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AA0" w:rsidRPr="00A82D3A" w:rsidRDefault="00195AA0" w:rsidP="00195AA0">
      <w:pPr>
        <w:widowControl w:val="0"/>
        <w:spacing w:after="160"/>
        <w:jc w:val="center"/>
        <w:rPr>
          <w:rFonts w:ascii="GHEA Grapalat" w:hAnsi="GHEA Grapalat"/>
          <w:sz w:val="20"/>
          <w:szCs w:val="20"/>
          <w:lang w:val="hy-AM"/>
        </w:rPr>
      </w:pPr>
      <w:r w:rsidRPr="00A82D3A">
        <w:rPr>
          <w:rFonts w:ascii="GHEA Grapalat" w:hAnsi="GHEA Grapalat"/>
          <w:sz w:val="20"/>
          <w:szCs w:val="20"/>
          <w:lang w:val="hy-AM"/>
        </w:rPr>
        <w:t>ОБЪЯВЛЕНИЕ</w:t>
      </w:r>
    </w:p>
    <w:p w:rsidR="00195AA0" w:rsidRPr="00A82D3A" w:rsidRDefault="00195AA0" w:rsidP="00195AA0">
      <w:pPr>
        <w:widowControl w:val="0"/>
        <w:spacing w:after="160"/>
        <w:ind w:firstLine="720"/>
        <w:jc w:val="center"/>
        <w:rPr>
          <w:rFonts w:ascii="GHEA Grapalat" w:hAnsi="GHEA Grapalat"/>
          <w:sz w:val="20"/>
          <w:szCs w:val="20"/>
          <w:lang w:val="hy-AM"/>
        </w:rPr>
      </w:pPr>
      <w:r w:rsidRPr="00A82D3A">
        <w:rPr>
          <w:rFonts w:ascii="GHEA Grapalat" w:hAnsi="GHEA Grapalat"/>
          <w:sz w:val="20"/>
          <w:szCs w:val="20"/>
          <w:lang w:val="hy-AM"/>
        </w:rPr>
        <w:t>О ЗАПРОСЕ КОТИРОВОК</w:t>
      </w:r>
    </w:p>
    <w:p w:rsidR="00195AA0" w:rsidRPr="00A82D3A" w:rsidRDefault="00195AA0" w:rsidP="00195AA0">
      <w:pPr>
        <w:widowControl w:val="0"/>
        <w:spacing w:after="160"/>
        <w:ind w:firstLine="142"/>
        <w:jc w:val="center"/>
        <w:rPr>
          <w:rFonts w:ascii="GHEA Grapalat" w:hAnsi="GHEA Grapalat"/>
          <w:sz w:val="20"/>
          <w:szCs w:val="20"/>
        </w:rPr>
      </w:pPr>
      <w:r w:rsidRPr="00A82D3A">
        <w:rPr>
          <w:rFonts w:ascii="GHEA Grapalat" w:hAnsi="GHEA Grapalat"/>
          <w:sz w:val="20"/>
          <w:szCs w:val="20"/>
        </w:rPr>
        <w:t xml:space="preserve">Настоящий текст объявления утвержден решением Комиссии по запросу котировок от </w:t>
      </w:r>
      <w:r>
        <w:rPr>
          <w:rFonts w:ascii="GHEA Grapalat" w:hAnsi="GHEA Grapalat"/>
          <w:b/>
          <w:i/>
          <w:lang w:val="af-ZA"/>
        </w:rPr>
        <w:t>«2</w:t>
      </w:r>
      <w:r w:rsidR="004F2A2C">
        <w:rPr>
          <w:rFonts w:ascii="GHEA Grapalat" w:hAnsi="GHEA Grapalat"/>
          <w:b/>
          <w:i/>
          <w:lang w:val="hy-AM"/>
        </w:rPr>
        <w:t>6</w:t>
      </w:r>
      <w:r>
        <w:rPr>
          <w:rFonts w:ascii="GHEA Grapalat" w:hAnsi="GHEA Grapalat"/>
          <w:b/>
          <w:i/>
          <w:lang w:val="af-ZA"/>
        </w:rPr>
        <w:t>»  «08</w:t>
      </w:r>
      <w:r w:rsidRPr="002B5A27">
        <w:rPr>
          <w:rFonts w:ascii="GHEA Grapalat" w:hAnsi="GHEA Grapalat"/>
          <w:b/>
          <w:i/>
          <w:lang w:val="af-ZA"/>
        </w:rPr>
        <w:t>»</w:t>
      </w:r>
      <w:r>
        <w:rPr>
          <w:rFonts w:ascii="GHEA Grapalat" w:hAnsi="GHEA Grapalat"/>
          <w:b/>
          <w:i/>
          <w:lang w:val="af-ZA"/>
        </w:rPr>
        <w:t xml:space="preserve"> 2022</w:t>
      </w:r>
      <w:r>
        <w:rPr>
          <w:rFonts w:ascii="GHEA Grapalat" w:hAnsi="GHEA Grapalat"/>
          <w:b/>
          <w:i/>
        </w:rPr>
        <w:t xml:space="preserve"> </w:t>
      </w:r>
      <w:r w:rsidRPr="00A82D3A">
        <w:rPr>
          <w:rFonts w:ascii="GHEA Grapalat" w:hAnsi="GHEA Grapalat"/>
          <w:sz w:val="20"/>
          <w:szCs w:val="20"/>
        </w:rPr>
        <w:t>года "</w:t>
      </w:r>
      <w:r w:rsidRPr="00A82D3A">
        <w:rPr>
          <w:rFonts w:ascii="GHEA Grapalat" w:hAnsi="GHEA Grapalat"/>
          <w:b/>
          <w:sz w:val="20"/>
          <w:szCs w:val="20"/>
        </w:rPr>
        <w:t>1</w:t>
      </w:r>
      <w:r w:rsidRPr="00A82D3A">
        <w:rPr>
          <w:rFonts w:ascii="GHEA Grapalat" w:hAnsi="GHEA Grapalat"/>
          <w:sz w:val="20"/>
          <w:szCs w:val="20"/>
        </w:rPr>
        <w:t>" и опубликовывается</w:t>
      </w:r>
      <w:r w:rsidRPr="00A82D3A">
        <w:rPr>
          <w:rFonts w:ascii="GHEA Grapalat" w:hAnsi="GHEA Grapalat"/>
          <w:sz w:val="20"/>
          <w:szCs w:val="20"/>
        </w:rPr>
        <w:br/>
        <w:t>согласно статье 27 Закона Республики Армения "О закупках"</w:t>
      </w:r>
    </w:p>
    <w:p w:rsidR="00195AA0" w:rsidRPr="00A82D3A" w:rsidRDefault="00195AA0" w:rsidP="00195AA0">
      <w:pPr>
        <w:widowControl w:val="0"/>
        <w:spacing w:after="160"/>
        <w:ind w:firstLine="142"/>
        <w:jc w:val="center"/>
        <w:rPr>
          <w:rFonts w:ascii="GHEA Grapalat" w:hAnsi="GHEA Grapalat"/>
          <w:b/>
          <w:sz w:val="20"/>
          <w:szCs w:val="20"/>
          <w:lang w:val="hy-AM"/>
        </w:rPr>
      </w:pPr>
      <w:r w:rsidRPr="00A82D3A">
        <w:rPr>
          <w:rFonts w:ascii="GHEA Grapalat" w:hAnsi="GHEA Grapalat"/>
          <w:sz w:val="20"/>
          <w:szCs w:val="20"/>
        </w:rPr>
        <w:t xml:space="preserve">Код запроса котировок </w:t>
      </w:r>
      <w:r w:rsidR="004F2A2C" w:rsidRPr="00E73470">
        <w:rPr>
          <w:rFonts w:ascii="Sylfaen" w:hAnsi="Sylfaen"/>
          <w:b/>
          <w:u w:val="single"/>
          <w:lang w:val="af-ZA"/>
        </w:rPr>
        <w:t>ԱՄԱՂԱՄԴ-ԳՀ</w:t>
      </w:r>
      <w:r w:rsidR="004F2A2C" w:rsidRPr="00E73470">
        <w:rPr>
          <w:rFonts w:ascii="Sylfaen" w:hAnsi="Sylfaen"/>
          <w:b/>
          <w:u w:val="single"/>
          <w:lang w:val="hy-AM"/>
        </w:rPr>
        <w:t>ԱՊ</w:t>
      </w:r>
      <w:r w:rsidR="004F2A2C" w:rsidRPr="00E73470">
        <w:rPr>
          <w:rFonts w:ascii="Sylfaen" w:hAnsi="Sylfaen"/>
          <w:b/>
          <w:u w:val="single"/>
          <w:lang w:val="af-ZA"/>
        </w:rPr>
        <w:t>ՁԲ-22/01</w:t>
      </w:r>
    </w:p>
    <w:p w:rsidR="00195AA0" w:rsidRPr="00A82D3A" w:rsidRDefault="00195AA0" w:rsidP="00195AA0">
      <w:pPr>
        <w:jc w:val="both"/>
        <w:rPr>
          <w:rFonts w:ascii="GHEA Grapalat" w:hAnsi="GHEA Grapalat"/>
          <w:sz w:val="20"/>
          <w:szCs w:val="20"/>
        </w:rPr>
      </w:pPr>
      <w:r w:rsidRPr="00A82D3A">
        <w:rPr>
          <w:rFonts w:ascii="GHEA Grapalat" w:hAnsi="GHEA Grapalat"/>
          <w:sz w:val="20"/>
          <w:szCs w:val="20"/>
        </w:rPr>
        <w:t xml:space="preserve">Заказчик </w:t>
      </w:r>
      <w:r w:rsidR="004F2A2C" w:rsidRPr="00BC6582">
        <w:rPr>
          <w:rFonts w:ascii="Sylfaen" w:hAnsi="Sylfaen"/>
          <w:i/>
        </w:rPr>
        <w:t xml:space="preserve">" </w:t>
      </w:r>
      <w:r w:rsidR="004F2A2C" w:rsidRPr="00BC6582">
        <w:rPr>
          <w:rFonts w:ascii="inherit" w:hAnsi="inherit" w:cs="Courier New"/>
          <w:color w:val="202124"/>
          <w:lang w:eastAsia="en-US" w:bidi="ar-SA"/>
        </w:rPr>
        <w:t xml:space="preserve">Ахавнатана  средняя школа имени Г. Абгаряна </w:t>
      </w:r>
      <w:r w:rsidR="004F2A2C" w:rsidRPr="00BC6582">
        <w:rPr>
          <w:color w:val="202124"/>
          <w:lang w:eastAsia="en-US" w:bidi="ar-SA"/>
        </w:rPr>
        <w:t>"</w:t>
      </w:r>
      <w:r w:rsidR="004F2A2C" w:rsidRPr="00BC6582">
        <w:rPr>
          <w:rFonts w:ascii="inherit" w:hAnsi="inherit" w:cs="Courier New"/>
          <w:color w:val="202124"/>
          <w:lang w:eastAsia="en-US" w:bidi="ar-SA"/>
        </w:rPr>
        <w:t xml:space="preserve">  ГНТП</w:t>
      </w:r>
      <w:r w:rsidRPr="00A82D3A">
        <w:rPr>
          <w:rFonts w:ascii="GHEA Grapalat" w:hAnsi="GHEA Grapalat"/>
          <w:sz w:val="20"/>
          <w:szCs w:val="20"/>
        </w:rPr>
        <w:t xml:space="preserve">, находящийся по адресу: </w:t>
      </w:r>
      <w:r w:rsidRPr="00A82D3A">
        <w:rPr>
          <w:rFonts w:ascii="GHEA Grapalat" w:hAnsi="GHEA Grapalat"/>
          <w:b/>
          <w:sz w:val="20"/>
          <w:szCs w:val="20"/>
        </w:rPr>
        <w:t xml:space="preserve">Республика Армения </w:t>
      </w:r>
      <w:r w:rsidR="004F2A2C" w:rsidRPr="00BC6582">
        <w:rPr>
          <w:rFonts w:ascii="inherit" w:hAnsi="inherit" w:cs="Courier New"/>
          <w:color w:val="202124"/>
          <w:lang w:eastAsia="en-US" w:bidi="ar-SA"/>
        </w:rPr>
        <w:t>Община Хой, село Агавнатан, ул. Шаумяна. номер 1</w:t>
      </w:r>
      <w:r w:rsidRPr="00A82D3A">
        <w:rPr>
          <w:rFonts w:ascii="GHEA Grapalat" w:hAnsi="GHEA Grapalat"/>
          <w:sz w:val="20"/>
          <w:szCs w:val="20"/>
        </w:rPr>
        <w:t>, объявляет запрос котировок, который проводится одним этапом.</w:t>
      </w:r>
    </w:p>
    <w:p w:rsidR="00195AA0" w:rsidRPr="00A82D3A" w:rsidRDefault="00195AA0" w:rsidP="00195AA0">
      <w:pPr>
        <w:widowControl w:val="0"/>
        <w:ind w:firstLine="567"/>
        <w:jc w:val="both"/>
        <w:rPr>
          <w:rFonts w:ascii="GHEA Grapalat" w:hAnsi="GHEA Grapalat"/>
          <w:sz w:val="20"/>
          <w:szCs w:val="20"/>
        </w:rPr>
      </w:pPr>
      <w:r w:rsidRPr="00A82D3A">
        <w:rPr>
          <w:rFonts w:ascii="GHEA Grapalat" w:hAnsi="GHEA Grapalat"/>
          <w:sz w:val="20"/>
          <w:szCs w:val="20"/>
        </w:rPr>
        <w:t>Участнику, отобранному по итогам запроса котировок, в</w:t>
      </w:r>
      <w:r w:rsidRPr="00A82D3A">
        <w:rPr>
          <w:rFonts w:ascii="Calibri" w:hAnsi="Calibri" w:cs="Calibri"/>
          <w:sz w:val="20"/>
          <w:szCs w:val="20"/>
        </w:rPr>
        <w:t> </w:t>
      </w:r>
      <w:r w:rsidRPr="00A82D3A">
        <w:rPr>
          <w:rFonts w:ascii="GHEA Grapalat" w:hAnsi="GHEA Grapalat"/>
          <w:sz w:val="20"/>
          <w:szCs w:val="20"/>
        </w:rPr>
        <w:t>установленном</w:t>
      </w:r>
      <w:r w:rsidRPr="00A82D3A">
        <w:rPr>
          <w:rFonts w:ascii="Calibri" w:hAnsi="Calibri" w:cs="Calibri"/>
          <w:sz w:val="20"/>
          <w:szCs w:val="20"/>
        </w:rPr>
        <w:t> </w:t>
      </w:r>
      <w:r w:rsidRPr="00A82D3A">
        <w:rPr>
          <w:rFonts w:ascii="GHEA Grapalat" w:hAnsi="GHEA Grapalat"/>
          <w:sz w:val="20"/>
          <w:szCs w:val="20"/>
        </w:rPr>
        <w:t xml:space="preserve">порядке будет предложено заключить договор на </w:t>
      </w:r>
      <w:r w:rsidRPr="001911DD">
        <w:rPr>
          <w:rFonts w:ascii="GHEA Grapalat" w:hAnsi="GHEA Grapalat"/>
          <w:spacing w:val="6"/>
        </w:rPr>
        <w:t xml:space="preserve">поставку продуктов питания </w:t>
      </w:r>
      <w:r w:rsidRPr="00A82D3A">
        <w:rPr>
          <w:rFonts w:ascii="GHEA Grapalat" w:hAnsi="GHEA Grapalat"/>
          <w:sz w:val="20"/>
          <w:szCs w:val="20"/>
        </w:rPr>
        <w:t>(далее — договор).</w:t>
      </w:r>
    </w:p>
    <w:p w:rsidR="00195AA0" w:rsidRPr="00A82D3A" w:rsidRDefault="00195AA0" w:rsidP="00195AA0">
      <w:pPr>
        <w:widowControl w:val="0"/>
        <w:ind w:firstLine="567"/>
        <w:jc w:val="both"/>
        <w:rPr>
          <w:rFonts w:ascii="GHEA Grapalat" w:hAnsi="GHEA Grapalat"/>
          <w:sz w:val="20"/>
          <w:szCs w:val="20"/>
        </w:rPr>
      </w:pPr>
      <w:r w:rsidRPr="00A82D3A">
        <w:rPr>
          <w:rFonts w:ascii="GHEA Grapalat" w:hAnsi="GHEA Grapalat"/>
          <w:sz w:val="20"/>
          <w:szCs w:val="2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195AA0" w:rsidRPr="00A82D3A" w:rsidRDefault="00195AA0" w:rsidP="00195AA0">
      <w:pPr>
        <w:widowControl w:val="0"/>
        <w:ind w:firstLine="567"/>
        <w:jc w:val="both"/>
        <w:rPr>
          <w:rFonts w:ascii="GHEA Grapalat" w:hAnsi="GHEA Grapalat"/>
          <w:sz w:val="20"/>
          <w:szCs w:val="20"/>
        </w:rPr>
      </w:pPr>
      <w:r w:rsidRPr="00A82D3A">
        <w:rPr>
          <w:rFonts w:ascii="GHEA Grapalat" w:hAnsi="GHEA Grapalat"/>
          <w:sz w:val="20"/>
          <w:szCs w:val="20"/>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195AA0" w:rsidRPr="00A82D3A" w:rsidRDefault="00195AA0" w:rsidP="00195AA0">
      <w:pPr>
        <w:widowControl w:val="0"/>
        <w:spacing w:after="160"/>
        <w:ind w:firstLine="567"/>
        <w:jc w:val="both"/>
        <w:rPr>
          <w:rFonts w:ascii="GHEA Grapalat" w:hAnsi="GHEA Grapalat"/>
          <w:sz w:val="20"/>
          <w:szCs w:val="20"/>
        </w:rPr>
      </w:pPr>
      <w:r w:rsidRPr="00A82D3A">
        <w:rPr>
          <w:rFonts w:ascii="GHEA Grapalat" w:hAnsi="GHEA Grapalat"/>
          <w:sz w:val="20"/>
          <w:szCs w:val="20"/>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w:t>
      </w:r>
    </w:p>
    <w:p w:rsidR="00195AA0" w:rsidRPr="00A82D3A" w:rsidRDefault="00195AA0" w:rsidP="00195AA0">
      <w:pPr>
        <w:widowControl w:val="0"/>
        <w:ind w:firstLine="567"/>
        <w:jc w:val="both"/>
        <w:rPr>
          <w:rFonts w:ascii="GHEA Grapalat" w:hAnsi="GHEA Grapalat"/>
          <w:sz w:val="20"/>
          <w:szCs w:val="20"/>
        </w:rPr>
      </w:pPr>
      <w:r w:rsidRPr="00A82D3A">
        <w:rPr>
          <w:rFonts w:ascii="GHEA Grapalat" w:hAnsi="GHEA Grapalat"/>
          <w:sz w:val="20"/>
          <w:szCs w:val="20"/>
        </w:rPr>
        <w:t>Для получения приглашения на запрос котировок в бумажной форме необход</w:t>
      </w:r>
      <w:r>
        <w:rPr>
          <w:rFonts w:ascii="GHEA Grapalat" w:hAnsi="GHEA Grapalat"/>
          <w:sz w:val="20"/>
          <w:szCs w:val="20"/>
        </w:rPr>
        <w:t>имо обратиться к заказчику до 12</w:t>
      </w:r>
      <w:r w:rsidRPr="00A82D3A">
        <w:rPr>
          <w:rFonts w:ascii="GHEA Grapalat" w:hAnsi="GHEA Grapalat"/>
          <w:sz w:val="20"/>
          <w:szCs w:val="20"/>
        </w:rPr>
        <w:t>:00 в 7 -го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w:t>
      </w:r>
    </w:p>
    <w:p w:rsidR="00195AA0" w:rsidRPr="00A82D3A" w:rsidRDefault="00195AA0" w:rsidP="00195AA0">
      <w:pPr>
        <w:widowControl w:val="0"/>
        <w:ind w:firstLine="567"/>
        <w:jc w:val="both"/>
        <w:rPr>
          <w:rFonts w:ascii="GHEA Grapalat" w:hAnsi="GHEA Grapalat"/>
          <w:sz w:val="20"/>
          <w:szCs w:val="20"/>
        </w:rPr>
      </w:pPr>
      <w:r w:rsidRPr="00A82D3A">
        <w:rPr>
          <w:rFonts w:ascii="GHEA Grapalat" w:hAnsi="GHEA Grapalat"/>
          <w:sz w:val="20"/>
          <w:szCs w:val="20"/>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w:t>
      </w:r>
    </w:p>
    <w:p w:rsidR="00195AA0" w:rsidRPr="00A82D3A" w:rsidRDefault="00195AA0" w:rsidP="00195AA0">
      <w:pPr>
        <w:widowControl w:val="0"/>
        <w:ind w:firstLine="567"/>
        <w:jc w:val="both"/>
        <w:rPr>
          <w:rFonts w:ascii="GHEA Grapalat" w:hAnsi="GHEA Grapalat"/>
          <w:sz w:val="20"/>
          <w:szCs w:val="20"/>
        </w:rPr>
      </w:pPr>
      <w:r w:rsidRPr="00A82D3A">
        <w:rPr>
          <w:rFonts w:ascii="GHEA Grapalat" w:hAnsi="GHEA Grapalat"/>
          <w:sz w:val="20"/>
          <w:szCs w:val="20"/>
        </w:rPr>
        <w:t>Неполучение приглашения не ограничивает права участника на участие в настоящей процедуре.</w:t>
      </w:r>
    </w:p>
    <w:p w:rsidR="00195AA0" w:rsidRPr="00A82D3A" w:rsidRDefault="00195AA0" w:rsidP="00195AA0">
      <w:pPr>
        <w:ind w:firstLine="567"/>
        <w:jc w:val="both"/>
        <w:rPr>
          <w:rFonts w:ascii="GHEA Grapalat" w:hAnsi="GHEA Grapalat"/>
          <w:sz w:val="20"/>
          <w:szCs w:val="20"/>
        </w:rPr>
      </w:pPr>
      <w:r w:rsidRPr="00A82D3A">
        <w:rPr>
          <w:rFonts w:ascii="GHEA Grapalat" w:hAnsi="GHEA Grapalat"/>
          <w:sz w:val="20"/>
          <w:szCs w:val="20"/>
        </w:rPr>
        <w:t xml:space="preserve">Заявки на запрос котировок необходимо подать по адресу: </w:t>
      </w:r>
      <w:r w:rsidRPr="00A82D3A">
        <w:rPr>
          <w:rFonts w:ascii="GHEA Grapalat" w:hAnsi="GHEA Grapalat"/>
          <w:b/>
          <w:sz w:val="20"/>
          <w:szCs w:val="20"/>
        </w:rPr>
        <w:t>Республика</w:t>
      </w:r>
      <w:r w:rsidR="000960FB">
        <w:rPr>
          <w:rFonts w:ascii="GHEA Grapalat" w:hAnsi="GHEA Grapalat"/>
          <w:b/>
          <w:sz w:val="20"/>
          <w:szCs w:val="20"/>
        </w:rPr>
        <w:t xml:space="preserve"> </w:t>
      </w:r>
      <w:r w:rsidR="000960FB" w:rsidRPr="00A82D3A">
        <w:rPr>
          <w:rFonts w:ascii="GHEA Grapalat" w:hAnsi="GHEA Grapalat"/>
          <w:b/>
          <w:sz w:val="20"/>
          <w:szCs w:val="20"/>
        </w:rPr>
        <w:t>Армения</w:t>
      </w:r>
      <w:r w:rsidRPr="00A82D3A">
        <w:rPr>
          <w:rFonts w:ascii="GHEA Grapalat" w:hAnsi="GHEA Grapalat"/>
          <w:b/>
          <w:sz w:val="20"/>
          <w:szCs w:val="20"/>
        </w:rPr>
        <w:t xml:space="preserve"> </w:t>
      </w:r>
      <w:r w:rsidR="004F2A2C" w:rsidRPr="00BC6582">
        <w:rPr>
          <w:rFonts w:ascii="inherit" w:hAnsi="inherit" w:cs="Courier New"/>
          <w:color w:val="202124"/>
          <w:lang w:eastAsia="en-US" w:bidi="ar-SA"/>
        </w:rPr>
        <w:t>Община Хой, село Агавнатан, ул. Шаумяна. номер 1</w:t>
      </w:r>
      <w:r w:rsidRPr="00A82D3A">
        <w:rPr>
          <w:rFonts w:ascii="GHEA Grapalat" w:hAnsi="GHEA Grapalat"/>
          <w:sz w:val="20"/>
          <w:szCs w:val="20"/>
        </w:rPr>
        <w:t>,</w:t>
      </w:r>
      <w:r w:rsidRPr="00195AA0">
        <w:rPr>
          <w:rFonts w:ascii="GHEA Grapalat" w:hAnsi="GHEA Grapalat"/>
          <w:sz w:val="20"/>
          <w:szCs w:val="20"/>
        </w:rPr>
        <w:t xml:space="preserve"> </w:t>
      </w:r>
      <w:r w:rsidRPr="00A82D3A">
        <w:rPr>
          <w:rFonts w:ascii="GHEA Grapalat" w:hAnsi="GHEA Grapalat"/>
          <w:sz w:val="20"/>
          <w:szCs w:val="20"/>
        </w:rPr>
        <w:t xml:space="preserve">документарной форме, до </w:t>
      </w:r>
      <w:r w:rsidR="004F2A2C">
        <w:rPr>
          <w:rFonts w:ascii="GHEA Grapalat" w:hAnsi="GHEA Grapalat"/>
          <w:b/>
          <w:sz w:val="20"/>
          <w:szCs w:val="20"/>
        </w:rPr>
        <w:t>1</w:t>
      </w:r>
      <w:r w:rsidR="004F2A2C">
        <w:rPr>
          <w:rFonts w:ascii="GHEA Grapalat" w:hAnsi="GHEA Grapalat"/>
          <w:b/>
          <w:sz w:val="20"/>
          <w:szCs w:val="20"/>
          <w:lang w:val="hy-AM"/>
        </w:rPr>
        <w:t>3</w:t>
      </w:r>
      <w:r w:rsidRPr="00A82D3A">
        <w:rPr>
          <w:rFonts w:ascii="GHEA Grapalat" w:hAnsi="GHEA Grapalat"/>
          <w:b/>
          <w:sz w:val="20"/>
          <w:szCs w:val="20"/>
        </w:rPr>
        <w:t>:00</w:t>
      </w:r>
      <w:r w:rsidRPr="00A82D3A">
        <w:rPr>
          <w:rFonts w:ascii="GHEA Grapalat" w:hAnsi="GHEA Grapalat"/>
          <w:sz w:val="20"/>
          <w:szCs w:val="20"/>
        </w:rPr>
        <w:t xml:space="preserve">часов </w:t>
      </w:r>
      <w:r w:rsidRPr="00A82D3A">
        <w:rPr>
          <w:rFonts w:ascii="GHEA Grapalat" w:hAnsi="GHEA Grapalat"/>
          <w:sz w:val="20"/>
          <w:szCs w:val="20"/>
          <w:lang w:val="hy-AM"/>
        </w:rPr>
        <w:t>7</w:t>
      </w:r>
      <w:r w:rsidRPr="00A82D3A">
        <w:rPr>
          <w:rFonts w:ascii="GHEA Grapalat" w:hAnsi="GHEA Grapalat"/>
          <w:sz w:val="20"/>
          <w:szCs w:val="20"/>
        </w:rPr>
        <w:t xml:space="preserve"> дня с даты опубликования настоящего объявления.  Заявки могут быть поданы кроме армянского также на английском или русском языке. </w:t>
      </w:r>
    </w:p>
    <w:p w:rsidR="00195AA0" w:rsidRPr="00EA4C01" w:rsidRDefault="00195AA0" w:rsidP="00195AA0">
      <w:pPr>
        <w:ind w:firstLine="567"/>
        <w:jc w:val="both"/>
        <w:rPr>
          <w:rFonts w:ascii="GHEA Grapalat" w:hAnsi="GHEA Grapalat"/>
          <w:b/>
          <w:sz w:val="20"/>
          <w:szCs w:val="20"/>
        </w:rPr>
      </w:pPr>
      <w:r w:rsidRPr="00A82D3A">
        <w:rPr>
          <w:rFonts w:ascii="GHEA Grapalat" w:hAnsi="GHEA Grapalat"/>
          <w:sz w:val="20"/>
          <w:szCs w:val="20"/>
        </w:rPr>
        <w:t xml:space="preserve">Вскрытие заявок будет проводиться по адресу: </w:t>
      </w:r>
      <w:r w:rsidRPr="00A82D3A">
        <w:rPr>
          <w:rFonts w:ascii="GHEA Grapalat" w:hAnsi="GHEA Grapalat"/>
          <w:b/>
          <w:sz w:val="20"/>
          <w:szCs w:val="20"/>
        </w:rPr>
        <w:t xml:space="preserve">Республика Армения </w:t>
      </w:r>
      <w:r w:rsidR="004F2A2C" w:rsidRPr="00BC6582">
        <w:rPr>
          <w:rFonts w:ascii="inherit" w:hAnsi="inherit" w:cs="Courier New"/>
          <w:color w:val="202124"/>
          <w:lang w:eastAsia="en-US" w:bidi="ar-SA"/>
        </w:rPr>
        <w:t>Община Хой, село Агавнатан, ул. Шаумяна. номер 1</w:t>
      </w:r>
      <w:r w:rsidRPr="00A82D3A">
        <w:rPr>
          <w:rFonts w:ascii="GHEA Grapalat" w:hAnsi="GHEA Grapalat"/>
          <w:sz w:val="20"/>
          <w:szCs w:val="20"/>
        </w:rPr>
        <w:t xml:space="preserve"> </w:t>
      </w:r>
      <w:r w:rsidRPr="00195AA0">
        <w:rPr>
          <w:rFonts w:ascii="GHEA Grapalat" w:hAnsi="GHEA Grapalat"/>
          <w:b/>
          <w:sz w:val="20"/>
          <w:szCs w:val="20"/>
        </w:rPr>
        <w:t xml:space="preserve"> </w:t>
      </w:r>
      <w:r>
        <w:rPr>
          <w:rFonts w:ascii="GHEA Grapalat" w:hAnsi="GHEA Grapalat"/>
          <w:b/>
          <w:sz w:val="20"/>
          <w:szCs w:val="20"/>
        </w:rPr>
        <w:t xml:space="preserve"> в 1</w:t>
      </w:r>
      <w:r w:rsidR="004F2A2C">
        <w:rPr>
          <w:rFonts w:ascii="GHEA Grapalat" w:hAnsi="GHEA Grapalat"/>
          <w:b/>
          <w:sz w:val="20"/>
          <w:szCs w:val="20"/>
          <w:lang w:val="hy-AM"/>
        </w:rPr>
        <w:t>3</w:t>
      </w:r>
      <w:r w:rsidRPr="00A82D3A">
        <w:rPr>
          <w:rFonts w:ascii="GHEA Grapalat" w:hAnsi="GHEA Grapalat"/>
          <w:b/>
          <w:sz w:val="20"/>
          <w:szCs w:val="20"/>
        </w:rPr>
        <w:t xml:space="preserve">:00 часов, </w:t>
      </w:r>
      <w:r w:rsidR="0068521E">
        <w:rPr>
          <w:rFonts w:ascii="GHEA Grapalat" w:hAnsi="GHEA Grapalat"/>
          <w:b/>
          <w:i/>
          <w:lang w:val="af-ZA"/>
        </w:rPr>
        <w:t>«</w:t>
      </w:r>
      <w:r w:rsidR="00AE4B4E">
        <w:rPr>
          <w:rFonts w:ascii="GHEA Grapalat" w:hAnsi="GHEA Grapalat"/>
          <w:b/>
          <w:i/>
          <w:lang w:val="af-ZA"/>
        </w:rPr>
        <w:t>0</w:t>
      </w:r>
      <w:r w:rsidR="004C634E">
        <w:rPr>
          <w:rFonts w:ascii="GHEA Grapalat" w:hAnsi="GHEA Grapalat"/>
          <w:b/>
          <w:i/>
          <w:lang w:val="af-ZA"/>
        </w:rPr>
        <w:t>7</w:t>
      </w:r>
      <w:r w:rsidR="0068521E">
        <w:rPr>
          <w:rFonts w:ascii="GHEA Grapalat" w:hAnsi="GHEA Grapalat"/>
          <w:b/>
          <w:i/>
          <w:lang w:val="af-ZA"/>
        </w:rPr>
        <w:t>»  «09</w:t>
      </w:r>
      <w:r w:rsidRPr="00F20133">
        <w:rPr>
          <w:rFonts w:ascii="GHEA Grapalat" w:hAnsi="GHEA Grapalat"/>
          <w:b/>
          <w:i/>
          <w:lang w:val="af-ZA"/>
        </w:rPr>
        <w:t>»</w:t>
      </w:r>
      <w:r>
        <w:rPr>
          <w:rFonts w:ascii="GHEA Grapalat" w:hAnsi="GHEA Grapalat"/>
          <w:b/>
          <w:i/>
          <w:lang w:val="af-ZA"/>
        </w:rPr>
        <w:t xml:space="preserve"> 2022</w:t>
      </w:r>
      <w:r>
        <w:rPr>
          <w:rFonts w:ascii="GHEA Grapalat" w:hAnsi="GHEA Grapalat"/>
          <w:b/>
          <w:i/>
        </w:rPr>
        <w:t>.</w:t>
      </w:r>
    </w:p>
    <w:p w:rsidR="00195AA0" w:rsidRPr="00A82D3A" w:rsidRDefault="00195AA0" w:rsidP="00195AA0">
      <w:pPr>
        <w:widowControl w:val="0"/>
        <w:ind w:firstLine="567"/>
        <w:jc w:val="both"/>
        <w:rPr>
          <w:rFonts w:ascii="GHEA Grapalat" w:hAnsi="GHEA Grapalat"/>
          <w:sz w:val="20"/>
          <w:szCs w:val="20"/>
        </w:rPr>
      </w:pPr>
      <w:r w:rsidRPr="00A82D3A">
        <w:rPr>
          <w:rFonts w:ascii="GHEA Grapalat" w:hAnsi="GHEA Grapalat"/>
          <w:sz w:val="20"/>
          <w:szCs w:val="20"/>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Министерства финансов Республики Армения.</w:t>
      </w:r>
    </w:p>
    <w:p w:rsidR="00195AA0" w:rsidRPr="00A82D3A" w:rsidRDefault="00195AA0" w:rsidP="00195AA0">
      <w:pPr>
        <w:spacing w:after="120"/>
        <w:ind w:right="-7"/>
        <w:jc w:val="both"/>
        <w:rPr>
          <w:rFonts w:ascii="GHEA Grapalat" w:hAnsi="GHEA Grapalat" w:cs="Sylfaen"/>
          <w:i/>
          <w:sz w:val="20"/>
          <w:szCs w:val="20"/>
        </w:rPr>
      </w:pPr>
      <w:r w:rsidRPr="00A82D3A">
        <w:rPr>
          <w:rFonts w:ascii="GHEA Grapalat" w:hAnsi="GHEA Grapalat"/>
          <w:sz w:val="20"/>
          <w:szCs w:val="20"/>
        </w:rPr>
        <w:t xml:space="preserve">Для получения дополнительной информации, связанной с настоящим объявлением, можно обратиться к секретарю Оценочной комиссии     </w:t>
      </w:r>
      <w:r w:rsidR="004F2A2C" w:rsidRPr="00BC6582">
        <w:rPr>
          <w:rFonts w:ascii="inherit" w:hAnsi="inherit" w:cs="Courier New"/>
          <w:color w:val="202124"/>
          <w:lang w:eastAsia="en-US" w:bidi="ar-SA"/>
        </w:rPr>
        <w:t>Самвел    Арутюнян</w:t>
      </w:r>
      <w:r w:rsidRPr="00A82D3A">
        <w:rPr>
          <w:rFonts w:ascii="GHEA Grapalat" w:hAnsi="GHEA Grapalat" w:cs="Sylfaen"/>
          <w:i/>
          <w:sz w:val="20"/>
          <w:szCs w:val="20"/>
        </w:rPr>
        <w:t>.</w:t>
      </w:r>
    </w:p>
    <w:p w:rsidR="004F2A2C" w:rsidRPr="00BC6582" w:rsidRDefault="004F2A2C" w:rsidP="004F2A2C">
      <w:pPr>
        <w:pStyle w:val="a3"/>
        <w:widowControl w:val="0"/>
        <w:spacing w:after="160" w:line="240" w:lineRule="auto"/>
        <w:ind w:left="1701" w:firstLine="0"/>
        <w:rPr>
          <w:rFonts w:ascii="Sylfaen" w:hAnsi="Sylfaen"/>
          <w:i w:val="0"/>
          <w:sz w:val="24"/>
          <w:szCs w:val="24"/>
          <w:u w:val="single"/>
        </w:rPr>
      </w:pPr>
      <w:r w:rsidRPr="00BC6582">
        <w:rPr>
          <w:rFonts w:ascii="Sylfaen" w:hAnsi="Sylfaen"/>
          <w:i w:val="0"/>
          <w:sz w:val="24"/>
          <w:szCs w:val="24"/>
        </w:rPr>
        <w:t>Телефон   + 374 93 38 60 95</w:t>
      </w:r>
    </w:p>
    <w:p w:rsidR="004F2A2C" w:rsidRPr="00BC6582" w:rsidRDefault="004F2A2C" w:rsidP="004F2A2C">
      <w:pPr>
        <w:pStyle w:val="a3"/>
        <w:widowControl w:val="0"/>
        <w:spacing w:after="160" w:line="240" w:lineRule="auto"/>
        <w:ind w:left="1701" w:firstLine="0"/>
        <w:rPr>
          <w:rFonts w:ascii="Sylfaen" w:hAnsi="Sylfaen"/>
          <w:i w:val="0"/>
          <w:sz w:val="24"/>
          <w:szCs w:val="24"/>
          <w:u w:val="single"/>
        </w:rPr>
      </w:pPr>
      <w:r w:rsidRPr="00BC6582">
        <w:rPr>
          <w:rFonts w:ascii="Sylfaen" w:hAnsi="Sylfaen"/>
          <w:i w:val="0"/>
          <w:sz w:val="24"/>
          <w:szCs w:val="24"/>
        </w:rPr>
        <w:t xml:space="preserve">Электронная почта   </w:t>
      </w:r>
      <w:r w:rsidRPr="00BC6582">
        <w:rPr>
          <w:rFonts w:ascii="Sylfaen" w:hAnsi="Sylfaen"/>
          <w:i w:val="0"/>
          <w:sz w:val="24"/>
          <w:szCs w:val="24"/>
          <w:lang w:val="en-US"/>
        </w:rPr>
        <w:t>aavetisyan</w:t>
      </w:r>
      <w:r w:rsidRPr="00BC6582">
        <w:rPr>
          <w:rFonts w:ascii="Sylfaen" w:hAnsi="Sylfaen"/>
          <w:i w:val="0"/>
          <w:sz w:val="24"/>
          <w:szCs w:val="24"/>
        </w:rPr>
        <w:t>53@</w:t>
      </w:r>
      <w:r w:rsidRPr="00BC6582">
        <w:rPr>
          <w:rFonts w:ascii="Sylfaen" w:hAnsi="Sylfaen"/>
          <w:i w:val="0"/>
          <w:sz w:val="24"/>
          <w:szCs w:val="24"/>
          <w:lang w:val="en-US"/>
        </w:rPr>
        <w:t>mail</w:t>
      </w:r>
      <w:r w:rsidRPr="00BC6582">
        <w:rPr>
          <w:rFonts w:ascii="Sylfaen" w:hAnsi="Sylfaen"/>
          <w:i w:val="0"/>
          <w:sz w:val="24"/>
          <w:szCs w:val="24"/>
        </w:rPr>
        <w:t>.</w:t>
      </w:r>
      <w:r w:rsidRPr="00BC6582">
        <w:rPr>
          <w:rFonts w:ascii="Sylfaen" w:hAnsi="Sylfaen"/>
          <w:i w:val="0"/>
          <w:sz w:val="24"/>
          <w:szCs w:val="24"/>
          <w:lang w:val="en-US"/>
        </w:rPr>
        <w:t>ru</w:t>
      </w:r>
    </w:p>
    <w:p w:rsidR="004F2A2C" w:rsidRPr="00781DB0" w:rsidRDefault="004F2A2C" w:rsidP="004F2A2C">
      <w:pPr>
        <w:pStyle w:val="HTML"/>
        <w:shd w:val="clear" w:color="auto" w:fill="F8F9FA"/>
        <w:spacing w:line="540" w:lineRule="atLeast"/>
        <w:rPr>
          <w:rFonts w:ascii="inherit" w:hAnsi="inherit" w:cs="Courier New"/>
          <w:color w:val="202124"/>
          <w:sz w:val="24"/>
          <w:szCs w:val="24"/>
          <w:lang w:eastAsia="en-US" w:bidi="ar-SA"/>
        </w:rPr>
      </w:pPr>
      <w:r w:rsidRPr="00BC6582">
        <w:rPr>
          <w:rFonts w:ascii="Sylfaen" w:hAnsi="Sylfaen"/>
          <w:i/>
          <w:sz w:val="24"/>
          <w:szCs w:val="24"/>
        </w:rPr>
        <w:t xml:space="preserve">Заказчик   " </w:t>
      </w:r>
      <w:r w:rsidRPr="00BC6582">
        <w:rPr>
          <w:rFonts w:ascii="inherit" w:hAnsi="inherit" w:cs="Courier New"/>
          <w:color w:val="202124"/>
          <w:sz w:val="24"/>
          <w:szCs w:val="24"/>
          <w:lang w:eastAsia="en-US" w:bidi="ar-SA"/>
        </w:rPr>
        <w:t>Ахавнатана   средняя школа имени   Г.  Абгаряна</w:t>
      </w:r>
      <w:r w:rsidRPr="00781DB0">
        <w:rPr>
          <w:rFonts w:ascii="inherit" w:hAnsi="inherit" w:cs="Courier New"/>
          <w:color w:val="202124"/>
          <w:sz w:val="24"/>
          <w:szCs w:val="24"/>
          <w:lang w:eastAsia="en-US" w:bidi="ar-SA"/>
        </w:rPr>
        <w:t xml:space="preserve"> </w:t>
      </w:r>
      <w:r w:rsidRPr="00781DB0">
        <w:rPr>
          <w:rFonts w:ascii="Times New Roman" w:hAnsi="Times New Roman" w:cs="Times New Roman"/>
          <w:color w:val="202124"/>
          <w:sz w:val="24"/>
          <w:szCs w:val="24"/>
          <w:lang w:eastAsia="en-US" w:bidi="ar-SA"/>
        </w:rPr>
        <w:t>"</w:t>
      </w:r>
      <w:r w:rsidRPr="00781DB0">
        <w:rPr>
          <w:rFonts w:ascii="inherit" w:hAnsi="inherit" w:cs="Courier New"/>
          <w:color w:val="202124"/>
          <w:sz w:val="24"/>
          <w:szCs w:val="24"/>
          <w:lang w:eastAsia="en-US" w:bidi="ar-SA"/>
        </w:rPr>
        <w:t xml:space="preserve">  ГНТП</w:t>
      </w:r>
    </w:p>
    <w:p w:rsidR="004F2A2C" w:rsidRPr="00BC6582" w:rsidRDefault="004F2A2C" w:rsidP="004F2A2C">
      <w:pPr>
        <w:pStyle w:val="a3"/>
        <w:widowControl w:val="0"/>
        <w:spacing w:line="240" w:lineRule="auto"/>
        <w:ind w:left="1701" w:firstLine="0"/>
        <w:jc w:val="left"/>
        <w:rPr>
          <w:rFonts w:ascii="Sylfaen" w:hAnsi="Sylfaen"/>
          <w:i w:val="0"/>
          <w:sz w:val="16"/>
          <w:szCs w:val="16"/>
        </w:rPr>
      </w:pPr>
      <w:r w:rsidRPr="00BC6582">
        <w:rPr>
          <w:rFonts w:ascii="Sylfaen" w:hAnsi="Sylfaen"/>
          <w:i w:val="0"/>
          <w:sz w:val="24"/>
          <w:szCs w:val="24"/>
        </w:rPr>
        <w:t xml:space="preserve"> </w:t>
      </w:r>
      <w:r w:rsidRPr="00781DB0">
        <w:rPr>
          <w:rFonts w:ascii="Sylfaen" w:hAnsi="Sylfaen"/>
          <w:i w:val="0"/>
          <w:sz w:val="24"/>
          <w:szCs w:val="24"/>
        </w:rPr>
        <w:t xml:space="preserve">                       </w:t>
      </w:r>
      <w:r w:rsidRPr="00BC6582">
        <w:rPr>
          <w:rFonts w:ascii="Sylfaen" w:hAnsi="Sylfaen"/>
          <w:i w:val="0"/>
          <w:sz w:val="16"/>
          <w:szCs w:val="16"/>
        </w:rPr>
        <w:t>Наименование</w:t>
      </w:r>
      <w:r w:rsidRPr="00BC6582">
        <w:rPr>
          <w:rFonts w:ascii="Sylfaen" w:hAnsi="Sylfaen"/>
          <w:i w:val="0"/>
          <w:sz w:val="16"/>
          <w:szCs w:val="16"/>
          <w:lang w:val="hy-AM"/>
        </w:rPr>
        <w:t xml:space="preserve"> </w:t>
      </w:r>
      <w:r w:rsidRPr="00BC6582">
        <w:rPr>
          <w:rFonts w:ascii="Sylfaen" w:hAnsi="Sylfaen" w:cs="Sylfaen"/>
          <w:b/>
        </w:rPr>
        <w:br w:type="page"/>
      </w:r>
    </w:p>
    <w:p w:rsidR="00195AA0" w:rsidRPr="00A82D3A" w:rsidRDefault="00195AA0" w:rsidP="00195AA0">
      <w:pPr>
        <w:ind w:firstLine="567"/>
        <w:jc w:val="both"/>
        <w:rPr>
          <w:rFonts w:ascii="GHEA Grapalat" w:hAnsi="GHEA Grapalat" w:cs="Sylfaen"/>
          <w:i/>
          <w:sz w:val="20"/>
          <w:szCs w:val="20"/>
          <w:lang w:val="hy-AM"/>
        </w:rPr>
      </w:pPr>
    </w:p>
    <w:p w:rsidR="00195AA0" w:rsidRPr="00A82D3A" w:rsidRDefault="00195AA0" w:rsidP="00195AA0">
      <w:pPr>
        <w:spacing w:after="120"/>
        <w:ind w:right="-7"/>
        <w:rPr>
          <w:rFonts w:ascii="GHEA Grapalat" w:hAnsi="GHEA Grapalat" w:cs="Sylfaen"/>
          <w:i/>
          <w:sz w:val="20"/>
          <w:szCs w:val="20"/>
        </w:rPr>
      </w:pPr>
    </w:p>
    <w:p w:rsidR="00195AA0" w:rsidRDefault="00195AA0" w:rsidP="007C08A2">
      <w:pPr>
        <w:pStyle w:val="a3"/>
        <w:widowControl w:val="0"/>
        <w:spacing w:line="240" w:lineRule="auto"/>
        <w:ind w:firstLine="0"/>
        <w:jc w:val="center"/>
        <w:rPr>
          <w:rFonts w:ascii="GHEA Grapalat" w:hAnsi="GHEA Grapalat"/>
          <w:i w:val="0"/>
        </w:rPr>
      </w:pPr>
    </w:p>
    <w:p w:rsidR="00195AA0" w:rsidRDefault="00195AA0" w:rsidP="007C08A2">
      <w:pPr>
        <w:pStyle w:val="a3"/>
        <w:widowControl w:val="0"/>
        <w:spacing w:line="240" w:lineRule="auto"/>
        <w:ind w:firstLine="0"/>
        <w:jc w:val="center"/>
        <w:rPr>
          <w:rFonts w:ascii="GHEA Grapalat" w:hAnsi="GHEA Grapalat"/>
          <w:i w:val="0"/>
        </w:rPr>
      </w:pPr>
    </w:p>
    <w:p w:rsidR="00096865" w:rsidRPr="001911DD" w:rsidRDefault="00096865" w:rsidP="007C08A2">
      <w:pPr>
        <w:pStyle w:val="aa"/>
        <w:widowControl w:val="0"/>
        <w:spacing w:after="0"/>
        <w:ind w:firstLine="567"/>
        <w:jc w:val="right"/>
        <w:rPr>
          <w:rFonts w:ascii="GHEA Grapalat" w:hAnsi="GHEA Grapalat" w:cs="Sylfaen"/>
          <w:i/>
          <w:sz w:val="20"/>
          <w:szCs w:val="20"/>
        </w:rPr>
      </w:pPr>
      <w:r w:rsidRPr="001911DD">
        <w:rPr>
          <w:rFonts w:ascii="GHEA Grapalat" w:hAnsi="GHEA Grapalat"/>
          <w:i/>
          <w:sz w:val="20"/>
          <w:szCs w:val="20"/>
        </w:rPr>
        <w:t>Утверждено</w:t>
      </w:r>
    </w:p>
    <w:p w:rsidR="002E3A04" w:rsidRPr="005F475C" w:rsidRDefault="002E3A04" w:rsidP="002E3A04">
      <w:pPr>
        <w:pStyle w:val="a3"/>
        <w:spacing w:line="240" w:lineRule="auto"/>
        <w:jc w:val="center"/>
        <w:rPr>
          <w:rFonts w:ascii="GHEA Grapalat" w:hAnsi="GHEA Grapalat"/>
          <w:i w:val="0"/>
          <w:lang w:val="af-ZA"/>
        </w:rPr>
      </w:pPr>
      <w:r w:rsidRPr="002E3A04">
        <w:rPr>
          <w:rFonts w:ascii="GHEA Grapalat" w:hAnsi="GHEA Grapalat"/>
        </w:rPr>
        <w:t xml:space="preserve">                                                                  </w:t>
      </w:r>
      <w:r w:rsidR="005D7731" w:rsidRPr="001911DD">
        <w:rPr>
          <w:rFonts w:ascii="GHEA Grapalat" w:hAnsi="GHEA Grapalat"/>
        </w:rPr>
        <w:t>Решением Оценочной комиссии открытого конкурса</w:t>
      </w:r>
      <w:r w:rsidR="001B32D9" w:rsidRPr="001911DD">
        <w:rPr>
          <w:rFonts w:ascii="GHEA Grapalat" w:hAnsi="GHEA Grapalat" w:cs="Sylfaen"/>
          <w:i w:val="0"/>
        </w:rPr>
        <w:br/>
      </w:r>
      <w:r w:rsidRPr="002E3A04">
        <w:rPr>
          <w:rFonts w:ascii="GHEA Grapalat" w:hAnsi="GHEA Grapalat"/>
          <w:i w:val="0"/>
        </w:rPr>
        <w:t xml:space="preserve">                                                                                                              </w:t>
      </w:r>
      <w:r w:rsidR="00096865" w:rsidRPr="001911DD">
        <w:rPr>
          <w:rFonts w:ascii="GHEA Grapalat" w:hAnsi="GHEA Grapalat"/>
          <w:i w:val="0"/>
        </w:rPr>
        <w:t xml:space="preserve">под кодом </w:t>
      </w:r>
      <w:r w:rsidR="004F2A2C" w:rsidRPr="00E73470">
        <w:rPr>
          <w:rFonts w:ascii="Sylfaen" w:hAnsi="Sylfaen"/>
          <w:b/>
          <w:u w:val="single"/>
          <w:lang w:val="af-ZA"/>
        </w:rPr>
        <w:t>ԱՄԱՂԱՄԴ-ԳՀ</w:t>
      </w:r>
      <w:r w:rsidR="004F2A2C" w:rsidRPr="00E73470">
        <w:rPr>
          <w:rFonts w:ascii="Sylfaen" w:hAnsi="Sylfaen"/>
          <w:b/>
          <w:u w:val="single"/>
          <w:lang w:val="hy-AM"/>
        </w:rPr>
        <w:t>ԱՊ</w:t>
      </w:r>
      <w:r w:rsidR="004F2A2C" w:rsidRPr="00E73470">
        <w:rPr>
          <w:rFonts w:ascii="Sylfaen" w:hAnsi="Sylfaen"/>
          <w:b/>
          <w:u w:val="single"/>
          <w:lang w:val="af-ZA"/>
        </w:rPr>
        <w:t>ՁԲ-22/01</w:t>
      </w:r>
    </w:p>
    <w:p w:rsidR="002E3A04" w:rsidRPr="005F475C" w:rsidRDefault="002E3A04" w:rsidP="002E3A04">
      <w:pPr>
        <w:pStyle w:val="a3"/>
        <w:spacing w:line="240" w:lineRule="auto"/>
        <w:rPr>
          <w:rFonts w:ascii="GHEA Grapalat" w:hAnsi="GHEA Grapalat"/>
          <w:i w:val="0"/>
          <w:lang w:val="af-ZA"/>
        </w:rPr>
      </w:pPr>
    </w:p>
    <w:p w:rsidR="00096865" w:rsidRPr="001911DD" w:rsidRDefault="00A46F92" w:rsidP="007C08A2">
      <w:pPr>
        <w:pStyle w:val="aa"/>
        <w:widowControl w:val="0"/>
        <w:spacing w:after="0"/>
        <w:ind w:firstLine="567"/>
        <w:jc w:val="right"/>
        <w:rPr>
          <w:rFonts w:ascii="GHEA Grapalat" w:hAnsi="GHEA Grapalat"/>
          <w:i/>
          <w:sz w:val="20"/>
          <w:szCs w:val="20"/>
        </w:rPr>
      </w:pPr>
      <w:r w:rsidRPr="001911DD">
        <w:rPr>
          <w:rFonts w:ascii="GHEA Grapalat" w:hAnsi="GHEA Grapalat"/>
          <w:i/>
          <w:sz w:val="20"/>
          <w:szCs w:val="20"/>
        </w:rPr>
        <w:t xml:space="preserve">№ </w:t>
      </w:r>
      <w:r w:rsidR="00096865" w:rsidRPr="001911DD">
        <w:rPr>
          <w:rFonts w:ascii="GHEA Grapalat" w:hAnsi="GHEA Grapalat"/>
          <w:i/>
          <w:sz w:val="20"/>
          <w:szCs w:val="20"/>
        </w:rPr>
        <w:t>___</w:t>
      </w:r>
      <w:r w:rsidR="005315EB" w:rsidRPr="001911DD">
        <w:rPr>
          <w:rFonts w:ascii="GHEA Grapalat" w:hAnsi="GHEA Grapalat"/>
          <w:i/>
          <w:sz w:val="20"/>
          <w:szCs w:val="20"/>
        </w:rPr>
        <w:t>1</w:t>
      </w:r>
      <w:r w:rsidR="00096865" w:rsidRPr="001911DD">
        <w:rPr>
          <w:rFonts w:ascii="GHEA Grapalat" w:hAnsi="GHEA Grapalat"/>
          <w:i/>
          <w:sz w:val="20"/>
          <w:szCs w:val="20"/>
        </w:rPr>
        <w:t xml:space="preserve">____ от </w:t>
      </w:r>
      <w:r w:rsidR="004F2A2C">
        <w:rPr>
          <w:rFonts w:ascii="GHEA Grapalat" w:hAnsi="GHEA Grapalat"/>
          <w:i/>
          <w:sz w:val="20"/>
          <w:szCs w:val="20"/>
          <w:lang w:val="hy-AM"/>
        </w:rPr>
        <w:t>26</w:t>
      </w:r>
      <w:r w:rsidR="005315EB" w:rsidRPr="001911DD">
        <w:rPr>
          <w:rFonts w:ascii="GHEA Grapalat" w:hAnsi="GHEA Grapalat"/>
          <w:i/>
          <w:sz w:val="20"/>
          <w:szCs w:val="20"/>
        </w:rPr>
        <w:t>.08.</w:t>
      </w:r>
      <w:r w:rsidR="00096865" w:rsidRPr="001911DD">
        <w:rPr>
          <w:rFonts w:ascii="GHEA Grapalat" w:hAnsi="GHEA Grapalat"/>
          <w:i/>
          <w:sz w:val="20"/>
          <w:szCs w:val="20"/>
        </w:rPr>
        <w:t>20</w:t>
      </w:r>
      <w:r w:rsidR="005315EB" w:rsidRPr="001911DD">
        <w:rPr>
          <w:rFonts w:ascii="GHEA Grapalat" w:hAnsi="GHEA Grapalat"/>
          <w:i/>
          <w:sz w:val="20"/>
          <w:szCs w:val="20"/>
        </w:rPr>
        <w:t>22</w:t>
      </w:r>
      <w:r w:rsidR="009F10E4" w:rsidRPr="001911DD">
        <w:rPr>
          <w:rFonts w:ascii="GHEA Grapalat" w:hAnsi="GHEA Grapalat"/>
          <w:i/>
          <w:sz w:val="20"/>
          <w:szCs w:val="20"/>
        </w:rPr>
        <w:t xml:space="preserve"> </w:t>
      </w:r>
      <w:r w:rsidR="00096865" w:rsidRPr="001911DD">
        <w:rPr>
          <w:rFonts w:ascii="GHEA Grapalat" w:hAnsi="GHEA Grapalat"/>
          <w:i/>
          <w:sz w:val="20"/>
          <w:szCs w:val="20"/>
        </w:rPr>
        <w:t>г.</w:t>
      </w:r>
    </w:p>
    <w:p w:rsidR="00096865" w:rsidRPr="001911DD" w:rsidRDefault="00096865" w:rsidP="007C08A2">
      <w:pPr>
        <w:pStyle w:val="aa"/>
        <w:widowControl w:val="0"/>
        <w:spacing w:after="0"/>
        <w:ind w:right="-7" w:firstLine="567"/>
        <w:jc w:val="center"/>
        <w:rPr>
          <w:rFonts w:ascii="GHEA Grapalat" w:hAnsi="GHEA Grapalat"/>
          <w:sz w:val="20"/>
          <w:szCs w:val="20"/>
        </w:rPr>
      </w:pPr>
    </w:p>
    <w:p w:rsidR="00096865" w:rsidRPr="001911DD" w:rsidRDefault="00096865" w:rsidP="007C08A2">
      <w:pPr>
        <w:pStyle w:val="aa"/>
        <w:widowControl w:val="0"/>
        <w:spacing w:after="0"/>
        <w:ind w:right="-7" w:firstLine="567"/>
        <w:jc w:val="center"/>
        <w:rPr>
          <w:rFonts w:ascii="GHEA Grapalat" w:hAnsi="GHEA Grapalat"/>
          <w:sz w:val="20"/>
          <w:szCs w:val="20"/>
        </w:rPr>
      </w:pPr>
    </w:p>
    <w:p w:rsidR="000763E5" w:rsidRPr="001911DD" w:rsidRDefault="000763E5" w:rsidP="007C08A2">
      <w:pPr>
        <w:pStyle w:val="aa"/>
        <w:widowControl w:val="0"/>
        <w:spacing w:after="0"/>
        <w:ind w:right="-7" w:firstLine="567"/>
        <w:jc w:val="center"/>
        <w:rPr>
          <w:rFonts w:ascii="GHEA Grapalat" w:hAnsi="GHEA Grapalat"/>
          <w:sz w:val="20"/>
          <w:szCs w:val="20"/>
        </w:rPr>
      </w:pPr>
    </w:p>
    <w:p w:rsidR="00096865" w:rsidRPr="001911DD" w:rsidRDefault="00E9642F" w:rsidP="007C08A2">
      <w:pPr>
        <w:pStyle w:val="aa"/>
        <w:widowControl w:val="0"/>
        <w:spacing w:after="0"/>
        <w:ind w:right="-7" w:firstLine="567"/>
        <w:jc w:val="center"/>
        <w:rPr>
          <w:rFonts w:ascii="GHEA Grapalat" w:hAnsi="GHEA Grapalat"/>
          <w:sz w:val="20"/>
          <w:szCs w:val="20"/>
        </w:rPr>
      </w:pPr>
      <w:r>
        <w:rPr>
          <w:rFonts w:ascii="GHEA Grapalat" w:hAnsi="GHEA Grapalat"/>
          <w:i/>
          <w:sz w:val="20"/>
          <w:szCs w:val="20"/>
        </w:rPr>
        <w:t>Г</w:t>
      </w:r>
      <w:r w:rsidR="002E3A04">
        <w:rPr>
          <w:rFonts w:ascii="GHEA Grapalat" w:hAnsi="GHEA Grapalat"/>
          <w:i/>
          <w:sz w:val="20"/>
          <w:szCs w:val="20"/>
        </w:rPr>
        <w:t>НКО “</w:t>
      </w:r>
      <w:r w:rsidR="002E3A04" w:rsidRPr="002E3A04">
        <w:rPr>
          <w:rFonts w:ascii="GHEA Grapalat" w:hAnsi="GHEA Grapalat"/>
          <w:i/>
          <w:sz w:val="20"/>
          <w:szCs w:val="20"/>
        </w:rPr>
        <w:t>Средняя школа им Т.Терлемезяна</w:t>
      </w:r>
      <w:r>
        <w:rPr>
          <w:rFonts w:ascii="GHEA Grapalat" w:hAnsi="GHEA Grapalat"/>
          <w:i/>
          <w:sz w:val="20"/>
          <w:szCs w:val="20"/>
        </w:rPr>
        <w:t>”</w:t>
      </w:r>
    </w:p>
    <w:p w:rsidR="00096865" w:rsidRPr="001911DD" w:rsidRDefault="00096865" w:rsidP="007C08A2">
      <w:pPr>
        <w:pStyle w:val="aa"/>
        <w:widowControl w:val="0"/>
        <w:spacing w:after="0"/>
        <w:ind w:right="-7" w:firstLine="567"/>
        <w:jc w:val="center"/>
        <w:rPr>
          <w:rFonts w:ascii="GHEA Grapalat" w:hAnsi="GHEA Grapalat"/>
          <w:sz w:val="20"/>
          <w:szCs w:val="20"/>
        </w:rPr>
      </w:pPr>
    </w:p>
    <w:p w:rsidR="000763E5" w:rsidRPr="001911DD" w:rsidRDefault="000763E5" w:rsidP="007C08A2">
      <w:pPr>
        <w:pStyle w:val="aa"/>
        <w:widowControl w:val="0"/>
        <w:spacing w:after="0"/>
        <w:ind w:right="-7" w:firstLine="567"/>
        <w:jc w:val="center"/>
        <w:rPr>
          <w:rFonts w:ascii="GHEA Grapalat" w:hAnsi="GHEA Grapalat"/>
          <w:sz w:val="20"/>
          <w:szCs w:val="20"/>
        </w:rPr>
      </w:pPr>
    </w:p>
    <w:p w:rsidR="000763E5" w:rsidRPr="001911DD" w:rsidRDefault="000763E5" w:rsidP="007C08A2">
      <w:pPr>
        <w:pStyle w:val="aa"/>
        <w:widowControl w:val="0"/>
        <w:spacing w:after="0"/>
        <w:ind w:right="-7" w:firstLine="567"/>
        <w:jc w:val="center"/>
        <w:rPr>
          <w:rFonts w:ascii="GHEA Grapalat" w:hAnsi="GHEA Grapalat"/>
          <w:sz w:val="20"/>
          <w:szCs w:val="20"/>
        </w:rPr>
      </w:pPr>
    </w:p>
    <w:p w:rsidR="00096865" w:rsidRPr="001911DD" w:rsidRDefault="000763E5" w:rsidP="007C08A2">
      <w:pPr>
        <w:pStyle w:val="aa"/>
        <w:widowControl w:val="0"/>
        <w:spacing w:after="0"/>
        <w:ind w:right="-7" w:firstLine="567"/>
        <w:jc w:val="center"/>
        <w:rPr>
          <w:rFonts w:ascii="GHEA Grapalat" w:hAnsi="GHEA Grapalat" w:cs="Sylfaen"/>
          <w:sz w:val="20"/>
          <w:szCs w:val="20"/>
        </w:rPr>
      </w:pPr>
      <w:r w:rsidRPr="001911DD">
        <w:rPr>
          <w:rFonts w:ascii="GHEA Grapalat" w:hAnsi="GHEA Grapalat"/>
          <w:sz w:val="20"/>
          <w:szCs w:val="20"/>
        </w:rPr>
        <w:t>ПРИГЛАШЕНИ</w:t>
      </w:r>
      <w:r w:rsidR="00096865" w:rsidRPr="001911DD">
        <w:rPr>
          <w:rFonts w:ascii="GHEA Grapalat" w:hAnsi="GHEA Grapalat"/>
          <w:sz w:val="20"/>
          <w:szCs w:val="20"/>
        </w:rPr>
        <w:t>Е</w:t>
      </w:r>
    </w:p>
    <w:p w:rsidR="00096865" w:rsidRPr="001911DD" w:rsidRDefault="00096865" w:rsidP="007C08A2">
      <w:pPr>
        <w:pStyle w:val="aa"/>
        <w:widowControl w:val="0"/>
        <w:spacing w:after="0"/>
        <w:ind w:right="-7" w:firstLine="567"/>
        <w:jc w:val="center"/>
        <w:rPr>
          <w:rFonts w:ascii="GHEA Grapalat" w:hAnsi="GHEA Grapalat" w:cs="Sylfaen"/>
          <w:sz w:val="20"/>
          <w:szCs w:val="20"/>
        </w:rPr>
      </w:pPr>
    </w:p>
    <w:p w:rsidR="00096865" w:rsidRPr="001911DD" w:rsidRDefault="00096865" w:rsidP="007C08A2">
      <w:pPr>
        <w:pStyle w:val="aa"/>
        <w:widowControl w:val="0"/>
        <w:spacing w:after="0"/>
        <w:ind w:right="-7" w:firstLine="567"/>
        <w:jc w:val="center"/>
        <w:rPr>
          <w:rFonts w:ascii="GHEA Grapalat" w:hAnsi="GHEA Grapalat" w:cs="Sylfaen"/>
          <w:sz w:val="20"/>
          <w:szCs w:val="20"/>
        </w:rPr>
      </w:pPr>
    </w:p>
    <w:p w:rsidR="00096865" w:rsidRPr="002E3A04" w:rsidRDefault="002B32D6" w:rsidP="007C08A2">
      <w:pPr>
        <w:pStyle w:val="aa"/>
        <w:widowControl w:val="0"/>
        <w:spacing w:after="0"/>
        <w:ind w:right="-7"/>
        <w:jc w:val="center"/>
        <w:rPr>
          <w:rFonts w:ascii="GHEA Grapalat" w:hAnsi="GHEA Grapalat"/>
          <w:sz w:val="20"/>
          <w:szCs w:val="20"/>
        </w:rPr>
      </w:pPr>
      <w:r w:rsidRPr="001911DD">
        <w:rPr>
          <w:rFonts w:ascii="GHEA Grapalat" w:hAnsi="GHEA Grapalat"/>
          <w:sz w:val="20"/>
          <w:szCs w:val="20"/>
        </w:rPr>
        <w:t xml:space="preserve">НА </w:t>
      </w:r>
      <w:r w:rsidR="00F60345" w:rsidRPr="001911DD">
        <w:rPr>
          <w:rFonts w:ascii="GHEA Grapalat" w:hAnsi="GHEA Grapalat"/>
          <w:sz w:val="20"/>
          <w:szCs w:val="20"/>
        </w:rPr>
        <w:t>ЗАПРОС КОТИРОВОК</w:t>
      </w:r>
      <w:r w:rsidRPr="001911DD">
        <w:rPr>
          <w:rFonts w:ascii="GHEA Grapalat" w:hAnsi="GHEA Grapalat"/>
          <w:sz w:val="20"/>
          <w:szCs w:val="20"/>
        </w:rPr>
        <w:t xml:space="preserve">, ОБЪЯВЛЕННЫЙ С ЦЕЛЬЮ ПРИОБРЕТЕНИЯ </w:t>
      </w:r>
      <w:r w:rsidR="006231AA" w:rsidRPr="001911DD">
        <w:rPr>
          <w:rFonts w:ascii="GHEA Grapalat" w:hAnsi="GHEA Grapalat"/>
          <w:spacing w:val="6"/>
          <w:sz w:val="20"/>
          <w:szCs w:val="20"/>
        </w:rPr>
        <w:t>ПРОДУКТОВ ПИТАНИЯ</w:t>
      </w:r>
      <w:r w:rsidR="006231AA" w:rsidRPr="001911DD">
        <w:rPr>
          <w:rFonts w:ascii="GHEA Grapalat" w:hAnsi="GHEA Grapalat"/>
          <w:sz w:val="20"/>
          <w:szCs w:val="20"/>
        </w:rPr>
        <w:t xml:space="preserve"> </w:t>
      </w:r>
      <w:r w:rsidRPr="001911DD">
        <w:rPr>
          <w:rFonts w:ascii="GHEA Grapalat" w:hAnsi="GHEA Grapalat"/>
          <w:sz w:val="20"/>
          <w:szCs w:val="20"/>
        </w:rPr>
        <w:t xml:space="preserve">ДЛЯ НУЖД </w:t>
      </w:r>
      <w:r w:rsidR="000960FB" w:rsidRPr="00BC6582">
        <w:rPr>
          <w:rFonts w:ascii="inherit" w:hAnsi="inherit" w:cs="Courier New"/>
          <w:color w:val="202124"/>
          <w:lang w:eastAsia="en-US" w:bidi="ar-SA"/>
        </w:rPr>
        <w:t>Ахавнатана  средняя школа имени Г. Абгаряна</w:t>
      </w:r>
    </w:p>
    <w:p w:rsidR="00CE0D95" w:rsidRPr="001911DD" w:rsidRDefault="00CE0D95" w:rsidP="007C08A2">
      <w:pPr>
        <w:pStyle w:val="aa"/>
        <w:widowControl w:val="0"/>
        <w:spacing w:after="0"/>
        <w:ind w:right="-7" w:firstLine="567"/>
        <w:jc w:val="center"/>
        <w:rPr>
          <w:rFonts w:ascii="GHEA Grapalat" w:hAnsi="GHEA Grapalat"/>
          <w:sz w:val="20"/>
          <w:szCs w:val="20"/>
        </w:rPr>
      </w:pPr>
    </w:p>
    <w:p w:rsidR="00CE0D95" w:rsidRPr="001911DD" w:rsidRDefault="00CE0D95" w:rsidP="007C08A2">
      <w:pPr>
        <w:pStyle w:val="aa"/>
        <w:widowControl w:val="0"/>
        <w:spacing w:after="0"/>
        <w:ind w:right="-7" w:firstLine="567"/>
        <w:jc w:val="center"/>
        <w:rPr>
          <w:rFonts w:ascii="GHEA Grapalat" w:hAnsi="GHEA Grapalat"/>
          <w:sz w:val="20"/>
          <w:szCs w:val="20"/>
        </w:rPr>
      </w:pPr>
    </w:p>
    <w:p w:rsidR="000763E5" w:rsidRPr="001911DD" w:rsidRDefault="000763E5" w:rsidP="007C08A2">
      <w:pPr>
        <w:rPr>
          <w:rFonts w:ascii="GHEA Grapalat" w:hAnsi="GHEA Grapalat"/>
          <w:sz w:val="20"/>
          <w:szCs w:val="20"/>
        </w:rPr>
      </w:pPr>
      <w:r w:rsidRPr="001911DD">
        <w:rPr>
          <w:rFonts w:ascii="GHEA Grapalat" w:hAnsi="GHEA Grapalat"/>
          <w:sz w:val="20"/>
          <w:szCs w:val="20"/>
        </w:rPr>
        <w:br w:type="page"/>
      </w:r>
    </w:p>
    <w:p w:rsidR="001A43A4" w:rsidRPr="001911DD" w:rsidRDefault="00096865" w:rsidP="007C08A2">
      <w:pPr>
        <w:widowControl w:val="0"/>
        <w:ind w:firstLine="567"/>
        <w:jc w:val="both"/>
        <w:rPr>
          <w:rFonts w:ascii="GHEA Grapalat" w:hAnsi="GHEA Grapalat" w:cs="Sylfaen"/>
          <w:i/>
          <w:sz w:val="20"/>
          <w:szCs w:val="20"/>
        </w:rPr>
      </w:pPr>
      <w:r w:rsidRPr="001911DD">
        <w:rPr>
          <w:rFonts w:ascii="GHEA Grapalat" w:hAnsi="GHEA Grapalat"/>
          <w:i/>
          <w:sz w:val="20"/>
          <w:szCs w:val="20"/>
        </w:rPr>
        <w:lastRenderedPageBreak/>
        <w:t>Уважаемый участник, прежде чем составить и подать заявку просим Вас</w:t>
      </w:r>
      <w:r w:rsidR="001D209D" w:rsidRPr="001911DD">
        <w:rPr>
          <w:rFonts w:ascii="Courier New" w:hAnsi="Courier New" w:cs="Courier New"/>
          <w:i/>
          <w:sz w:val="20"/>
          <w:szCs w:val="20"/>
          <w:lang w:val="en-US"/>
        </w:rPr>
        <w:t> </w:t>
      </w:r>
      <w:r w:rsidRPr="001911DD">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1911DD" w:rsidRDefault="00984BDB" w:rsidP="007C08A2">
      <w:pPr>
        <w:widowControl w:val="0"/>
        <w:ind w:firstLine="567"/>
        <w:jc w:val="both"/>
        <w:rPr>
          <w:rFonts w:ascii="GHEA Grapalat" w:hAnsi="GHEA Grapalat"/>
          <w:i/>
          <w:sz w:val="20"/>
          <w:szCs w:val="20"/>
        </w:rPr>
      </w:pPr>
    </w:p>
    <w:p w:rsidR="00160AE4" w:rsidRPr="001911DD" w:rsidRDefault="00994A77" w:rsidP="007C08A2">
      <w:pPr>
        <w:widowControl w:val="0"/>
        <w:ind w:firstLine="567"/>
        <w:jc w:val="center"/>
        <w:rPr>
          <w:rFonts w:ascii="GHEA Grapalat" w:hAnsi="GHEA Grapalat" w:cs="Sylfaen"/>
          <w:b/>
          <w:sz w:val="20"/>
          <w:szCs w:val="20"/>
        </w:rPr>
      </w:pPr>
      <w:r w:rsidRPr="001911DD">
        <w:rPr>
          <w:rFonts w:ascii="GHEA Grapalat" w:hAnsi="GHEA Grapalat"/>
          <w:sz w:val="20"/>
          <w:szCs w:val="20"/>
        </w:rPr>
        <w:br w:type="page"/>
      </w:r>
    </w:p>
    <w:p w:rsidR="00160AE4" w:rsidRPr="001911DD" w:rsidRDefault="00160AE4" w:rsidP="007C08A2">
      <w:pPr>
        <w:widowControl w:val="0"/>
        <w:jc w:val="center"/>
        <w:rPr>
          <w:rFonts w:ascii="GHEA Grapalat" w:hAnsi="GHEA Grapalat"/>
          <w:b/>
          <w:sz w:val="20"/>
          <w:szCs w:val="20"/>
        </w:rPr>
      </w:pPr>
      <w:r w:rsidRPr="001911DD">
        <w:rPr>
          <w:rFonts w:ascii="GHEA Grapalat" w:hAnsi="GHEA Grapalat"/>
          <w:b/>
          <w:sz w:val="20"/>
          <w:szCs w:val="20"/>
        </w:rPr>
        <w:lastRenderedPageBreak/>
        <w:t>СОДЕРЖАНИЕ</w:t>
      </w:r>
    </w:p>
    <w:p w:rsidR="00160AE4" w:rsidRPr="001911DD" w:rsidRDefault="00160AE4" w:rsidP="007C08A2">
      <w:pPr>
        <w:widowControl w:val="0"/>
        <w:ind w:firstLine="567"/>
        <w:jc w:val="center"/>
        <w:rPr>
          <w:rFonts w:ascii="GHEA Grapalat" w:hAnsi="GHEA Grapalat"/>
          <w:i/>
          <w:sz w:val="20"/>
          <w:szCs w:val="20"/>
        </w:rPr>
      </w:pPr>
    </w:p>
    <w:p w:rsidR="000960FB" w:rsidRDefault="006231AA" w:rsidP="007C08A2">
      <w:pPr>
        <w:widowControl w:val="0"/>
        <w:jc w:val="center"/>
        <w:rPr>
          <w:rFonts w:ascii="inherit" w:hAnsi="inherit" w:cs="Courier New"/>
          <w:color w:val="202124"/>
          <w:lang w:eastAsia="en-US" w:bidi="ar-SA"/>
        </w:rPr>
      </w:pPr>
      <w:r w:rsidRPr="001911DD">
        <w:rPr>
          <w:rFonts w:ascii="GHEA Grapalat" w:hAnsi="GHEA Grapalat"/>
          <w:b/>
          <w:spacing w:val="6"/>
          <w:sz w:val="20"/>
          <w:szCs w:val="20"/>
        </w:rPr>
        <w:t>ПРОДУКТОВ ПИТАНИЯ</w:t>
      </w:r>
      <w:r w:rsidRPr="001911DD">
        <w:rPr>
          <w:rFonts w:ascii="GHEA Grapalat" w:hAnsi="GHEA Grapalat"/>
          <w:b/>
          <w:sz w:val="20"/>
          <w:szCs w:val="20"/>
        </w:rPr>
        <w:t xml:space="preserve"> ДЛЯ НУЖД </w:t>
      </w:r>
      <w:r w:rsidR="000960FB" w:rsidRPr="00BC6582">
        <w:rPr>
          <w:rFonts w:ascii="inherit" w:hAnsi="inherit" w:cs="Courier New"/>
          <w:color w:val="202124"/>
          <w:lang w:eastAsia="en-US" w:bidi="ar-SA"/>
        </w:rPr>
        <w:t xml:space="preserve">Ахавнатана  средняя школа имени Г. Абгаряна </w:t>
      </w:r>
    </w:p>
    <w:p w:rsidR="00096865" w:rsidRPr="001911DD" w:rsidRDefault="006231AA" w:rsidP="007C08A2">
      <w:pPr>
        <w:widowControl w:val="0"/>
        <w:jc w:val="center"/>
        <w:rPr>
          <w:rFonts w:ascii="GHEA Grapalat" w:hAnsi="GHEA Grapalat"/>
          <w:b/>
          <w:i/>
          <w:sz w:val="20"/>
          <w:szCs w:val="20"/>
        </w:rPr>
      </w:pPr>
      <w:r w:rsidRPr="001911DD">
        <w:rPr>
          <w:rFonts w:ascii="GHEA Grapalat" w:hAnsi="GHEA Grapalat"/>
          <w:b/>
          <w:sz w:val="20"/>
          <w:szCs w:val="20"/>
        </w:rPr>
        <w:t xml:space="preserve">ПРИГЛАШЕНИЯ НА ЗАПРОС КОТИРОВОК, </w:t>
      </w:r>
      <w:r w:rsidRPr="001911DD">
        <w:rPr>
          <w:rFonts w:ascii="GHEA Grapalat" w:hAnsi="GHEA Grapalat"/>
          <w:b/>
          <w:sz w:val="20"/>
          <w:szCs w:val="20"/>
        </w:rPr>
        <w:br/>
        <w:t>ОБЪЯВЛЕННЫЙ С ЦЕЛЬЮ ПРИОБРЕТЕНИЯ</w:t>
      </w:r>
    </w:p>
    <w:p w:rsidR="00C67E80" w:rsidRPr="001911DD" w:rsidRDefault="00C67E80" w:rsidP="007C08A2">
      <w:pPr>
        <w:widowControl w:val="0"/>
        <w:jc w:val="center"/>
        <w:rPr>
          <w:rFonts w:ascii="GHEA Grapalat" w:hAnsi="GHEA Grapalat" w:cs="Sylfaen"/>
          <w:b/>
          <w:sz w:val="20"/>
          <w:szCs w:val="20"/>
        </w:rPr>
      </w:pPr>
    </w:p>
    <w:p w:rsidR="00096865" w:rsidRPr="001911DD" w:rsidRDefault="00096865" w:rsidP="007C08A2">
      <w:pPr>
        <w:widowControl w:val="0"/>
        <w:jc w:val="center"/>
        <w:rPr>
          <w:rFonts w:ascii="GHEA Grapalat" w:hAnsi="GHEA Grapalat"/>
          <w:b/>
          <w:sz w:val="20"/>
          <w:szCs w:val="20"/>
        </w:rPr>
      </w:pPr>
      <w:r w:rsidRPr="001911DD">
        <w:rPr>
          <w:rFonts w:ascii="GHEA Grapalat" w:hAnsi="GHEA Grapalat"/>
          <w:b/>
          <w:sz w:val="20"/>
          <w:szCs w:val="20"/>
        </w:rPr>
        <w:t>ЧАСТЬ I.</w:t>
      </w:r>
    </w:p>
    <w:p w:rsidR="002E069D" w:rsidRPr="001911DD" w:rsidRDefault="002E069D" w:rsidP="007C08A2">
      <w:pPr>
        <w:widowControl w:val="0"/>
        <w:jc w:val="center"/>
        <w:rPr>
          <w:rFonts w:ascii="GHEA Grapalat" w:hAnsi="GHEA Grapalat"/>
          <w:sz w:val="20"/>
          <w:szCs w:val="20"/>
        </w:rPr>
      </w:pPr>
    </w:p>
    <w:p w:rsidR="00096865" w:rsidRPr="001911DD" w:rsidRDefault="00096865" w:rsidP="007C08A2">
      <w:pPr>
        <w:widowControl w:val="0"/>
        <w:tabs>
          <w:tab w:val="left" w:pos="1134"/>
        </w:tabs>
        <w:ind w:left="1134" w:hanging="567"/>
        <w:jc w:val="both"/>
        <w:rPr>
          <w:rFonts w:ascii="GHEA Grapalat" w:hAnsi="GHEA Grapalat"/>
          <w:sz w:val="20"/>
          <w:szCs w:val="20"/>
        </w:rPr>
      </w:pPr>
      <w:r w:rsidRPr="001911DD">
        <w:rPr>
          <w:rFonts w:ascii="GHEA Grapalat" w:hAnsi="GHEA Grapalat"/>
          <w:sz w:val="20"/>
          <w:szCs w:val="20"/>
        </w:rPr>
        <w:t>1.</w:t>
      </w:r>
      <w:r w:rsidR="005C1BF7" w:rsidRPr="001911DD">
        <w:rPr>
          <w:rFonts w:ascii="GHEA Grapalat" w:hAnsi="GHEA Grapalat"/>
          <w:sz w:val="20"/>
          <w:szCs w:val="20"/>
        </w:rPr>
        <w:tab/>
      </w:r>
      <w:r w:rsidR="00543BAE" w:rsidRPr="001911DD">
        <w:rPr>
          <w:rFonts w:ascii="GHEA Grapalat" w:hAnsi="GHEA Grapalat"/>
          <w:sz w:val="20"/>
          <w:szCs w:val="20"/>
        </w:rPr>
        <w:t>Характеристика предмета закупки</w:t>
      </w:r>
      <w:r w:rsidRPr="001911DD">
        <w:rPr>
          <w:rFonts w:ascii="GHEA Grapalat" w:hAnsi="GHEA Grapalat"/>
          <w:sz w:val="20"/>
          <w:szCs w:val="20"/>
        </w:rPr>
        <w:t xml:space="preserve"> </w:t>
      </w:r>
    </w:p>
    <w:p w:rsidR="00096865" w:rsidRPr="001911DD" w:rsidRDefault="00096865" w:rsidP="007C08A2">
      <w:pPr>
        <w:widowControl w:val="0"/>
        <w:tabs>
          <w:tab w:val="left" w:pos="1134"/>
        </w:tabs>
        <w:ind w:left="1134" w:hanging="567"/>
        <w:jc w:val="both"/>
        <w:rPr>
          <w:rFonts w:ascii="GHEA Grapalat" w:hAnsi="GHEA Grapalat"/>
          <w:sz w:val="20"/>
          <w:szCs w:val="20"/>
        </w:rPr>
      </w:pPr>
      <w:r w:rsidRPr="001911DD">
        <w:rPr>
          <w:rFonts w:ascii="GHEA Grapalat" w:hAnsi="GHEA Grapalat"/>
          <w:sz w:val="20"/>
          <w:szCs w:val="20"/>
        </w:rPr>
        <w:t>2.</w:t>
      </w:r>
      <w:r w:rsidR="005D191A" w:rsidRPr="001911DD">
        <w:rPr>
          <w:rFonts w:ascii="GHEA Grapalat" w:hAnsi="GHEA Grapalat"/>
          <w:sz w:val="20"/>
          <w:szCs w:val="20"/>
        </w:rPr>
        <w:tab/>
      </w:r>
      <w:r w:rsidRPr="001911DD">
        <w:rPr>
          <w:rFonts w:ascii="GHEA Grapalat" w:hAnsi="GHEA Grapalat"/>
          <w:sz w:val="20"/>
          <w:szCs w:val="20"/>
        </w:rPr>
        <w:t>Требования к праву участника на участие</w:t>
      </w:r>
      <w:r w:rsidR="00543BAE" w:rsidRPr="001911DD">
        <w:rPr>
          <w:rFonts w:ascii="GHEA Grapalat" w:hAnsi="GHEA Grapalat"/>
          <w:sz w:val="20"/>
          <w:szCs w:val="20"/>
        </w:rPr>
        <w:t xml:space="preserve"> и порядок их оценки</w:t>
      </w:r>
      <w:r w:rsidR="003D0E3C" w:rsidRPr="001911DD">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1911DD" w:rsidRDefault="00096865" w:rsidP="007C08A2">
      <w:pPr>
        <w:widowControl w:val="0"/>
        <w:tabs>
          <w:tab w:val="left" w:pos="1134"/>
        </w:tabs>
        <w:ind w:left="1134" w:hanging="567"/>
        <w:jc w:val="both"/>
        <w:rPr>
          <w:rFonts w:ascii="GHEA Grapalat" w:hAnsi="GHEA Grapalat"/>
          <w:sz w:val="20"/>
          <w:szCs w:val="20"/>
        </w:rPr>
      </w:pPr>
      <w:r w:rsidRPr="001911DD">
        <w:rPr>
          <w:rFonts w:ascii="GHEA Grapalat" w:hAnsi="GHEA Grapalat"/>
          <w:sz w:val="20"/>
          <w:szCs w:val="20"/>
        </w:rPr>
        <w:t>3.</w:t>
      </w:r>
      <w:r w:rsidR="005D191A" w:rsidRPr="001911DD">
        <w:rPr>
          <w:rFonts w:ascii="GHEA Grapalat" w:hAnsi="GHEA Grapalat"/>
          <w:sz w:val="20"/>
          <w:szCs w:val="20"/>
        </w:rPr>
        <w:tab/>
      </w:r>
      <w:r w:rsidRPr="001911DD">
        <w:rPr>
          <w:rFonts w:ascii="GHEA Grapalat" w:hAnsi="GHEA Grapalat"/>
          <w:sz w:val="20"/>
          <w:szCs w:val="20"/>
        </w:rPr>
        <w:t>Разъяснение приглашения и порядок вне</w:t>
      </w:r>
      <w:r w:rsidR="00543BAE" w:rsidRPr="001911DD">
        <w:rPr>
          <w:rFonts w:ascii="GHEA Grapalat" w:hAnsi="GHEA Grapalat"/>
          <w:sz w:val="20"/>
          <w:szCs w:val="20"/>
        </w:rPr>
        <w:t>сения изменения в приглашение</w:t>
      </w:r>
    </w:p>
    <w:p w:rsidR="00087A30" w:rsidRPr="001911DD" w:rsidRDefault="00096865" w:rsidP="007C08A2">
      <w:pPr>
        <w:widowControl w:val="0"/>
        <w:tabs>
          <w:tab w:val="left" w:pos="1134"/>
        </w:tabs>
        <w:ind w:left="1134" w:hanging="567"/>
        <w:jc w:val="both"/>
        <w:rPr>
          <w:rFonts w:ascii="GHEA Grapalat" w:hAnsi="GHEA Grapalat" w:cs="Sylfaen"/>
          <w:sz w:val="20"/>
          <w:szCs w:val="20"/>
        </w:rPr>
      </w:pPr>
      <w:r w:rsidRPr="001911DD">
        <w:rPr>
          <w:rFonts w:ascii="GHEA Grapalat" w:hAnsi="GHEA Grapalat"/>
          <w:sz w:val="20"/>
          <w:szCs w:val="20"/>
        </w:rPr>
        <w:t>4.</w:t>
      </w:r>
      <w:r w:rsidR="005D191A" w:rsidRPr="001911DD">
        <w:rPr>
          <w:rFonts w:ascii="GHEA Grapalat" w:hAnsi="GHEA Grapalat"/>
          <w:sz w:val="20"/>
          <w:szCs w:val="20"/>
        </w:rPr>
        <w:tab/>
      </w:r>
      <w:r w:rsidRPr="001911DD">
        <w:rPr>
          <w:rFonts w:ascii="GHEA Grapalat" w:hAnsi="GHEA Grapalat"/>
          <w:sz w:val="20"/>
          <w:szCs w:val="20"/>
        </w:rPr>
        <w:t>Порядок подачи заявки</w:t>
      </w:r>
    </w:p>
    <w:p w:rsidR="00096865" w:rsidRPr="001911DD" w:rsidRDefault="00543BAE" w:rsidP="007C08A2">
      <w:pPr>
        <w:widowControl w:val="0"/>
        <w:tabs>
          <w:tab w:val="left" w:pos="1134"/>
        </w:tabs>
        <w:ind w:left="1134" w:hanging="567"/>
        <w:jc w:val="both"/>
        <w:rPr>
          <w:rFonts w:ascii="GHEA Grapalat" w:hAnsi="GHEA Grapalat"/>
          <w:sz w:val="20"/>
          <w:szCs w:val="20"/>
        </w:rPr>
      </w:pPr>
      <w:r w:rsidRPr="001911DD">
        <w:rPr>
          <w:rFonts w:ascii="GHEA Grapalat" w:hAnsi="GHEA Grapalat"/>
          <w:sz w:val="20"/>
          <w:szCs w:val="20"/>
        </w:rPr>
        <w:t>5.</w:t>
      </w:r>
      <w:r w:rsidRPr="001911DD">
        <w:rPr>
          <w:rFonts w:ascii="GHEA Grapalat" w:hAnsi="GHEA Grapalat"/>
          <w:sz w:val="20"/>
          <w:szCs w:val="20"/>
        </w:rPr>
        <w:tab/>
        <w:t>Ценовое предложение заявки</w:t>
      </w:r>
      <w:r w:rsidR="00087A30" w:rsidRPr="001911DD">
        <w:rPr>
          <w:rFonts w:ascii="GHEA Grapalat" w:hAnsi="GHEA Grapalat"/>
          <w:sz w:val="20"/>
          <w:szCs w:val="20"/>
        </w:rPr>
        <w:t xml:space="preserve"> </w:t>
      </w:r>
    </w:p>
    <w:p w:rsidR="00096865" w:rsidRPr="001911DD" w:rsidRDefault="00087A30" w:rsidP="007C08A2">
      <w:pPr>
        <w:widowControl w:val="0"/>
        <w:tabs>
          <w:tab w:val="left" w:pos="1134"/>
        </w:tabs>
        <w:ind w:left="1134" w:hanging="567"/>
        <w:jc w:val="both"/>
        <w:rPr>
          <w:rFonts w:ascii="GHEA Grapalat" w:hAnsi="GHEA Grapalat"/>
          <w:sz w:val="20"/>
          <w:szCs w:val="20"/>
        </w:rPr>
      </w:pPr>
      <w:r w:rsidRPr="001911DD">
        <w:rPr>
          <w:rFonts w:ascii="GHEA Grapalat" w:hAnsi="GHEA Grapalat"/>
          <w:sz w:val="20"/>
          <w:szCs w:val="20"/>
        </w:rPr>
        <w:t>6.</w:t>
      </w:r>
      <w:r w:rsidR="005D191A" w:rsidRPr="001911DD">
        <w:rPr>
          <w:rFonts w:ascii="GHEA Grapalat" w:hAnsi="GHEA Grapalat"/>
          <w:sz w:val="20"/>
          <w:szCs w:val="20"/>
        </w:rPr>
        <w:tab/>
      </w:r>
      <w:r w:rsidRPr="001911DD">
        <w:rPr>
          <w:rFonts w:ascii="GHEA Grapalat" w:hAnsi="GHEA Grapalat"/>
          <w:sz w:val="20"/>
          <w:szCs w:val="20"/>
        </w:rPr>
        <w:t>Срок действия заявки, порядок внесения</w:t>
      </w:r>
      <w:r w:rsidR="005D191A" w:rsidRPr="001911DD">
        <w:rPr>
          <w:rFonts w:ascii="GHEA Grapalat" w:hAnsi="GHEA Grapalat"/>
          <w:sz w:val="20"/>
          <w:szCs w:val="20"/>
        </w:rPr>
        <w:t xml:space="preserve"> изменений в заявки и их отзыва</w:t>
      </w:r>
      <w:r w:rsidRPr="001911DD">
        <w:rPr>
          <w:rFonts w:ascii="GHEA Grapalat" w:hAnsi="GHEA Grapalat"/>
          <w:sz w:val="20"/>
          <w:szCs w:val="20"/>
        </w:rPr>
        <w:t xml:space="preserve"> </w:t>
      </w:r>
    </w:p>
    <w:p w:rsidR="00096865" w:rsidRPr="001911DD" w:rsidRDefault="00087A30" w:rsidP="007C08A2">
      <w:pPr>
        <w:widowControl w:val="0"/>
        <w:tabs>
          <w:tab w:val="left" w:pos="1134"/>
        </w:tabs>
        <w:ind w:left="1134" w:hanging="567"/>
        <w:jc w:val="both"/>
        <w:rPr>
          <w:rFonts w:ascii="GHEA Grapalat" w:hAnsi="GHEA Grapalat" w:cs="Sylfaen"/>
          <w:sz w:val="20"/>
          <w:szCs w:val="20"/>
        </w:rPr>
      </w:pPr>
      <w:r w:rsidRPr="001911DD">
        <w:rPr>
          <w:rFonts w:ascii="GHEA Grapalat" w:hAnsi="GHEA Grapalat"/>
          <w:sz w:val="20"/>
          <w:szCs w:val="20"/>
        </w:rPr>
        <w:t>8.</w:t>
      </w:r>
      <w:r w:rsidR="005D191A" w:rsidRPr="001911DD">
        <w:rPr>
          <w:rFonts w:ascii="GHEA Grapalat" w:hAnsi="GHEA Grapalat"/>
          <w:sz w:val="20"/>
          <w:szCs w:val="20"/>
        </w:rPr>
        <w:tab/>
      </w:r>
      <w:r w:rsidRPr="001911DD">
        <w:rPr>
          <w:rFonts w:ascii="GHEA Grapalat" w:hAnsi="GHEA Grapalat"/>
          <w:sz w:val="20"/>
          <w:szCs w:val="20"/>
        </w:rPr>
        <w:t>Вскрытие, оц</w:t>
      </w:r>
      <w:r w:rsidR="000B2CFA" w:rsidRPr="001911DD">
        <w:rPr>
          <w:rFonts w:ascii="GHEA Grapalat" w:hAnsi="GHEA Grapalat"/>
          <w:sz w:val="20"/>
          <w:szCs w:val="20"/>
        </w:rPr>
        <w:t>енка заявок и подведение итогов</w:t>
      </w:r>
    </w:p>
    <w:p w:rsidR="00096865" w:rsidRPr="001911DD" w:rsidRDefault="00087A30" w:rsidP="007C08A2">
      <w:pPr>
        <w:widowControl w:val="0"/>
        <w:tabs>
          <w:tab w:val="left" w:pos="1134"/>
        </w:tabs>
        <w:ind w:left="1134" w:hanging="567"/>
        <w:jc w:val="both"/>
        <w:rPr>
          <w:rFonts w:ascii="GHEA Grapalat" w:hAnsi="GHEA Grapalat"/>
          <w:sz w:val="20"/>
          <w:szCs w:val="20"/>
        </w:rPr>
      </w:pPr>
      <w:r w:rsidRPr="001911DD">
        <w:rPr>
          <w:rFonts w:ascii="GHEA Grapalat" w:hAnsi="GHEA Grapalat"/>
          <w:sz w:val="20"/>
          <w:szCs w:val="20"/>
        </w:rPr>
        <w:t>9.</w:t>
      </w:r>
      <w:r w:rsidR="005D191A" w:rsidRPr="001911DD">
        <w:rPr>
          <w:rFonts w:ascii="GHEA Grapalat" w:hAnsi="GHEA Grapalat"/>
          <w:sz w:val="20"/>
          <w:szCs w:val="20"/>
        </w:rPr>
        <w:tab/>
      </w:r>
      <w:r w:rsidRPr="001911DD">
        <w:rPr>
          <w:rFonts w:ascii="GHEA Grapalat" w:hAnsi="GHEA Grapalat"/>
          <w:sz w:val="20"/>
          <w:szCs w:val="20"/>
        </w:rPr>
        <w:t>Заключение догово</w:t>
      </w:r>
      <w:r w:rsidR="00543BAE" w:rsidRPr="001911DD">
        <w:rPr>
          <w:rFonts w:ascii="GHEA Grapalat" w:hAnsi="GHEA Grapalat"/>
          <w:sz w:val="20"/>
          <w:szCs w:val="20"/>
        </w:rPr>
        <w:t>ра</w:t>
      </w:r>
    </w:p>
    <w:p w:rsidR="00096865" w:rsidRPr="001911DD" w:rsidRDefault="00087A30" w:rsidP="007C08A2">
      <w:pPr>
        <w:widowControl w:val="0"/>
        <w:tabs>
          <w:tab w:val="left" w:pos="1134"/>
        </w:tabs>
        <w:ind w:left="1134" w:hanging="567"/>
        <w:jc w:val="both"/>
        <w:rPr>
          <w:rFonts w:ascii="GHEA Grapalat" w:hAnsi="GHEA Grapalat"/>
          <w:sz w:val="20"/>
          <w:szCs w:val="20"/>
        </w:rPr>
      </w:pPr>
      <w:r w:rsidRPr="001911DD">
        <w:rPr>
          <w:rFonts w:ascii="GHEA Grapalat" w:hAnsi="GHEA Grapalat"/>
          <w:sz w:val="20"/>
          <w:szCs w:val="20"/>
        </w:rPr>
        <w:t>10.</w:t>
      </w:r>
      <w:r w:rsidR="005D191A" w:rsidRPr="001911DD">
        <w:rPr>
          <w:rFonts w:ascii="GHEA Grapalat" w:hAnsi="GHEA Grapalat"/>
          <w:sz w:val="20"/>
          <w:szCs w:val="20"/>
        </w:rPr>
        <w:tab/>
      </w:r>
      <w:r w:rsidR="003E1D9D" w:rsidRPr="001911DD">
        <w:rPr>
          <w:rFonts w:ascii="GHEA Grapalat" w:hAnsi="GHEA Grapalat"/>
          <w:sz w:val="20"/>
          <w:szCs w:val="20"/>
        </w:rPr>
        <w:t xml:space="preserve">Обеспечения </w:t>
      </w:r>
      <w:r w:rsidR="00174DAB" w:rsidRPr="001911DD">
        <w:rPr>
          <w:rFonts w:ascii="GHEA Grapalat" w:hAnsi="GHEA Grapalat"/>
          <w:sz w:val="20"/>
          <w:szCs w:val="20"/>
        </w:rPr>
        <w:t xml:space="preserve">квалификации  и </w:t>
      </w:r>
      <w:r w:rsidR="00543BAE" w:rsidRPr="001911DD">
        <w:rPr>
          <w:rFonts w:ascii="GHEA Grapalat" w:hAnsi="GHEA Grapalat"/>
          <w:sz w:val="20"/>
          <w:szCs w:val="20"/>
        </w:rPr>
        <w:t>договора</w:t>
      </w:r>
      <w:r w:rsidRPr="001911DD">
        <w:rPr>
          <w:rFonts w:ascii="GHEA Grapalat" w:hAnsi="GHEA Grapalat"/>
          <w:sz w:val="20"/>
          <w:szCs w:val="20"/>
        </w:rPr>
        <w:t xml:space="preserve"> </w:t>
      </w:r>
    </w:p>
    <w:p w:rsidR="00096865" w:rsidRPr="001911DD" w:rsidRDefault="00096865" w:rsidP="007C08A2">
      <w:pPr>
        <w:widowControl w:val="0"/>
        <w:tabs>
          <w:tab w:val="left" w:pos="1134"/>
        </w:tabs>
        <w:ind w:left="1134" w:hanging="567"/>
        <w:jc w:val="both"/>
        <w:rPr>
          <w:rFonts w:ascii="GHEA Grapalat" w:hAnsi="GHEA Grapalat"/>
          <w:sz w:val="20"/>
          <w:szCs w:val="20"/>
        </w:rPr>
      </w:pPr>
      <w:r w:rsidRPr="001911DD">
        <w:rPr>
          <w:rFonts w:ascii="GHEA Grapalat" w:hAnsi="GHEA Grapalat"/>
          <w:sz w:val="20"/>
          <w:szCs w:val="20"/>
        </w:rPr>
        <w:t>11.</w:t>
      </w:r>
      <w:r w:rsidR="005D191A" w:rsidRPr="001911DD">
        <w:rPr>
          <w:rFonts w:ascii="GHEA Grapalat" w:hAnsi="GHEA Grapalat"/>
          <w:sz w:val="20"/>
          <w:szCs w:val="20"/>
        </w:rPr>
        <w:tab/>
      </w:r>
      <w:r w:rsidRPr="001911DD">
        <w:rPr>
          <w:rFonts w:ascii="GHEA Grapalat" w:hAnsi="GHEA Grapalat"/>
          <w:sz w:val="20"/>
          <w:szCs w:val="20"/>
        </w:rPr>
        <w:t>Объяв</w:t>
      </w:r>
      <w:r w:rsidR="00543BAE" w:rsidRPr="001911DD">
        <w:rPr>
          <w:rFonts w:ascii="GHEA Grapalat" w:hAnsi="GHEA Grapalat"/>
          <w:sz w:val="20"/>
          <w:szCs w:val="20"/>
        </w:rPr>
        <w:t>ление процедуры несостоявшейся</w:t>
      </w:r>
      <w:r w:rsidRPr="001911DD">
        <w:rPr>
          <w:rFonts w:ascii="GHEA Grapalat" w:hAnsi="GHEA Grapalat"/>
          <w:sz w:val="20"/>
          <w:szCs w:val="20"/>
        </w:rPr>
        <w:t xml:space="preserve"> </w:t>
      </w:r>
    </w:p>
    <w:p w:rsidR="00096865" w:rsidRPr="001911DD" w:rsidRDefault="00096865" w:rsidP="007C08A2">
      <w:pPr>
        <w:widowControl w:val="0"/>
        <w:tabs>
          <w:tab w:val="left" w:pos="1134"/>
        </w:tabs>
        <w:ind w:left="1134" w:hanging="567"/>
        <w:jc w:val="both"/>
        <w:rPr>
          <w:rFonts w:ascii="GHEA Grapalat" w:hAnsi="GHEA Grapalat"/>
          <w:sz w:val="20"/>
          <w:szCs w:val="20"/>
        </w:rPr>
      </w:pPr>
      <w:r w:rsidRPr="001911DD">
        <w:rPr>
          <w:rFonts w:ascii="GHEA Grapalat" w:hAnsi="GHEA Grapalat"/>
          <w:sz w:val="20"/>
          <w:szCs w:val="20"/>
        </w:rPr>
        <w:t>12.</w:t>
      </w:r>
      <w:r w:rsidR="005D191A" w:rsidRPr="001911DD">
        <w:rPr>
          <w:rFonts w:ascii="GHEA Grapalat" w:hAnsi="GHEA Grapalat"/>
          <w:sz w:val="20"/>
          <w:szCs w:val="20"/>
        </w:rPr>
        <w:tab/>
      </w:r>
      <w:r w:rsidRPr="001911DD">
        <w:rPr>
          <w:rFonts w:ascii="GHEA Grapalat" w:hAnsi="GHEA Grapalat"/>
          <w:sz w:val="20"/>
          <w:szCs w:val="20"/>
        </w:rPr>
        <w:t>Право участника и порядок обжалования им действий и (или) принятых решений</w:t>
      </w:r>
      <w:r w:rsidR="00543BAE" w:rsidRPr="001911DD">
        <w:rPr>
          <w:rFonts w:ascii="GHEA Grapalat" w:hAnsi="GHEA Grapalat"/>
          <w:sz w:val="20"/>
          <w:szCs w:val="20"/>
        </w:rPr>
        <w:t>, связанных с процессом закупки</w:t>
      </w:r>
    </w:p>
    <w:p w:rsidR="00520F57" w:rsidRPr="001911DD" w:rsidRDefault="00520F57" w:rsidP="007C08A2">
      <w:pPr>
        <w:widowControl w:val="0"/>
        <w:jc w:val="center"/>
        <w:rPr>
          <w:rFonts w:ascii="GHEA Grapalat" w:hAnsi="GHEA Grapalat"/>
          <w:b/>
          <w:sz w:val="20"/>
          <w:szCs w:val="20"/>
        </w:rPr>
      </w:pPr>
    </w:p>
    <w:p w:rsidR="00520F57" w:rsidRPr="001911DD" w:rsidRDefault="00520F57" w:rsidP="007C08A2">
      <w:pPr>
        <w:widowControl w:val="0"/>
        <w:jc w:val="center"/>
        <w:rPr>
          <w:rFonts w:ascii="GHEA Grapalat" w:hAnsi="GHEA Grapalat"/>
          <w:b/>
          <w:sz w:val="20"/>
          <w:szCs w:val="20"/>
        </w:rPr>
      </w:pPr>
    </w:p>
    <w:p w:rsidR="008842CE" w:rsidRPr="001911DD" w:rsidRDefault="00CA590C" w:rsidP="007C08A2">
      <w:pPr>
        <w:widowControl w:val="0"/>
        <w:jc w:val="center"/>
        <w:rPr>
          <w:rFonts w:ascii="GHEA Grapalat" w:hAnsi="GHEA Grapalat"/>
          <w:b/>
          <w:sz w:val="20"/>
          <w:szCs w:val="20"/>
        </w:rPr>
      </w:pPr>
      <w:r w:rsidRPr="001911DD">
        <w:rPr>
          <w:rFonts w:ascii="GHEA Grapalat" w:hAnsi="GHEA Grapalat"/>
          <w:b/>
          <w:sz w:val="20"/>
          <w:szCs w:val="20"/>
        </w:rPr>
        <w:t xml:space="preserve">ЧАСТЬ II. </w:t>
      </w:r>
    </w:p>
    <w:p w:rsidR="008842CE" w:rsidRPr="001911DD" w:rsidRDefault="008842CE" w:rsidP="007C08A2">
      <w:pPr>
        <w:widowControl w:val="0"/>
        <w:jc w:val="center"/>
        <w:rPr>
          <w:rFonts w:ascii="GHEA Grapalat" w:hAnsi="GHEA Grapalat"/>
          <w:b/>
          <w:sz w:val="20"/>
          <w:szCs w:val="20"/>
        </w:rPr>
      </w:pPr>
    </w:p>
    <w:p w:rsidR="00096865" w:rsidRPr="001911DD" w:rsidRDefault="00096865" w:rsidP="007C08A2">
      <w:pPr>
        <w:widowControl w:val="0"/>
        <w:jc w:val="center"/>
        <w:rPr>
          <w:rFonts w:ascii="GHEA Grapalat" w:hAnsi="GHEA Grapalat"/>
          <w:b/>
          <w:sz w:val="20"/>
          <w:szCs w:val="20"/>
        </w:rPr>
      </w:pPr>
      <w:r w:rsidRPr="001911DD">
        <w:rPr>
          <w:rFonts w:ascii="GHEA Grapalat" w:hAnsi="GHEA Grapalat"/>
          <w:b/>
          <w:sz w:val="20"/>
          <w:szCs w:val="20"/>
        </w:rPr>
        <w:t xml:space="preserve">ИНСТРУКЦИЯ ПО ПОДГОТОВКЕ ЗАЯВКИ </w:t>
      </w:r>
      <w:r w:rsidR="00CA590C" w:rsidRPr="001911DD">
        <w:rPr>
          <w:rFonts w:ascii="GHEA Grapalat" w:hAnsi="GHEA Grapalat"/>
          <w:b/>
          <w:sz w:val="20"/>
          <w:szCs w:val="20"/>
        </w:rPr>
        <w:br/>
      </w:r>
      <w:r w:rsidRPr="001911DD">
        <w:rPr>
          <w:rFonts w:ascii="GHEA Grapalat" w:hAnsi="GHEA Grapalat"/>
          <w:b/>
          <w:sz w:val="20"/>
          <w:szCs w:val="20"/>
        </w:rPr>
        <w:t xml:space="preserve">НА </w:t>
      </w:r>
      <w:r w:rsidR="00F60345" w:rsidRPr="001911DD">
        <w:rPr>
          <w:rFonts w:ascii="GHEA Grapalat" w:hAnsi="GHEA Grapalat"/>
          <w:b/>
          <w:sz w:val="20"/>
          <w:szCs w:val="20"/>
        </w:rPr>
        <w:t>ЗАПРОС КОТИРОВОК</w:t>
      </w:r>
    </w:p>
    <w:p w:rsidR="00520F57" w:rsidRPr="001911DD" w:rsidRDefault="00520F57" w:rsidP="007C08A2">
      <w:pPr>
        <w:widowControl w:val="0"/>
        <w:jc w:val="center"/>
        <w:rPr>
          <w:rFonts w:ascii="GHEA Grapalat" w:hAnsi="GHEA Grapalat"/>
          <w:b/>
          <w:sz w:val="20"/>
          <w:szCs w:val="20"/>
        </w:rPr>
      </w:pPr>
    </w:p>
    <w:p w:rsidR="00096865" w:rsidRPr="001911DD" w:rsidRDefault="00096865" w:rsidP="007C08A2">
      <w:pPr>
        <w:widowControl w:val="0"/>
        <w:tabs>
          <w:tab w:val="left" w:pos="1134"/>
        </w:tabs>
        <w:ind w:left="1134" w:hanging="567"/>
        <w:jc w:val="both"/>
        <w:rPr>
          <w:rFonts w:ascii="GHEA Grapalat" w:hAnsi="GHEA Grapalat"/>
          <w:sz w:val="20"/>
          <w:szCs w:val="20"/>
        </w:rPr>
      </w:pPr>
      <w:r w:rsidRPr="001911DD">
        <w:rPr>
          <w:rFonts w:ascii="GHEA Grapalat" w:hAnsi="GHEA Grapalat"/>
          <w:sz w:val="20"/>
          <w:szCs w:val="20"/>
        </w:rPr>
        <w:t>1.</w:t>
      </w:r>
      <w:r w:rsidRPr="001911DD">
        <w:rPr>
          <w:rFonts w:ascii="GHEA Grapalat" w:hAnsi="GHEA Grapalat"/>
          <w:sz w:val="20"/>
          <w:szCs w:val="20"/>
        </w:rPr>
        <w:tab/>
        <w:t>Общ</w:t>
      </w:r>
      <w:r w:rsidR="00543BAE" w:rsidRPr="001911DD">
        <w:rPr>
          <w:rFonts w:ascii="GHEA Grapalat" w:hAnsi="GHEA Grapalat"/>
          <w:sz w:val="20"/>
          <w:szCs w:val="20"/>
        </w:rPr>
        <w:t>ие положения</w:t>
      </w:r>
    </w:p>
    <w:p w:rsidR="00096865" w:rsidRPr="001911DD" w:rsidRDefault="00543BAE" w:rsidP="007C08A2">
      <w:pPr>
        <w:widowControl w:val="0"/>
        <w:tabs>
          <w:tab w:val="left" w:pos="1134"/>
        </w:tabs>
        <w:ind w:left="1134" w:hanging="567"/>
        <w:jc w:val="both"/>
        <w:rPr>
          <w:rFonts w:ascii="GHEA Grapalat" w:hAnsi="GHEA Grapalat"/>
          <w:sz w:val="20"/>
          <w:szCs w:val="20"/>
        </w:rPr>
      </w:pPr>
      <w:r w:rsidRPr="001911DD">
        <w:rPr>
          <w:rFonts w:ascii="GHEA Grapalat" w:hAnsi="GHEA Grapalat"/>
          <w:sz w:val="20"/>
          <w:szCs w:val="20"/>
        </w:rPr>
        <w:t>2.</w:t>
      </w:r>
      <w:r w:rsidRPr="001911DD">
        <w:rPr>
          <w:rFonts w:ascii="GHEA Grapalat" w:hAnsi="GHEA Grapalat"/>
          <w:sz w:val="20"/>
          <w:szCs w:val="20"/>
        </w:rPr>
        <w:tab/>
        <w:t>Заявка на процедуру</w:t>
      </w:r>
    </w:p>
    <w:p w:rsidR="0061522D" w:rsidRPr="001911DD" w:rsidRDefault="00450C30" w:rsidP="007C08A2">
      <w:pPr>
        <w:widowControl w:val="0"/>
        <w:tabs>
          <w:tab w:val="left" w:pos="1134"/>
        </w:tabs>
        <w:ind w:left="1134" w:hanging="567"/>
        <w:jc w:val="both"/>
        <w:rPr>
          <w:rFonts w:ascii="GHEA Grapalat" w:hAnsi="GHEA Grapalat"/>
          <w:sz w:val="20"/>
          <w:szCs w:val="20"/>
        </w:rPr>
      </w:pPr>
      <w:r w:rsidRPr="001911DD">
        <w:rPr>
          <w:rFonts w:ascii="GHEA Grapalat" w:hAnsi="GHEA Grapalat"/>
          <w:sz w:val="20"/>
          <w:szCs w:val="20"/>
        </w:rPr>
        <w:t>3</w:t>
      </w:r>
      <w:r w:rsidR="00543BAE" w:rsidRPr="001911DD">
        <w:rPr>
          <w:rFonts w:ascii="GHEA Grapalat" w:hAnsi="GHEA Grapalat"/>
          <w:sz w:val="20"/>
          <w:szCs w:val="20"/>
        </w:rPr>
        <w:t>.</w:t>
      </w:r>
      <w:r w:rsidR="00543BAE" w:rsidRPr="001911DD">
        <w:rPr>
          <w:rFonts w:ascii="GHEA Grapalat" w:hAnsi="GHEA Grapalat"/>
          <w:sz w:val="20"/>
          <w:szCs w:val="20"/>
        </w:rPr>
        <w:tab/>
        <w:t>Приложения № 1-</w:t>
      </w:r>
      <w:r w:rsidR="003529EA" w:rsidRPr="001911DD">
        <w:rPr>
          <w:rFonts w:ascii="GHEA Grapalat" w:hAnsi="GHEA Grapalat"/>
          <w:sz w:val="20"/>
          <w:szCs w:val="20"/>
        </w:rPr>
        <w:t>6</w:t>
      </w:r>
    </w:p>
    <w:p w:rsidR="00E17B7F" w:rsidRPr="001911DD" w:rsidRDefault="00E17B7F" w:rsidP="007C08A2">
      <w:pPr>
        <w:rPr>
          <w:rFonts w:ascii="GHEA Grapalat" w:hAnsi="GHEA Grapalat"/>
          <w:spacing w:val="-6"/>
          <w:sz w:val="20"/>
          <w:szCs w:val="20"/>
        </w:rPr>
      </w:pPr>
    </w:p>
    <w:p w:rsidR="00096865" w:rsidRPr="002E3A04" w:rsidRDefault="00E17B7F" w:rsidP="002E3A04">
      <w:pPr>
        <w:pStyle w:val="a3"/>
        <w:spacing w:line="240" w:lineRule="auto"/>
        <w:jc w:val="center"/>
        <w:rPr>
          <w:rFonts w:ascii="GHEA Grapalat" w:hAnsi="GHEA Grapalat"/>
          <w:i w:val="0"/>
          <w:lang w:val="af-ZA"/>
        </w:rPr>
      </w:pPr>
      <w:r w:rsidRPr="001911DD">
        <w:rPr>
          <w:rFonts w:ascii="GHEA Grapalat" w:hAnsi="GHEA Grapalat"/>
          <w:spacing w:val="-6"/>
        </w:rPr>
        <w:t xml:space="preserve">               </w:t>
      </w:r>
      <w:r w:rsidR="00096865" w:rsidRPr="001911DD">
        <w:rPr>
          <w:rFonts w:ascii="GHEA Grapalat" w:hAnsi="GHEA Grapalat"/>
          <w:spacing w:val="-6"/>
        </w:rPr>
        <w:t xml:space="preserve">Настоящее Приглашение предоставляется в дополнение к объявлению об </w:t>
      </w:r>
      <w:r w:rsidR="00F60345" w:rsidRPr="001911DD">
        <w:rPr>
          <w:rFonts w:ascii="GHEA Grapalat" w:hAnsi="GHEA Grapalat"/>
          <w:spacing w:val="-6"/>
        </w:rPr>
        <w:t>ЗАПРОС КОТИРОВОК</w:t>
      </w:r>
      <w:r w:rsidR="00096865" w:rsidRPr="001911DD">
        <w:rPr>
          <w:rFonts w:ascii="GHEA Grapalat" w:hAnsi="GHEA Grapalat"/>
          <w:spacing w:val="-6"/>
        </w:rPr>
        <w:t>, проводимом под кодом</w:t>
      </w:r>
      <w:r w:rsidR="002E3A04" w:rsidRPr="002E3A04">
        <w:rPr>
          <w:rFonts w:ascii="GHEA Grapalat" w:hAnsi="GHEA Grapalat"/>
          <w:spacing w:val="-6"/>
        </w:rPr>
        <w:t xml:space="preserve">    </w:t>
      </w:r>
      <w:r w:rsidR="00096865" w:rsidRPr="001911DD">
        <w:rPr>
          <w:rFonts w:ascii="GHEA Grapalat" w:hAnsi="GHEA Grapalat"/>
          <w:spacing w:val="-6"/>
        </w:rPr>
        <w:t xml:space="preserve"> </w:t>
      </w:r>
      <w:r w:rsidR="004F2A2C" w:rsidRPr="00E73470">
        <w:rPr>
          <w:rFonts w:ascii="Sylfaen" w:hAnsi="Sylfaen"/>
          <w:b/>
          <w:u w:val="single"/>
          <w:lang w:val="af-ZA"/>
        </w:rPr>
        <w:t>ԱՄԱՂԱՄԴ-ԳՀ</w:t>
      </w:r>
      <w:r w:rsidR="004F2A2C" w:rsidRPr="00E73470">
        <w:rPr>
          <w:rFonts w:ascii="Sylfaen" w:hAnsi="Sylfaen"/>
          <w:b/>
          <w:u w:val="single"/>
          <w:lang w:val="hy-AM"/>
        </w:rPr>
        <w:t>ԱՊ</w:t>
      </w:r>
      <w:r w:rsidR="004F2A2C" w:rsidRPr="00E73470">
        <w:rPr>
          <w:rFonts w:ascii="Sylfaen" w:hAnsi="Sylfaen"/>
          <w:b/>
          <w:u w:val="single"/>
          <w:lang w:val="af-ZA"/>
        </w:rPr>
        <w:t>ՁԲ-22/01</w:t>
      </w:r>
      <w:r w:rsidR="004F2A2C" w:rsidRPr="001911DD">
        <w:rPr>
          <w:rFonts w:ascii="GHEA Grapalat" w:hAnsi="GHEA Grapalat"/>
          <w:spacing w:val="-6"/>
        </w:rPr>
        <w:t xml:space="preserve"> </w:t>
      </w:r>
      <w:r w:rsidR="00096865" w:rsidRPr="001911DD">
        <w:rPr>
          <w:rFonts w:ascii="GHEA Grapalat" w:hAnsi="GHEA Grapalat"/>
          <w:spacing w:val="-6"/>
        </w:rPr>
        <w:t>(далее — процедура).</w:t>
      </w:r>
    </w:p>
    <w:p w:rsidR="00096865" w:rsidRPr="001911DD" w:rsidRDefault="00096865" w:rsidP="007C08A2">
      <w:pPr>
        <w:widowControl w:val="0"/>
        <w:ind w:firstLine="567"/>
        <w:jc w:val="both"/>
        <w:rPr>
          <w:rFonts w:ascii="GHEA Grapalat" w:hAnsi="GHEA Grapalat"/>
          <w:sz w:val="20"/>
          <w:szCs w:val="20"/>
        </w:rPr>
      </w:pPr>
      <w:r w:rsidRPr="001911DD">
        <w:rPr>
          <w:rFonts w:ascii="GHEA Grapalat" w:hAnsi="GHEA Grapalat"/>
          <w:sz w:val="20"/>
          <w:szCs w:val="20"/>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w:t>
      </w:r>
      <w:r w:rsidR="002E3A04">
        <w:rPr>
          <w:rFonts w:ascii="GHEA Grapalat" w:hAnsi="GHEA Grapalat"/>
          <w:i/>
          <w:sz w:val="20"/>
          <w:szCs w:val="20"/>
        </w:rPr>
        <w:t>ГНКО “</w:t>
      </w:r>
      <w:r w:rsidR="000960FB" w:rsidRPr="000960FB">
        <w:rPr>
          <w:rFonts w:ascii="inherit" w:hAnsi="inherit" w:cs="Courier New"/>
          <w:color w:val="202124"/>
          <w:lang w:eastAsia="en-US" w:bidi="ar-SA"/>
        </w:rPr>
        <w:t xml:space="preserve"> </w:t>
      </w:r>
      <w:r w:rsidR="000960FB" w:rsidRPr="00BC6582">
        <w:rPr>
          <w:rFonts w:ascii="inherit" w:hAnsi="inherit" w:cs="Courier New"/>
          <w:color w:val="202124"/>
          <w:lang w:eastAsia="en-US" w:bidi="ar-SA"/>
        </w:rPr>
        <w:t xml:space="preserve">Ахавнатана  средняя школа имени Г. Абгаряна </w:t>
      </w:r>
      <w:r w:rsidR="00E9642F">
        <w:rPr>
          <w:rFonts w:ascii="GHEA Grapalat" w:hAnsi="GHEA Grapalat"/>
          <w:i/>
          <w:sz w:val="20"/>
          <w:szCs w:val="20"/>
        </w:rPr>
        <w:t>”</w:t>
      </w:r>
      <w:r w:rsidRPr="001911DD">
        <w:rPr>
          <w:rFonts w:ascii="GHEA Grapalat" w:hAnsi="GHEA Grapalat"/>
          <w:sz w:val="20"/>
          <w:szCs w:val="20"/>
        </w:rPr>
        <w:t>, утвержденного Постановлением Правительства Республики Армения № 526-N от</w:t>
      </w:r>
      <w:r w:rsidR="006D2DF7" w:rsidRPr="001911DD">
        <w:rPr>
          <w:rFonts w:ascii="Courier New" w:hAnsi="Courier New" w:cs="Courier New"/>
          <w:sz w:val="20"/>
          <w:szCs w:val="20"/>
          <w:lang w:val="en-US"/>
        </w:rPr>
        <w:t> </w:t>
      </w:r>
      <w:r w:rsidRPr="001911DD">
        <w:rPr>
          <w:rFonts w:ascii="GHEA Grapalat" w:hAnsi="GHEA Grapalat"/>
          <w:sz w:val="20"/>
          <w:szCs w:val="20"/>
        </w:rPr>
        <w:t>4</w:t>
      </w:r>
      <w:r w:rsidR="006D2DF7" w:rsidRPr="001911DD">
        <w:rPr>
          <w:rFonts w:ascii="Courier New" w:hAnsi="Courier New" w:cs="Courier New"/>
          <w:sz w:val="20"/>
          <w:szCs w:val="20"/>
          <w:lang w:val="en-US"/>
        </w:rPr>
        <w:t> </w:t>
      </w:r>
      <w:r w:rsidRPr="001911DD">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1911DD" w:rsidRDefault="00096865" w:rsidP="007C08A2">
      <w:pPr>
        <w:widowControl w:val="0"/>
        <w:ind w:firstLine="567"/>
        <w:jc w:val="both"/>
        <w:rPr>
          <w:rFonts w:ascii="GHEA Grapalat" w:hAnsi="GHEA Grapalat"/>
          <w:sz w:val="20"/>
          <w:szCs w:val="20"/>
        </w:rPr>
      </w:pPr>
      <w:r w:rsidRPr="001911DD">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1911DD" w:rsidRDefault="00096865" w:rsidP="007C08A2">
      <w:pPr>
        <w:widowControl w:val="0"/>
        <w:ind w:firstLine="567"/>
        <w:jc w:val="both"/>
        <w:rPr>
          <w:rFonts w:ascii="GHEA Grapalat" w:hAnsi="GHEA Grapalat" w:cs="Times Armenian"/>
          <w:sz w:val="20"/>
          <w:szCs w:val="20"/>
        </w:rPr>
      </w:pPr>
      <w:r w:rsidRPr="001911DD">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2E3A04" w:rsidRPr="00A82D3A" w:rsidRDefault="00A81DD5" w:rsidP="002E3A04">
      <w:pPr>
        <w:ind w:right="-7"/>
        <w:rPr>
          <w:rFonts w:ascii="GHEA Grapalat" w:hAnsi="GHEA Grapalat" w:cs="GHEA Grapalat"/>
          <w:b/>
          <w:i/>
          <w:sz w:val="20"/>
          <w:szCs w:val="20"/>
        </w:rPr>
      </w:pPr>
      <w:r w:rsidRPr="001911DD">
        <w:rPr>
          <w:rFonts w:ascii="GHEA Grapalat" w:hAnsi="GHEA Grapalat"/>
        </w:rPr>
        <w:t>Адрес электронной почты секретаря оценочной комиссии "</w:t>
      </w:r>
      <w:r w:rsidR="005315EB" w:rsidRPr="001911DD">
        <w:rPr>
          <w:i/>
          <w:u w:val="single"/>
          <w:lang w:val="af-ZA"/>
        </w:rPr>
        <w:t xml:space="preserve"> </w:t>
      </w:r>
      <w:r w:rsidR="000960FB" w:rsidRPr="00BC6582">
        <w:rPr>
          <w:rFonts w:ascii="Sylfaen" w:hAnsi="Sylfaen"/>
          <w:i/>
          <w:lang w:val="en-US"/>
        </w:rPr>
        <w:t>aavetisyan</w:t>
      </w:r>
      <w:r w:rsidR="000960FB" w:rsidRPr="00BC6582">
        <w:rPr>
          <w:rFonts w:ascii="Sylfaen" w:hAnsi="Sylfaen"/>
          <w:i/>
        </w:rPr>
        <w:t>53@</w:t>
      </w:r>
      <w:r w:rsidR="000960FB" w:rsidRPr="00BC6582">
        <w:rPr>
          <w:rFonts w:ascii="Sylfaen" w:hAnsi="Sylfaen"/>
          <w:i/>
          <w:lang w:val="en-US"/>
        </w:rPr>
        <w:t>mail</w:t>
      </w:r>
      <w:r w:rsidR="000960FB" w:rsidRPr="00BC6582">
        <w:rPr>
          <w:rFonts w:ascii="Sylfaen" w:hAnsi="Sylfaen"/>
          <w:i/>
        </w:rPr>
        <w:t>.</w:t>
      </w:r>
      <w:r w:rsidR="000960FB" w:rsidRPr="00BC6582">
        <w:rPr>
          <w:rFonts w:ascii="Sylfaen" w:hAnsi="Sylfaen"/>
          <w:i/>
          <w:lang w:val="en-US"/>
        </w:rPr>
        <w:t>ru</w:t>
      </w:r>
    </w:p>
    <w:p w:rsidR="003E1421" w:rsidRPr="001911DD" w:rsidRDefault="003E1421" w:rsidP="007C08A2">
      <w:pPr>
        <w:pStyle w:val="23"/>
        <w:widowControl w:val="0"/>
        <w:spacing w:line="240" w:lineRule="auto"/>
        <w:ind w:firstLine="567"/>
        <w:rPr>
          <w:rFonts w:ascii="GHEA Grapalat" w:hAnsi="GHEA Grapalat"/>
        </w:rPr>
      </w:pPr>
    </w:p>
    <w:p w:rsidR="00096865" w:rsidRPr="001911DD" w:rsidRDefault="00F5653D" w:rsidP="007C08A2">
      <w:pPr>
        <w:widowControl w:val="0"/>
        <w:jc w:val="center"/>
        <w:rPr>
          <w:rFonts w:ascii="GHEA Grapalat" w:hAnsi="GHEA Grapalat"/>
          <w:sz w:val="20"/>
          <w:szCs w:val="20"/>
        </w:rPr>
      </w:pPr>
      <w:r w:rsidRPr="001911DD">
        <w:rPr>
          <w:rFonts w:ascii="GHEA Grapalat" w:hAnsi="GHEA Grapalat"/>
          <w:sz w:val="20"/>
          <w:szCs w:val="20"/>
        </w:rPr>
        <w:br w:type="page"/>
      </w:r>
      <w:r w:rsidRPr="001911DD">
        <w:rPr>
          <w:rFonts w:ascii="GHEA Grapalat" w:hAnsi="GHEA Grapalat"/>
          <w:sz w:val="20"/>
          <w:szCs w:val="20"/>
        </w:rPr>
        <w:lastRenderedPageBreak/>
        <w:t>ЧАСТЬ I</w:t>
      </w:r>
    </w:p>
    <w:p w:rsidR="00096865" w:rsidRPr="001911DD" w:rsidRDefault="00096865" w:rsidP="007C08A2">
      <w:pPr>
        <w:pStyle w:val="3"/>
        <w:keepNext w:val="0"/>
        <w:widowControl w:val="0"/>
        <w:spacing w:line="240" w:lineRule="auto"/>
        <w:rPr>
          <w:rFonts w:ascii="GHEA Grapalat" w:hAnsi="GHEA Grapalat"/>
        </w:rPr>
      </w:pPr>
    </w:p>
    <w:p w:rsidR="00096865" w:rsidRPr="001911DD" w:rsidRDefault="00F63BBB" w:rsidP="007C08A2">
      <w:pPr>
        <w:widowControl w:val="0"/>
        <w:jc w:val="center"/>
        <w:rPr>
          <w:rFonts w:ascii="GHEA Grapalat" w:hAnsi="GHEA Grapalat" w:cs="Sylfaen"/>
          <w:b/>
          <w:sz w:val="20"/>
          <w:szCs w:val="20"/>
        </w:rPr>
      </w:pPr>
      <w:r w:rsidRPr="001911DD">
        <w:rPr>
          <w:rFonts w:ascii="GHEA Grapalat" w:hAnsi="GHEA Grapalat"/>
          <w:b/>
          <w:sz w:val="20"/>
          <w:szCs w:val="20"/>
        </w:rPr>
        <w:t xml:space="preserve">1. </w:t>
      </w:r>
      <w:r w:rsidR="002B32D6" w:rsidRPr="001911DD">
        <w:rPr>
          <w:rFonts w:ascii="GHEA Grapalat" w:hAnsi="GHEA Grapalat"/>
          <w:b/>
          <w:sz w:val="20"/>
          <w:szCs w:val="20"/>
        </w:rPr>
        <w:t>ХАРАКТЕРИСТИКА ПРЕДМЕТА ЗАКУПКИ</w:t>
      </w:r>
    </w:p>
    <w:p w:rsidR="00096865" w:rsidRPr="001911DD" w:rsidRDefault="00845AA5" w:rsidP="007C08A2">
      <w:pPr>
        <w:pStyle w:val="3"/>
        <w:keepNext w:val="0"/>
        <w:widowControl w:val="0"/>
        <w:tabs>
          <w:tab w:val="left" w:pos="1134"/>
        </w:tabs>
        <w:spacing w:line="240" w:lineRule="auto"/>
        <w:ind w:firstLine="567"/>
        <w:jc w:val="both"/>
        <w:rPr>
          <w:rFonts w:ascii="GHEA Grapalat" w:hAnsi="GHEA Grapalat"/>
          <w:i w:val="0"/>
        </w:rPr>
      </w:pPr>
      <w:r w:rsidRPr="001911DD">
        <w:rPr>
          <w:rFonts w:ascii="GHEA Grapalat" w:hAnsi="GHEA Grapalat"/>
          <w:i w:val="0"/>
        </w:rPr>
        <w:t>1.1</w:t>
      </w:r>
      <w:r w:rsidR="008E6E51" w:rsidRPr="001911DD">
        <w:rPr>
          <w:rFonts w:ascii="GHEA Grapalat" w:hAnsi="GHEA Grapalat"/>
          <w:i w:val="0"/>
        </w:rPr>
        <w:t>.</w:t>
      </w:r>
      <w:r w:rsidR="00F63BBB" w:rsidRPr="001911DD">
        <w:rPr>
          <w:rFonts w:ascii="GHEA Grapalat" w:hAnsi="GHEA Grapalat"/>
          <w:i w:val="0"/>
        </w:rPr>
        <w:tab/>
      </w:r>
      <w:r w:rsidRPr="001911DD">
        <w:rPr>
          <w:rFonts w:ascii="GHEA Grapalat" w:hAnsi="GHEA Grapalat"/>
          <w:i w:val="0"/>
        </w:rPr>
        <w:t>Предметом закупки является приобретение "</w:t>
      </w:r>
      <w:r w:rsidR="00DF1512" w:rsidRPr="00DF1512">
        <w:rPr>
          <w:rFonts w:ascii="GHEA Grapalat" w:hAnsi="GHEA Grapalat"/>
          <w:b/>
          <w:spacing w:val="6"/>
        </w:rPr>
        <w:t xml:space="preserve"> </w:t>
      </w:r>
      <w:r w:rsidR="00DF1512" w:rsidRPr="001911DD">
        <w:rPr>
          <w:rFonts w:ascii="GHEA Grapalat" w:hAnsi="GHEA Grapalat"/>
          <w:b/>
          <w:spacing w:val="6"/>
        </w:rPr>
        <w:t>ПРОДУКТОВ ПИТАНИЯ</w:t>
      </w:r>
      <w:r w:rsidR="00DF1512" w:rsidRPr="001911DD">
        <w:rPr>
          <w:rFonts w:ascii="GHEA Grapalat" w:hAnsi="GHEA Grapalat"/>
          <w:b/>
        </w:rPr>
        <w:t xml:space="preserve"> </w:t>
      </w:r>
      <w:r w:rsidRPr="001911DD">
        <w:rPr>
          <w:rFonts w:ascii="GHEA Grapalat" w:hAnsi="GHEA Grapalat"/>
          <w:i w:val="0"/>
        </w:rPr>
        <w:t xml:space="preserve">" (далее — также товар) </w:t>
      </w:r>
      <w:r w:rsidR="000960FB" w:rsidRPr="00BC6582">
        <w:rPr>
          <w:rFonts w:ascii="inherit" w:hAnsi="inherit" w:cs="Courier New"/>
          <w:color w:val="202124"/>
          <w:lang w:eastAsia="en-US" w:bidi="ar-SA"/>
        </w:rPr>
        <w:t xml:space="preserve">Ахавнатана  средняя школа имени Г. Абгаряна </w:t>
      </w:r>
      <w:r w:rsidR="00331294">
        <w:rPr>
          <w:rFonts w:ascii="GHEA Grapalat" w:hAnsi="GHEA Grapalat"/>
          <w:i w:val="0"/>
        </w:rPr>
        <w:t>”</w:t>
      </w:r>
      <w:r w:rsidR="005F5BE8">
        <w:rPr>
          <w:rFonts w:ascii="GHEA Grapalat" w:hAnsi="GHEA Grapalat"/>
          <w:i w:val="0"/>
        </w:rPr>
        <w:t>”</w:t>
      </w:r>
      <w:r w:rsidRPr="001911DD">
        <w:rPr>
          <w:rFonts w:ascii="GHEA Grapalat" w:hAnsi="GHEA Grapalat"/>
          <w:i w:val="0"/>
        </w:rPr>
        <w:t>, которые сгруппированы в лоты "</w:t>
      </w:r>
      <w:r w:rsidR="00F60345" w:rsidRPr="001911DD">
        <w:rPr>
          <w:rFonts w:ascii="GHEA Grapalat" w:hAnsi="GHEA Grapalat"/>
          <w:i w:val="0"/>
        </w:rPr>
        <w:t>20</w:t>
      </w:r>
      <w:r w:rsidRPr="001911DD">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1246"/>
        <w:gridCol w:w="6458"/>
      </w:tblGrid>
      <w:tr w:rsidR="00AD432A" w:rsidRPr="001911DD" w:rsidTr="00AD432A">
        <w:trPr>
          <w:jc w:val="center"/>
        </w:trPr>
        <w:tc>
          <w:tcPr>
            <w:tcW w:w="2776" w:type="dxa"/>
            <w:gridSpan w:val="2"/>
            <w:vAlign w:val="center"/>
          </w:tcPr>
          <w:p w:rsidR="00AD432A" w:rsidRPr="001911DD" w:rsidRDefault="00AD432A" w:rsidP="007C08A2">
            <w:pPr>
              <w:pStyle w:val="23"/>
              <w:widowControl w:val="0"/>
              <w:spacing w:line="240" w:lineRule="auto"/>
              <w:ind w:firstLine="0"/>
              <w:jc w:val="center"/>
              <w:rPr>
                <w:rFonts w:ascii="GHEA Grapalat" w:hAnsi="GHEA Grapalat"/>
                <w:b/>
                <w:i/>
              </w:rPr>
            </w:pPr>
            <w:r w:rsidRPr="001911DD">
              <w:rPr>
                <w:rFonts w:ascii="GHEA Grapalat" w:hAnsi="GHEA Grapalat"/>
                <w:b/>
                <w:i/>
              </w:rPr>
              <w:t>Лотов</w:t>
            </w:r>
          </w:p>
        </w:tc>
        <w:tc>
          <w:tcPr>
            <w:tcW w:w="6458" w:type="dxa"/>
            <w:vMerge w:val="restart"/>
            <w:vAlign w:val="center"/>
          </w:tcPr>
          <w:p w:rsidR="00AD432A" w:rsidRPr="001911DD" w:rsidRDefault="00AD432A" w:rsidP="007C08A2">
            <w:pPr>
              <w:pStyle w:val="23"/>
              <w:widowControl w:val="0"/>
              <w:spacing w:line="240" w:lineRule="auto"/>
              <w:ind w:firstLine="0"/>
              <w:jc w:val="center"/>
              <w:rPr>
                <w:rFonts w:ascii="GHEA Grapalat" w:hAnsi="GHEA Grapalat"/>
                <w:b/>
                <w:i/>
              </w:rPr>
            </w:pPr>
            <w:r w:rsidRPr="001911DD">
              <w:rPr>
                <w:rFonts w:ascii="GHEA Grapalat" w:hAnsi="GHEA Grapalat"/>
                <w:b/>
                <w:i/>
              </w:rPr>
              <w:t>Наименование лота</w:t>
            </w:r>
          </w:p>
        </w:tc>
      </w:tr>
      <w:tr w:rsidR="00AD432A" w:rsidRPr="001911DD" w:rsidTr="008C484E">
        <w:trPr>
          <w:trHeight w:val="755"/>
          <w:jc w:val="center"/>
        </w:trPr>
        <w:tc>
          <w:tcPr>
            <w:tcW w:w="1530" w:type="dxa"/>
            <w:vAlign w:val="center"/>
          </w:tcPr>
          <w:p w:rsidR="00AD432A" w:rsidRPr="001911DD" w:rsidRDefault="00AD432A" w:rsidP="007C08A2">
            <w:pPr>
              <w:pStyle w:val="23"/>
              <w:widowControl w:val="0"/>
              <w:spacing w:line="240" w:lineRule="auto"/>
              <w:ind w:firstLine="0"/>
              <w:jc w:val="center"/>
              <w:rPr>
                <w:rFonts w:ascii="GHEA Grapalat" w:hAnsi="GHEA Grapalat"/>
              </w:rPr>
            </w:pPr>
            <w:r w:rsidRPr="001911DD">
              <w:rPr>
                <w:rFonts w:ascii="GHEA Grapalat" w:hAnsi="GHEA Grapalat"/>
                <w:b/>
                <w:i/>
              </w:rPr>
              <w:t>Номера</w:t>
            </w:r>
          </w:p>
        </w:tc>
        <w:tc>
          <w:tcPr>
            <w:tcW w:w="1246" w:type="dxa"/>
            <w:vAlign w:val="center"/>
          </w:tcPr>
          <w:p w:rsidR="00AD432A" w:rsidRPr="001911DD" w:rsidRDefault="00C53648" w:rsidP="007C08A2">
            <w:pPr>
              <w:pStyle w:val="23"/>
              <w:widowControl w:val="0"/>
              <w:spacing w:line="240" w:lineRule="auto"/>
              <w:ind w:firstLine="0"/>
              <w:jc w:val="center"/>
              <w:rPr>
                <w:rFonts w:ascii="GHEA Grapalat" w:hAnsi="GHEA Grapalat"/>
                <w:b/>
                <w:i/>
              </w:rPr>
            </w:pPr>
            <w:r w:rsidRPr="001911DD">
              <w:rPr>
                <w:rFonts w:ascii="GHEA Grapalat" w:hAnsi="GHEA Grapalat"/>
                <w:b/>
                <w:i/>
              </w:rPr>
              <w:t>Цена закупки</w:t>
            </w:r>
          </w:p>
        </w:tc>
        <w:tc>
          <w:tcPr>
            <w:tcW w:w="6458" w:type="dxa"/>
            <w:vMerge/>
            <w:vAlign w:val="center"/>
          </w:tcPr>
          <w:p w:rsidR="00AD432A" w:rsidRPr="001911DD" w:rsidRDefault="00AD432A" w:rsidP="007C08A2">
            <w:pPr>
              <w:pStyle w:val="23"/>
              <w:widowControl w:val="0"/>
              <w:spacing w:line="240" w:lineRule="auto"/>
              <w:ind w:firstLine="0"/>
              <w:rPr>
                <w:rFonts w:ascii="GHEA Grapalat" w:hAnsi="GHEA Grapalat"/>
                <w:b/>
                <w:i/>
              </w:rPr>
            </w:pPr>
          </w:p>
        </w:tc>
      </w:tr>
      <w:tr w:rsidR="00D03967" w:rsidRPr="001911DD" w:rsidTr="00195AA0">
        <w:trPr>
          <w:jc w:val="center"/>
        </w:trPr>
        <w:tc>
          <w:tcPr>
            <w:tcW w:w="1530" w:type="dxa"/>
            <w:vAlign w:val="bottom"/>
          </w:tcPr>
          <w:p w:rsidR="00D03967" w:rsidRPr="001911DD" w:rsidRDefault="00D03967" w:rsidP="000B7E4D">
            <w:pPr>
              <w:jc w:val="right"/>
              <w:rPr>
                <w:rFonts w:ascii="Calibri" w:hAnsi="Calibri" w:cs="Calibri"/>
                <w:color w:val="000000"/>
                <w:sz w:val="20"/>
                <w:szCs w:val="20"/>
              </w:rPr>
            </w:pPr>
            <w:bookmarkStart w:id="0" w:name="_GoBack" w:colFirst="1" w:colLast="1"/>
            <w:r w:rsidRPr="001911DD">
              <w:rPr>
                <w:rFonts w:ascii="Calibri" w:hAnsi="Calibri" w:cs="Calibri"/>
                <w:color w:val="000000"/>
                <w:sz w:val="20"/>
                <w:szCs w:val="20"/>
              </w:rPr>
              <w:t>1</w:t>
            </w:r>
          </w:p>
        </w:tc>
        <w:tc>
          <w:tcPr>
            <w:tcW w:w="1246" w:type="dxa"/>
            <w:vAlign w:val="bottom"/>
          </w:tcPr>
          <w:p w:rsidR="00D03967" w:rsidRDefault="00D03967" w:rsidP="00B0242C">
            <w:pPr>
              <w:jc w:val="center"/>
              <w:rPr>
                <w:rFonts w:ascii="Calibri" w:hAnsi="Calibri" w:cs="Calibri"/>
                <w:color w:val="000000"/>
                <w:sz w:val="22"/>
                <w:szCs w:val="22"/>
              </w:rPr>
            </w:pPr>
            <w:r>
              <w:rPr>
                <w:rFonts w:ascii="Calibri" w:hAnsi="Calibri" w:cs="Calibri"/>
                <w:color w:val="000000"/>
                <w:sz w:val="22"/>
                <w:szCs w:val="22"/>
              </w:rPr>
              <w:t>4845</w:t>
            </w:r>
          </w:p>
        </w:tc>
        <w:tc>
          <w:tcPr>
            <w:tcW w:w="6458" w:type="dxa"/>
            <w:vAlign w:val="bottom"/>
          </w:tcPr>
          <w:p w:rsidR="00D03967" w:rsidRPr="001911DD" w:rsidRDefault="00D03967" w:rsidP="000B7E4D">
            <w:pPr>
              <w:rPr>
                <w:rFonts w:ascii="Arial" w:hAnsi="Arial" w:cs="Arial"/>
                <w:color w:val="000000"/>
                <w:sz w:val="20"/>
                <w:szCs w:val="20"/>
              </w:rPr>
            </w:pPr>
            <w:r w:rsidRPr="001911DD">
              <w:rPr>
                <w:rFonts w:ascii="Arial" w:hAnsi="Arial" w:cs="Arial"/>
                <w:color w:val="000000"/>
                <w:sz w:val="20"/>
                <w:szCs w:val="20"/>
              </w:rPr>
              <w:t>соль</w:t>
            </w:r>
          </w:p>
        </w:tc>
      </w:tr>
      <w:tr w:rsidR="00D03967" w:rsidRPr="001911DD" w:rsidTr="00195AA0">
        <w:trPr>
          <w:jc w:val="center"/>
        </w:trPr>
        <w:tc>
          <w:tcPr>
            <w:tcW w:w="1530" w:type="dxa"/>
            <w:vAlign w:val="bottom"/>
          </w:tcPr>
          <w:p w:rsidR="00D03967" w:rsidRPr="001911DD" w:rsidRDefault="00D03967" w:rsidP="000B7E4D">
            <w:pPr>
              <w:jc w:val="right"/>
              <w:rPr>
                <w:rFonts w:ascii="Calibri" w:hAnsi="Calibri" w:cs="Calibri"/>
                <w:color w:val="000000"/>
                <w:sz w:val="20"/>
                <w:szCs w:val="20"/>
              </w:rPr>
            </w:pPr>
            <w:r w:rsidRPr="001911DD">
              <w:rPr>
                <w:rFonts w:ascii="Calibri" w:hAnsi="Calibri" w:cs="Calibri"/>
                <w:color w:val="000000"/>
                <w:sz w:val="20"/>
                <w:szCs w:val="20"/>
              </w:rPr>
              <w:t>2</w:t>
            </w:r>
          </w:p>
        </w:tc>
        <w:tc>
          <w:tcPr>
            <w:tcW w:w="1246" w:type="dxa"/>
            <w:vAlign w:val="bottom"/>
          </w:tcPr>
          <w:p w:rsidR="00D03967" w:rsidRDefault="00D03967" w:rsidP="00B0242C">
            <w:pPr>
              <w:jc w:val="center"/>
              <w:rPr>
                <w:rFonts w:ascii="Calibri" w:hAnsi="Calibri" w:cs="Calibri"/>
                <w:color w:val="000000"/>
                <w:sz w:val="22"/>
                <w:szCs w:val="22"/>
              </w:rPr>
            </w:pPr>
            <w:r>
              <w:rPr>
                <w:rFonts w:ascii="Calibri" w:hAnsi="Calibri" w:cs="Calibri"/>
                <w:color w:val="000000"/>
                <w:sz w:val="22"/>
                <w:szCs w:val="22"/>
              </w:rPr>
              <w:t>163875</w:t>
            </w:r>
          </w:p>
        </w:tc>
        <w:tc>
          <w:tcPr>
            <w:tcW w:w="6458" w:type="dxa"/>
            <w:vAlign w:val="bottom"/>
          </w:tcPr>
          <w:p w:rsidR="00D03967" w:rsidRPr="001911DD" w:rsidRDefault="00D03967" w:rsidP="000B7E4D">
            <w:pPr>
              <w:rPr>
                <w:rFonts w:ascii="GHEA Grapalat" w:hAnsi="GHEA Grapalat" w:cs="Calibri"/>
                <w:color w:val="000000"/>
                <w:sz w:val="20"/>
                <w:szCs w:val="20"/>
              </w:rPr>
            </w:pPr>
            <w:r w:rsidRPr="001911DD">
              <w:rPr>
                <w:rFonts w:ascii="GHEA Grapalat" w:hAnsi="GHEA Grapalat" w:cs="Calibri"/>
                <w:color w:val="000000"/>
                <w:sz w:val="20"/>
                <w:szCs w:val="20"/>
              </w:rPr>
              <w:t>Растительное масло</w:t>
            </w:r>
          </w:p>
        </w:tc>
      </w:tr>
      <w:tr w:rsidR="00D03967" w:rsidRPr="001911DD" w:rsidTr="00195AA0">
        <w:trPr>
          <w:jc w:val="center"/>
        </w:trPr>
        <w:tc>
          <w:tcPr>
            <w:tcW w:w="1530" w:type="dxa"/>
            <w:vAlign w:val="bottom"/>
          </w:tcPr>
          <w:p w:rsidR="00D03967" w:rsidRPr="001911DD" w:rsidRDefault="00D03967" w:rsidP="000B7E4D">
            <w:pPr>
              <w:jc w:val="right"/>
              <w:rPr>
                <w:rFonts w:ascii="Calibri" w:hAnsi="Calibri" w:cs="Calibri"/>
                <w:color w:val="000000"/>
                <w:sz w:val="20"/>
                <w:szCs w:val="20"/>
              </w:rPr>
            </w:pPr>
            <w:r w:rsidRPr="001911DD">
              <w:rPr>
                <w:rFonts w:ascii="Calibri" w:hAnsi="Calibri" w:cs="Calibri"/>
                <w:color w:val="000000"/>
                <w:sz w:val="20"/>
                <w:szCs w:val="20"/>
              </w:rPr>
              <w:t>3</w:t>
            </w:r>
          </w:p>
        </w:tc>
        <w:tc>
          <w:tcPr>
            <w:tcW w:w="1246" w:type="dxa"/>
            <w:vAlign w:val="bottom"/>
          </w:tcPr>
          <w:p w:rsidR="00D03967" w:rsidRDefault="00D03967" w:rsidP="00B0242C">
            <w:pPr>
              <w:jc w:val="center"/>
              <w:rPr>
                <w:rFonts w:ascii="Calibri" w:hAnsi="Calibri" w:cs="Calibri"/>
                <w:color w:val="000000"/>
                <w:sz w:val="22"/>
                <w:szCs w:val="22"/>
              </w:rPr>
            </w:pPr>
            <w:r>
              <w:rPr>
                <w:rFonts w:ascii="Calibri" w:hAnsi="Calibri" w:cs="Calibri"/>
                <w:color w:val="000000"/>
                <w:sz w:val="22"/>
                <w:szCs w:val="22"/>
              </w:rPr>
              <w:t>106875</w:t>
            </w:r>
          </w:p>
        </w:tc>
        <w:tc>
          <w:tcPr>
            <w:tcW w:w="6458" w:type="dxa"/>
            <w:vAlign w:val="bottom"/>
          </w:tcPr>
          <w:p w:rsidR="00D03967" w:rsidRPr="001911DD" w:rsidRDefault="00D03967" w:rsidP="000B7E4D">
            <w:pPr>
              <w:rPr>
                <w:rFonts w:ascii="Arial" w:hAnsi="Arial" w:cs="Arial"/>
                <w:color w:val="000000"/>
                <w:sz w:val="20"/>
                <w:szCs w:val="20"/>
              </w:rPr>
            </w:pPr>
            <w:r w:rsidRPr="001911DD">
              <w:rPr>
                <w:rFonts w:ascii="Arial" w:hAnsi="Arial" w:cs="Arial"/>
                <w:color w:val="000000"/>
                <w:sz w:val="20"/>
                <w:szCs w:val="20"/>
              </w:rPr>
              <w:t>Рис</w:t>
            </w:r>
          </w:p>
        </w:tc>
      </w:tr>
      <w:tr w:rsidR="00D03967" w:rsidRPr="001911DD" w:rsidTr="00195AA0">
        <w:trPr>
          <w:jc w:val="center"/>
        </w:trPr>
        <w:tc>
          <w:tcPr>
            <w:tcW w:w="1530" w:type="dxa"/>
            <w:vAlign w:val="bottom"/>
          </w:tcPr>
          <w:p w:rsidR="00D03967" w:rsidRPr="001911DD" w:rsidRDefault="00D03967" w:rsidP="000B7E4D">
            <w:pPr>
              <w:jc w:val="right"/>
              <w:rPr>
                <w:rFonts w:ascii="Calibri" w:hAnsi="Calibri" w:cs="Calibri"/>
                <w:color w:val="000000"/>
                <w:sz w:val="20"/>
                <w:szCs w:val="20"/>
              </w:rPr>
            </w:pPr>
            <w:r w:rsidRPr="001911DD">
              <w:rPr>
                <w:rFonts w:ascii="Calibri" w:hAnsi="Calibri" w:cs="Calibri"/>
                <w:color w:val="000000"/>
                <w:sz w:val="20"/>
                <w:szCs w:val="20"/>
              </w:rPr>
              <w:t>4</w:t>
            </w:r>
          </w:p>
        </w:tc>
        <w:tc>
          <w:tcPr>
            <w:tcW w:w="1246" w:type="dxa"/>
            <w:vAlign w:val="bottom"/>
          </w:tcPr>
          <w:p w:rsidR="00D03967" w:rsidRDefault="00D03967" w:rsidP="00B0242C">
            <w:pPr>
              <w:jc w:val="center"/>
              <w:rPr>
                <w:rFonts w:ascii="Calibri" w:hAnsi="Calibri" w:cs="Calibri"/>
                <w:color w:val="000000"/>
                <w:sz w:val="22"/>
                <w:szCs w:val="22"/>
              </w:rPr>
            </w:pPr>
            <w:r>
              <w:rPr>
                <w:rFonts w:ascii="Calibri" w:hAnsi="Calibri" w:cs="Calibri"/>
                <w:color w:val="000000"/>
                <w:sz w:val="22"/>
                <w:szCs w:val="22"/>
              </w:rPr>
              <w:t>49875</w:t>
            </w:r>
          </w:p>
        </w:tc>
        <w:tc>
          <w:tcPr>
            <w:tcW w:w="6458" w:type="dxa"/>
            <w:vAlign w:val="bottom"/>
          </w:tcPr>
          <w:p w:rsidR="00D03967" w:rsidRPr="001911DD" w:rsidRDefault="00D03967" w:rsidP="000B7E4D">
            <w:pPr>
              <w:rPr>
                <w:rFonts w:ascii="Arial" w:hAnsi="Arial" w:cs="Arial"/>
                <w:color w:val="000000"/>
                <w:sz w:val="20"/>
                <w:szCs w:val="20"/>
              </w:rPr>
            </w:pPr>
            <w:r w:rsidRPr="001911DD">
              <w:rPr>
                <w:rFonts w:ascii="GHEA Grapalat" w:hAnsi="GHEA Grapalat" w:cs="Calibri"/>
                <w:color w:val="000000"/>
                <w:sz w:val="20"/>
                <w:szCs w:val="20"/>
              </w:rPr>
              <w:t>Морковь</w:t>
            </w:r>
          </w:p>
        </w:tc>
      </w:tr>
      <w:tr w:rsidR="00D03967" w:rsidRPr="001911DD" w:rsidTr="00195AA0">
        <w:trPr>
          <w:jc w:val="center"/>
        </w:trPr>
        <w:tc>
          <w:tcPr>
            <w:tcW w:w="1530" w:type="dxa"/>
            <w:vAlign w:val="bottom"/>
          </w:tcPr>
          <w:p w:rsidR="00D03967" w:rsidRPr="001911DD" w:rsidRDefault="00D03967" w:rsidP="000B7E4D">
            <w:pPr>
              <w:jc w:val="right"/>
              <w:rPr>
                <w:rFonts w:ascii="Calibri" w:hAnsi="Calibri" w:cs="Calibri"/>
                <w:color w:val="000000"/>
                <w:sz w:val="20"/>
                <w:szCs w:val="20"/>
              </w:rPr>
            </w:pPr>
            <w:r w:rsidRPr="001911DD">
              <w:rPr>
                <w:rFonts w:ascii="Calibri" w:hAnsi="Calibri" w:cs="Calibri"/>
                <w:color w:val="000000"/>
                <w:sz w:val="20"/>
                <w:szCs w:val="20"/>
              </w:rPr>
              <w:t>5</w:t>
            </w:r>
          </w:p>
        </w:tc>
        <w:tc>
          <w:tcPr>
            <w:tcW w:w="1246" w:type="dxa"/>
            <w:vAlign w:val="bottom"/>
          </w:tcPr>
          <w:p w:rsidR="00D03967" w:rsidRDefault="00D03967" w:rsidP="00B0242C">
            <w:pPr>
              <w:jc w:val="center"/>
              <w:rPr>
                <w:rFonts w:ascii="Calibri" w:hAnsi="Calibri" w:cs="Calibri"/>
                <w:color w:val="000000"/>
                <w:sz w:val="22"/>
                <w:szCs w:val="22"/>
              </w:rPr>
            </w:pPr>
            <w:r>
              <w:rPr>
                <w:rFonts w:ascii="Calibri" w:hAnsi="Calibri" w:cs="Calibri"/>
                <w:color w:val="000000"/>
                <w:sz w:val="22"/>
                <w:szCs w:val="22"/>
              </w:rPr>
              <w:t>163875</w:t>
            </w:r>
          </w:p>
        </w:tc>
        <w:tc>
          <w:tcPr>
            <w:tcW w:w="6458" w:type="dxa"/>
            <w:vAlign w:val="bottom"/>
          </w:tcPr>
          <w:p w:rsidR="00D03967" w:rsidRPr="001911DD" w:rsidRDefault="00D03967" w:rsidP="000B7E4D">
            <w:pPr>
              <w:rPr>
                <w:rFonts w:ascii="Arial" w:hAnsi="Arial" w:cs="Arial"/>
                <w:color w:val="000000"/>
                <w:sz w:val="20"/>
                <w:szCs w:val="20"/>
              </w:rPr>
            </w:pPr>
            <w:r w:rsidRPr="001911DD">
              <w:rPr>
                <w:rFonts w:ascii="Arial" w:hAnsi="Arial" w:cs="Arial"/>
                <w:color w:val="000000"/>
                <w:sz w:val="20"/>
                <w:szCs w:val="20"/>
              </w:rPr>
              <w:t>фасоль</w:t>
            </w:r>
          </w:p>
        </w:tc>
      </w:tr>
      <w:tr w:rsidR="00D03967" w:rsidRPr="001911DD" w:rsidTr="00195AA0">
        <w:trPr>
          <w:jc w:val="center"/>
        </w:trPr>
        <w:tc>
          <w:tcPr>
            <w:tcW w:w="1530" w:type="dxa"/>
            <w:vAlign w:val="bottom"/>
          </w:tcPr>
          <w:p w:rsidR="00D03967" w:rsidRPr="001911DD" w:rsidRDefault="00D03967" w:rsidP="000B7E4D">
            <w:pPr>
              <w:jc w:val="right"/>
              <w:rPr>
                <w:rFonts w:ascii="Calibri" w:hAnsi="Calibri" w:cs="Calibri"/>
                <w:color w:val="000000"/>
                <w:sz w:val="20"/>
                <w:szCs w:val="20"/>
              </w:rPr>
            </w:pPr>
            <w:r w:rsidRPr="001911DD">
              <w:rPr>
                <w:rFonts w:ascii="Calibri" w:hAnsi="Calibri" w:cs="Calibri"/>
                <w:color w:val="000000"/>
                <w:sz w:val="20"/>
                <w:szCs w:val="20"/>
              </w:rPr>
              <w:t>6</w:t>
            </w:r>
          </w:p>
        </w:tc>
        <w:tc>
          <w:tcPr>
            <w:tcW w:w="1246" w:type="dxa"/>
            <w:vAlign w:val="bottom"/>
          </w:tcPr>
          <w:p w:rsidR="00D03967" w:rsidRDefault="00D03967" w:rsidP="00B0242C">
            <w:pPr>
              <w:jc w:val="center"/>
              <w:rPr>
                <w:rFonts w:ascii="Calibri" w:hAnsi="Calibri" w:cs="Calibri"/>
                <w:color w:val="000000"/>
                <w:sz w:val="22"/>
                <w:szCs w:val="22"/>
              </w:rPr>
            </w:pPr>
            <w:r>
              <w:rPr>
                <w:rFonts w:ascii="Calibri" w:hAnsi="Calibri" w:cs="Calibri"/>
                <w:color w:val="000000"/>
                <w:sz w:val="22"/>
                <w:szCs w:val="22"/>
              </w:rPr>
              <w:t>142500</w:t>
            </w:r>
          </w:p>
        </w:tc>
        <w:tc>
          <w:tcPr>
            <w:tcW w:w="6458" w:type="dxa"/>
            <w:vAlign w:val="bottom"/>
          </w:tcPr>
          <w:p w:rsidR="00D03967" w:rsidRPr="001911DD" w:rsidRDefault="00D03967" w:rsidP="000B7E4D">
            <w:pPr>
              <w:rPr>
                <w:rFonts w:ascii="Arial" w:hAnsi="Arial" w:cs="Arial"/>
                <w:color w:val="000000"/>
                <w:sz w:val="20"/>
                <w:szCs w:val="20"/>
              </w:rPr>
            </w:pPr>
            <w:r w:rsidRPr="001911DD">
              <w:rPr>
                <w:rFonts w:ascii="Arial" w:hAnsi="Arial" w:cs="Arial"/>
                <w:color w:val="000000"/>
                <w:sz w:val="20"/>
                <w:szCs w:val="20"/>
              </w:rPr>
              <w:t>яблоко</w:t>
            </w:r>
          </w:p>
        </w:tc>
      </w:tr>
      <w:tr w:rsidR="00D03967" w:rsidRPr="001911DD" w:rsidTr="00195AA0">
        <w:trPr>
          <w:jc w:val="center"/>
        </w:trPr>
        <w:tc>
          <w:tcPr>
            <w:tcW w:w="1530" w:type="dxa"/>
            <w:vAlign w:val="bottom"/>
          </w:tcPr>
          <w:p w:rsidR="00D03967" w:rsidRPr="001911DD" w:rsidRDefault="00D03967" w:rsidP="000B7E4D">
            <w:pPr>
              <w:jc w:val="right"/>
              <w:rPr>
                <w:rFonts w:ascii="Calibri" w:hAnsi="Calibri" w:cs="Calibri"/>
                <w:color w:val="000000"/>
                <w:sz w:val="20"/>
                <w:szCs w:val="20"/>
              </w:rPr>
            </w:pPr>
            <w:r w:rsidRPr="001911DD">
              <w:rPr>
                <w:rFonts w:ascii="Calibri" w:hAnsi="Calibri" w:cs="Calibri"/>
                <w:color w:val="000000"/>
                <w:sz w:val="20"/>
                <w:szCs w:val="20"/>
              </w:rPr>
              <w:t>7</w:t>
            </w:r>
          </w:p>
        </w:tc>
        <w:tc>
          <w:tcPr>
            <w:tcW w:w="1246" w:type="dxa"/>
            <w:vAlign w:val="bottom"/>
          </w:tcPr>
          <w:p w:rsidR="00D03967" w:rsidRDefault="00D03967" w:rsidP="00B0242C">
            <w:pPr>
              <w:jc w:val="center"/>
              <w:rPr>
                <w:rFonts w:ascii="Calibri" w:hAnsi="Calibri" w:cs="Calibri"/>
                <w:color w:val="000000"/>
                <w:sz w:val="22"/>
                <w:szCs w:val="22"/>
              </w:rPr>
            </w:pPr>
            <w:r>
              <w:rPr>
                <w:rFonts w:ascii="Calibri" w:hAnsi="Calibri" w:cs="Calibri"/>
                <w:color w:val="000000"/>
                <w:sz w:val="22"/>
                <w:szCs w:val="22"/>
              </w:rPr>
              <w:t>149625</w:t>
            </w:r>
          </w:p>
        </w:tc>
        <w:tc>
          <w:tcPr>
            <w:tcW w:w="6458" w:type="dxa"/>
            <w:vAlign w:val="bottom"/>
          </w:tcPr>
          <w:p w:rsidR="00D03967" w:rsidRPr="001911DD" w:rsidRDefault="00D03967" w:rsidP="000B7E4D">
            <w:pPr>
              <w:rPr>
                <w:rFonts w:ascii="Arial" w:hAnsi="Arial" w:cs="Arial"/>
                <w:color w:val="000000"/>
                <w:sz w:val="20"/>
                <w:szCs w:val="20"/>
              </w:rPr>
            </w:pPr>
            <w:r w:rsidRPr="001911DD">
              <w:rPr>
                <w:rFonts w:ascii="Arial" w:hAnsi="Arial" w:cs="Arial"/>
                <w:color w:val="000000"/>
                <w:sz w:val="20"/>
                <w:szCs w:val="20"/>
              </w:rPr>
              <w:t>Капуста</w:t>
            </w:r>
          </w:p>
        </w:tc>
      </w:tr>
      <w:tr w:rsidR="00D03967" w:rsidRPr="001911DD" w:rsidTr="00195AA0">
        <w:trPr>
          <w:trHeight w:val="115"/>
          <w:jc w:val="center"/>
        </w:trPr>
        <w:tc>
          <w:tcPr>
            <w:tcW w:w="1530" w:type="dxa"/>
            <w:vAlign w:val="bottom"/>
          </w:tcPr>
          <w:p w:rsidR="00D03967" w:rsidRPr="001911DD" w:rsidRDefault="00D03967" w:rsidP="000B7E4D">
            <w:pPr>
              <w:jc w:val="right"/>
              <w:rPr>
                <w:rFonts w:ascii="Calibri" w:hAnsi="Calibri" w:cs="Calibri"/>
                <w:color w:val="000000"/>
                <w:sz w:val="20"/>
                <w:szCs w:val="20"/>
              </w:rPr>
            </w:pPr>
            <w:r w:rsidRPr="001911DD">
              <w:rPr>
                <w:rFonts w:ascii="Calibri" w:hAnsi="Calibri" w:cs="Calibri"/>
                <w:color w:val="000000"/>
                <w:sz w:val="20"/>
                <w:szCs w:val="20"/>
              </w:rPr>
              <w:t>8</w:t>
            </w:r>
          </w:p>
        </w:tc>
        <w:tc>
          <w:tcPr>
            <w:tcW w:w="1246" w:type="dxa"/>
            <w:vAlign w:val="bottom"/>
          </w:tcPr>
          <w:p w:rsidR="00D03967" w:rsidRDefault="00D03967" w:rsidP="00B0242C">
            <w:pPr>
              <w:jc w:val="center"/>
              <w:rPr>
                <w:rFonts w:ascii="Calibri" w:hAnsi="Calibri" w:cs="Calibri"/>
                <w:color w:val="000000"/>
                <w:sz w:val="22"/>
                <w:szCs w:val="22"/>
              </w:rPr>
            </w:pPr>
            <w:r>
              <w:rPr>
                <w:rFonts w:ascii="Calibri" w:hAnsi="Calibri" w:cs="Calibri"/>
                <w:color w:val="000000"/>
                <w:sz w:val="22"/>
                <w:szCs w:val="22"/>
              </w:rPr>
              <w:t>24955</w:t>
            </w:r>
          </w:p>
        </w:tc>
        <w:tc>
          <w:tcPr>
            <w:tcW w:w="6458" w:type="dxa"/>
            <w:vAlign w:val="bottom"/>
          </w:tcPr>
          <w:p w:rsidR="00D03967" w:rsidRPr="001911DD" w:rsidRDefault="00D03967" w:rsidP="000B7E4D">
            <w:pPr>
              <w:rPr>
                <w:rFonts w:ascii="Arial" w:hAnsi="Arial" w:cs="Arial"/>
                <w:color w:val="000000"/>
                <w:sz w:val="20"/>
                <w:szCs w:val="20"/>
              </w:rPr>
            </w:pPr>
            <w:r w:rsidRPr="001911DD">
              <w:rPr>
                <w:rFonts w:ascii="Arial" w:hAnsi="Arial" w:cs="Arial"/>
                <w:color w:val="000000"/>
                <w:sz w:val="20"/>
                <w:szCs w:val="20"/>
              </w:rPr>
              <w:t>Свекла</w:t>
            </w:r>
          </w:p>
        </w:tc>
      </w:tr>
      <w:tr w:rsidR="00D03967" w:rsidRPr="001911DD" w:rsidTr="00195AA0">
        <w:trPr>
          <w:jc w:val="center"/>
        </w:trPr>
        <w:tc>
          <w:tcPr>
            <w:tcW w:w="1530" w:type="dxa"/>
            <w:vAlign w:val="bottom"/>
          </w:tcPr>
          <w:p w:rsidR="00D03967" w:rsidRPr="001911DD" w:rsidRDefault="00D03967" w:rsidP="000B7E4D">
            <w:pPr>
              <w:jc w:val="right"/>
              <w:rPr>
                <w:rFonts w:ascii="Calibri" w:hAnsi="Calibri" w:cs="Calibri"/>
                <w:color w:val="000000"/>
                <w:sz w:val="20"/>
                <w:szCs w:val="20"/>
              </w:rPr>
            </w:pPr>
            <w:r w:rsidRPr="001911DD">
              <w:rPr>
                <w:rFonts w:ascii="Calibri" w:hAnsi="Calibri" w:cs="Calibri"/>
                <w:color w:val="000000"/>
                <w:sz w:val="20"/>
                <w:szCs w:val="20"/>
              </w:rPr>
              <w:t>9</w:t>
            </w:r>
          </w:p>
        </w:tc>
        <w:tc>
          <w:tcPr>
            <w:tcW w:w="1246" w:type="dxa"/>
            <w:vAlign w:val="bottom"/>
          </w:tcPr>
          <w:p w:rsidR="00D03967" w:rsidRDefault="00D03967" w:rsidP="00B0242C">
            <w:pPr>
              <w:jc w:val="center"/>
              <w:rPr>
                <w:rFonts w:ascii="Calibri" w:hAnsi="Calibri" w:cs="Calibri"/>
                <w:color w:val="000000"/>
                <w:sz w:val="22"/>
                <w:szCs w:val="22"/>
              </w:rPr>
            </w:pPr>
            <w:r>
              <w:rPr>
                <w:rFonts w:ascii="Calibri" w:hAnsi="Calibri" w:cs="Calibri"/>
                <w:color w:val="000000"/>
                <w:sz w:val="22"/>
                <w:szCs w:val="22"/>
              </w:rPr>
              <w:t>149625</w:t>
            </w:r>
          </w:p>
        </w:tc>
        <w:tc>
          <w:tcPr>
            <w:tcW w:w="6458" w:type="dxa"/>
            <w:vAlign w:val="bottom"/>
          </w:tcPr>
          <w:p w:rsidR="00D03967" w:rsidRPr="001911DD" w:rsidRDefault="00D03967" w:rsidP="000B7E4D">
            <w:pPr>
              <w:rPr>
                <w:rFonts w:ascii="Arial" w:hAnsi="Arial" w:cs="Arial"/>
                <w:color w:val="000000"/>
                <w:sz w:val="20"/>
                <w:szCs w:val="20"/>
              </w:rPr>
            </w:pPr>
            <w:r w:rsidRPr="001911DD">
              <w:rPr>
                <w:rFonts w:ascii="GHEA Grapalat" w:hAnsi="GHEA Grapalat" w:cs="Calibri"/>
                <w:color w:val="000000"/>
                <w:sz w:val="20"/>
                <w:szCs w:val="20"/>
              </w:rPr>
              <w:t>Картофель</w:t>
            </w:r>
          </w:p>
        </w:tc>
      </w:tr>
      <w:tr w:rsidR="00D03967" w:rsidRPr="001911DD" w:rsidTr="00195AA0">
        <w:trPr>
          <w:jc w:val="center"/>
        </w:trPr>
        <w:tc>
          <w:tcPr>
            <w:tcW w:w="1530" w:type="dxa"/>
            <w:vAlign w:val="bottom"/>
          </w:tcPr>
          <w:p w:rsidR="00D03967" w:rsidRPr="001911DD" w:rsidRDefault="00D03967" w:rsidP="000B7E4D">
            <w:pPr>
              <w:jc w:val="right"/>
              <w:rPr>
                <w:rFonts w:ascii="Calibri" w:hAnsi="Calibri" w:cs="Calibri"/>
                <w:color w:val="000000"/>
                <w:sz w:val="20"/>
                <w:szCs w:val="20"/>
              </w:rPr>
            </w:pPr>
            <w:r w:rsidRPr="001911DD">
              <w:rPr>
                <w:rFonts w:ascii="Calibri" w:hAnsi="Calibri" w:cs="Calibri"/>
                <w:color w:val="000000"/>
                <w:sz w:val="20"/>
                <w:szCs w:val="20"/>
              </w:rPr>
              <w:t>10</w:t>
            </w:r>
          </w:p>
        </w:tc>
        <w:tc>
          <w:tcPr>
            <w:tcW w:w="1246" w:type="dxa"/>
            <w:vAlign w:val="bottom"/>
          </w:tcPr>
          <w:p w:rsidR="00D03967" w:rsidRDefault="00D03967" w:rsidP="00B0242C">
            <w:pPr>
              <w:jc w:val="center"/>
              <w:rPr>
                <w:rFonts w:ascii="Calibri" w:hAnsi="Calibri" w:cs="Calibri"/>
                <w:color w:val="000000"/>
                <w:sz w:val="22"/>
                <w:szCs w:val="22"/>
              </w:rPr>
            </w:pPr>
            <w:r>
              <w:rPr>
                <w:rFonts w:ascii="Calibri" w:hAnsi="Calibri" w:cs="Calibri"/>
                <w:color w:val="000000"/>
                <w:sz w:val="22"/>
                <w:szCs w:val="22"/>
                <w:lang w:val="hy-AM"/>
              </w:rPr>
              <w:t>85500</w:t>
            </w:r>
          </w:p>
        </w:tc>
        <w:tc>
          <w:tcPr>
            <w:tcW w:w="6458" w:type="dxa"/>
            <w:vAlign w:val="bottom"/>
          </w:tcPr>
          <w:p w:rsidR="00D03967" w:rsidRPr="001911DD" w:rsidRDefault="00D03967" w:rsidP="000B7E4D">
            <w:pPr>
              <w:rPr>
                <w:rFonts w:ascii="Arial" w:hAnsi="Arial" w:cs="Arial"/>
                <w:color w:val="000000"/>
                <w:sz w:val="20"/>
                <w:szCs w:val="20"/>
                <w:lang w:val="en-US"/>
              </w:rPr>
            </w:pPr>
            <w:r w:rsidRPr="001911DD">
              <w:rPr>
                <w:rFonts w:ascii="Arial" w:hAnsi="Arial" w:cs="Arial"/>
                <w:color w:val="000000"/>
                <w:sz w:val="20"/>
                <w:szCs w:val="20"/>
                <w:lang w:val="en-US"/>
              </w:rPr>
              <w:t>бук</w:t>
            </w:r>
          </w:p>
        </w:tc>
      </w:tr>
      <w:tr w:rsidR="00D03967" w:rsidRPr="001911DD" w:rsidTr="00195AA0">
        <w:trPr>
          <w:jc w:val="center"/>
        </w:trPr>
        <w:tc>
          <w:tcPr>
            <w:tcW w:w="1530" w:type="dxa"/>
            <w:vAlign w:val="bottom"/>
          </w:tcPr>
          <w:p w:rsidR="00D03967" w:rsidRPr="001911DD" w:rsidRDefault="00D03967" w:rsidP="000B7E4D">
            <w:pPr>
              <w:jc w:val="right"/>
              <w:rPr>
                <w:rFonts w:ascii="Calibri" w:hAnsi="Calibri" w:cs="Calibri"/>
                <w:color w:val="000000"/>
                <w:sz w:val="20"/>
                <w:szCs w:val="20"/>
              </w:rPr>
            </w:pPr>
            <w:r w:rsidRPr="001911DD">
              <w:rPr>
                <w:rFonts w:ascii="Calibri" w:hAnsi="Calibri" w:cs="Calibri"/>
                <w:color w:val="000000"/>
                <w:sz w:val="20"/>
                <w:szCs w:val="20"/>
              </w:rPr>
              <w:t>11</w:t>
            </w:r>
          </w:p>
        </w:tc>
        <w:tc>
          <w:tcPr>
            <w:tcW w:w="1246" w:type="dxa"/>
            <w:vAlign w:val="bottom"/>
          </w:tcPr>
          <w:p w:rsidR="00D03967" w:rsidRDefault="00D03967" w:rsidP="00B0242C">
            <w:pPr>
              <w:jc w:val="center"/>
              <w:rPr>
                <w:rFonts w:ascii="Calibri" w:hAnsi="Calibri" w:cs="Calibri"/>
                <w:color w:val="000000"/>
                <w:sz w:val="22"/>
                <w:szCs w:val="22"/>
              </w:rPr>
            </w:pPr>
            <w:r>
              <w:rPr>
                <w:rFonts w:ascii="Calibri" w:hAnsi="Calibri" w:cs="Calibri"/>
                <w:color w:val="000000"/>
                <w:sz w:val="22"/>
                <w:szCs w:val="22"/>
              </w:rPr>
              <w:t>356250</w:t>
            </w:r>
          </w:p>
        </w:tc>
        <w:tc>
          <w:tcPr>
            <w:tcW w:w="6458" w:type="dxa"/>
            <w:vAlign w:val="bottom"/>
          </w:tcPr>
          <w:p w:rsidR="00D03967" w:rsidRPr="001911DD" w:rsidRDefault="00D03967" w:rsidP="000B7E4D">
            <w:pPr>
              <w:rPr>
                <w:rFonts w:ascii="Arial" w:hAnsi="Arial" w:cs="Arial"/>
                <w:color w:val="000000"/>
                <w:sz w:val="20"/>
                <w:szCs w:val="20"/>
              </w:rPr>
            </w:pPr>
            <w:r w:rsidRPr="001911DD">
              <w:rPr>
                <w:rFonts w:ascii="Arial" w:hAnsi="Arial" w:cs="Arial"/>
                <w:color w:val="000000"/>
                <w:sz w:val="20"/>
                <w:szCs w:val="20"/>
              </w:rPr>
              <w:t>Птица / Куриная грудка /</w:t>
            </w:r>
          </w:p>
        </w:tc>
      </w:tr>
      <w:tr w:rsidR="00D03967" w:rsidRPr="001911DD" w:rsidTr="00195AA0">
        <w:trPr>
          <w:jc w:val="center"/>
        </w:trPr>
        <w:tc>
          <w:tcPr>
            <w:tcW w:w="1530" w:type="dxa"/>
            <w:vAlign w:val="bottom"/>
          </w:tcPr>
          <w:p w:rsidR="00D03967" w:rsidRPr="001911DD" w:rsidRDefault="00D03967" w:rsidP="000B7E4D">
            <w:pPr>
              <w:jc w:val="right"/>
              <w:rPr>
                <w:rFonts w:ascii="Calibri" w:hAnsi="Calibri" w:cs="Calibri"/>
                <w:color w:val="000000"/>
                <w:sz w:val="20"/>
                <w:szCs w:val="20"/>
              </w:rPr>
            </w:pPr>
            <w:r w:rsidRPr="001911DD">
              <w:rPr>
                <w:rFonts w:ascii="Calibri" w:hAnsi="Calibri" w:cs="Calibri"/>
                <w:color w:val="000000"/>
                <w:sz w:val="20"/>
                <w:szCs w:val="20"/>
              </w:rPr>
              <w:t>12</w:t>
            </w:r>
          </w:p>
        </w:tc>
        <w:tc>
          <w:tcPr>
            <w:tcW w:w="1246" w:type="dxa"/>
            <w:vAlign w:val="bottom"/>
          </w:tcPr>
          <w:p w:rsidR="00D03967" w:rsidRDefault="00D03967" w:rsidP="00B0242C">
            <w:pPr>
              <w:jc w:val="center"/>
              <w:rPr>
                <w:rFonts w:ascii="Calibri" w:hAnsi="Calibri" w:cs="Calibri"/>
                <w:color w:val="000000"/>
                <w:sz w:val="22"/>
                <w:szCs w:val="22"/>
              </w:rPr>
            </w:pPr>
            <w:r>
              <w:rPr>
                <w:rFonts w:ascii="Calibri" w:hAnsi="Calibri" w:cs="Calibri"/>
                <w:color w:val="000000"/>
                <w:sz w:val="22"/>
                <w:szCs w:val="22"/>
              </w:rPr>
              <w:t>427200</w:t>
            </w:r>
          </w:p>
        </w:tc>
        <w:tc>
          <w:tcPr>
            <w:tcW w:w="6458" w:type="dxa"/>
            <w:vAlign w:val="bottom"/>
          </w:tcPr>
          <w:p w:rsidR="00D03967" w:rsidRPr="001911DD" w:rsidRDefault="00D03967" w:rsidP="000B7E4D">
            <w:pPr>
              <w:rPr>
                <w:rFonts w:ascii="GHEA Grapalat" w:hAnsi="GHEA Grapalat" w:cs="Calibri"/>
                <w:color w:val="000000"/>
                <w:sz w:val="20"/>
                <w:szCs w:val="20"/>
              </w:rPr>
            </w:pPr>
            <w:r w:rsidRPr="001911DD">
              <w:rPr>
                <w:rFonts w:ascii="GHEA Grapalat" w:hAnsi="GHEA Grapalat" w:cs="Calibri"/>
                <w:color w:val="000000"/>
                <w:sz w:val="20"/>
                <w:szCs w:val="20"/>
              </w:rPr>
              <w:t>Хлеб</w:t>
            </w:r>
          </w:p>
        </w:tc>
      </w:tr>
      <w:tr w:rsidR="00D03967" w:rsidRPr="001911DD" w:rsidTr="00195AA0">
        <w:trPr>
          <w:jc w:val="center"/>
        </w:trPr>
        <w:tc>
          <w:tcPr>
            <w:tcW w:w="1530" w:type="dxa"/>
            <w:vAlign w:val="bottom"/>
          </w:tcPr>
          <w:p w:rsidR="00D03967" w:rsidRPr="001911DD" w:rsidRDefault="00D03967" w:rsidP="000B7E4D">
            <w:pPr>
              <w:jc w:val="right"/>
              <w:rPr>
                <w:rFonts w:ascii="Calibri" w:hAnsi="Calibri" w:cs="Calibri"/>
                <w:color w:val="000000"/>
                <w:sz w:val="20"/>
                <w:szCs w:val="20"/>
              </w:rPr>
            </w:pPr>
            <w:r w:rsidRPr="001911DD">
              <w:rPr>
                <w:rFonts w:ascii="Calibri" w:hAnsi="Calibri" w:cs="Calibri"/>
                <w:color w:val="000000"/>
                <w:sz w:val="20"/>
                <w:szCs w:val="20"/>
              </w:rPr>
              <w:t>13</w:t>
            </w:r>
          </w:p>
        </w:tc>
        <w:tc>
          <w:tcPr>
            <w:tcW w:w="1246" w:type="dxa"/>
            <w:vAlign w:val="bottom"/>
          </w:tcPr>
          <w:p w:rsidR="00D03967" w:rsidRDefault="00D03967" w:rsidP="00B0242C">
            <w:pPr>
              <w:jc w:val="center"/>
              <w:rPr>
                <w:rFonts w:ascii="Calibri" w:hAnsi="Calibri" w:cs="Calibri"/>
                <w:color w:val="000000"/>
                <w:sz w:val="22"/>
                <w:szCs w:val="22"/>
              </w:rPr>
            </w:pPr>
            <w:r>
              <w:rPr>
                <w:rFonts w:ascii="Calibri" w:hAnsi="Calibri" w:cs="Calibri"/>
                <w:color w:val="000000"/>
                <w:sz w:val="22"/>
                <w:szCs w:val="22"/>
              </w:rPr>
              <w:t>128250</w:t>
            </w:r>
          </w:p>
        </w:tc>
        <w:tc>
          <w:tcPr>
            <w:tcW w:w="6458" w:type="dxa"/>
            <w:vAlign w:val="bottom"/>
          </w:tcPr>
          <w:p w:rsidR="00D03967" w:rsidRPr="001911DD" w:rsidRDefault="00D03967" w:rsidP="000B7E4D">
            <w:pPr>
              <w:rPr>
                <w:rFonts w:ascii="GHEA Grapalat" w:hAnsi="GHEA Grapalat" w:cs="Calibri"/>
                <w:color w:val="000000"/>
                <w:sz w:val="20"/>
                <w:szCs w:val="20"/>
              </w:rPr>
            </w:pPr>
            <w:r w:rsidRPr="001911DD">
              <w:rPr>
                <w:rFonts w:ascii="GHEA Grapalat" w:hAnsi="GHEA Grapalat" w:cs="Calibri"/>
                <w:color w:val="000000"/>
                <w:sz w:val="20"/>
                <w:szCs w:val="20"/>
              </w:rPr>
              <w:t>Гречневая крупа</w:t>
            </w:r>
          </w:p>
        </w:tc>
      </w:tr>
      <w:tr w:rsidR="00D03967" w:rsidRPr="001911DD" w:rsidTr="00195AA0">
        <w:trPr>
          <w:jc w:val="center"/>
        </w:trPr>
        <w:tc>
          <w:tcPr>
            <w:tcW w:w="1530" w:type="dxa"/>
            <w:vAlign w:val="bottom"/>
          </w:tcPr>
          <w:p w:rsidR="00D03967" w:rsidRPr="001911DD" w:rsidRDefault="00D03967" w:rsidP="000B7E4D">
            <w:pPr>
              <w:jc w:val="right"/>
              <w:rPr>
                <w:rFonts w:ascii="Calibri" w:hAnsi="Calibri" w:cs="Calibri"/>
                <w:color w:val="000000"/>
                <w:sz w:val="20"/>
                <w:szCs w:val="20"/>
              </w:rPr>
            </w:pPr>
            <w:r w:rsidRPr="001911DD">
              <w:rPr>
                <w:rFonts w:ascii="Calibri" w:hAnsi="Calibri" w:cs="Calibri"/>
                <w:color w:val="000000"/>
                <w:sz w:val="20"/>
                <w:szCs w:val="20"/>
              </w:rPr>
              <w:t>14</w:t>
            </w:r>
          </w:p>
        </w:tc>
        <w:tc>
          <w:tcPr>
            <w:tcW w:w="1246" w:type="dxa"/>
            <w:vAlign w:val="bottom"/>
          </w:tcPr>
          <w:p w:rsidR="00D03967" w:rsidRDefault="00D03967" w:rsidP="00B0242C">
            <w:pPr>
              <w:jc w:val="center"/>
              <w:rPr>
                <w:rFonts w:ascii="Calibri" w:hAnsi="Calibri" w:cs="Calibri"/>
                <w:color w:val="000000"/>
                <w:sz w:val="22"/>
                <w:szCs w:val="22"/>
              </w:rPr>
            </w:pPr>
            <w:r>
              <w:rPr>
                <w:rFonts w:ascii="Calibri" w:hAnsi="Calibri" w:cs="Calibri"/>
                <w:color w:val="000000"/>
                <w:sz w:val="22"/>
                <w:szCs w:val="22"/>
              </w:rPr>
              <w:t>997500</w:t>
            </w:r>
          </w:p>
        </w:tc>
        <w:tc>
          <w:tcPr>
            <w:tcW w:w="6458" w:type="dxa"/>
            <w:vAlign w:val="bottom"/>
          </w:tcPr>
          <w:p w:rsidR="00D03967" w:rsidRPr="001911DD" w:rsidRDefault="00D03967" w:rsidP="000B7E4D">
            <w:pPr>
              <w:rPr>
                <w:rFonts w:ascii="Arial" w:hAnsi="Arial" w:cs="Arial"/>
                <w:color w:val="000000"/>
                <w:sz w:val="20"/>
                <w:szCs w:val="20"/>
              </w:rPr>
            </w:pPr>
            <w:r w:rsidRPr="001911DD">
              <w:rPr>
                <w:rFonts w:ascii="Arial" w:hAnsi="Arial" w:cs="Arial"/>
                <w:color w:val="000000"/>
                <w:sz w:val="20"/>
                <w:szCs w:val="20"/>
              </w:rPr>
              <w:t>Куриные яйца</w:t>
            </w:r>
          </w:p>
        </w:tc>
      </w:tr>
      <w:tr w:rsidR="00D03967" w:rsidRPr="001911DD" w:rsidTr="00195AA0">
        <w:trPr>
          <w:jc w:val="center"/>
        </w:trPr>
        <w:tc>
          <w:tcPr>
            <w:tcW w:w="1530" w:type="dxa"/>
            <w:vAlign w:val="bottom"/>
          </w:tcPr>
          <w:p w:rsidR="00D03967" w:rsidRPr="001911DD" w:rsidRDefault="00D03967" w:rsidP="000B7E4D">
            <w:pPr>
              <w:jc w:val="right"/>
              <w:rPr>
                <w:rFonts w:ascii="Calibri" w:hAnsi="Calibri" w:cs="Calibri"/>
                <w:color w:val="000000"/>
                <w:sz w:val="20"/>
                <w:szCs w:val="20"/>
              </w:rPr>
            </w:pPr>
            <w:r w:rsidRPr="001911DD">
              <w:rPr>
                <w:rFonts w:ascii="Calibri" w:hAnsi="Calibri" w:cs="Calibri"/>
                <w:color w:val="000000"/>
                <w:sz w:val="20"/>
                <w:szCs w:val="20"/>
              </w:rPr>
              <w:t>15</w:t>
            </w:r>
          </w:p>
        </w:tc>
        <w:tc>
          <w:tcPr>
            <w:tcW w:w="1246" w:type="dxa"/>
            <w:vAlign w:val="bottom"/>
          </w:tcPr>
          <w:p w:rsidR="00D03967" w:rsidRDefault="00D03967" w:rsidP="00B0242C">
            <w:pPr>
              <w:jc w:val="center"/>
              <w:rPr>
                <w:rFonts w:ascii="Calibri" w:hAnsi="Calibri" w:cs="Calibri"/>
                <w:color w:val="000000"/>
                <w:sz w:val="22"/>
                <w:szCs w:val="22"/>
              </w:rPr>
            </w:pPr>
            <w:r>
              <w:rPr>
                <w:rFonts w:ascii="Calibri" w:hAnsi="Calibri" w:cs="Calibri"/>
                <w:color w:val="000000"/>
                <w:sz w:val="22"/>
                <w:szCs w:val="22"/>
              </w:rPr>
              <w:t>64125</w:t>
            </w:r>
          </w:p>
        </w:tc>
        <w:tc>
          <w:tcPr>
            <w:tcW w:w="6458" w:type="dxa"/>
            <w:vAlign w:val="bottom"/>
          </w:tcPr>
          <w:p w:rsidR="00D03967" w:rsidRPr="001911DD" w:rsidRDefault="00D03967" w:rsidP="000B7E4D">
            <w:pPr>
              <w:rPr>
                <w:rFonts w:ascii="GHEA Grapalat" w:hAnsi="GHEA Grapalat" w:cs="Calibri"/>
                <w:color w:val="000000"/>
                <w:sz w:val="20"/>
                <w:szCs w:val="20"/>
              </w:rPr>
            </w:pPr>
            <w:r w:rsidRPr="001911DD">
              <w:rPr>
                <w:rFonts w:ascii="GHEA Grapalat" w:hAnsi="GHEA Grapalat" w:cs="Calibri"/>
                <w:color w:val="000000"/>
                <w:sz w:val="20"/>
                <w:szCs w:val="20"/>
              </w:rPr>
              <w:t>Макаронные изделия</w:t>
            </w:r>
          </w:p>
        </w:tc>
      </w:tr>
      <w:tr w:rsidR="00D03967" w:rsidRPr="001911DD" w:rsidTr="00195AA0">
        <w:trPr>
          <w:jc w:val="center"/>
        </w:trPr>
        <w:tc>
          <w:tcPr>
            <w:tcW w:w="1530" w:type="dxa"/>
            <w:vAlign w:val="bottom"/>
          </w:tcPr>
          <w:p w:rsidR="00D03967" w:rsidRPr="001911DD" w:rsidRDefault="00D03967" w:rsidP="000B7E4D">
            <w:pPr>
              <w:jc w:val="right"/>
              <w:rPr>
                <w:rFonts w:ascii="Calibri" w:hAnsi="Calibri" w:cs="Calibri"/>
                <w:color w:val="000000"/>
                <w:sz w:val="20"/>
                <w:szCs w:val="20"/>
              </w:rPr>
            </w:pPr>
            <w:r w:rsidRPr="001911DD">
              <w:rPr>
                <w:rFonts w:ascii="Calibri" w:hAnsi="Calibri" w:cs="Calibri"/>
                <w:color w:val="000000"/>
                <w:sz w:val="20"/>
                <w:szCs w:val="20"/>
              </w:rPr>
              <w:t>16</w:t>
            </w:r>
          </w:p>
        </w:tc>
        <w:tc>
          <w:tcPr>
            <w:tcW w:w="1246" w:type="dxa"/>
            <w:vAlign w:val="bottom"/>
          </w:tcPr>
          <w:p w:rsidR="00D03967" w:rsidRDefault="00D03967" w:rsidP="00B0242C">
            <w:pPr>
              <w:jc w:val="center"/>
              <w:rPr>
                <w:rFonts w:ascii="Calibri" w:hAnsi="Calibri" w:cs="Calibri"/>
                <w:color w:val="000000"/>
                <w:sz w:val="22"/>
                <w:szCs w:val="22"/>
              </w:rPr>
            </w:pPr>
            <w:r>
              <w:rPr>
                <w:rFonts w:ascii="Calibri" w:hAnsi="Calibri" w:cs="Calibri"/>
                <w:color w:val="000000"/>
                <w:sz w:val="22"/>
                <w:szCs w:val="22"/>
              </w:rPr>
              <w:t>32798</w:t>
            </w:r>
          </w:p>
        </w:tc>
        <w:tc>
          <w:tcPr>
            <w:tcW w:w="6458" w:type="dxa"/>
            <w:vAlign w:val="bottom"/>
          </w:tcPr>
          <w:p w:rsidR="00D03967" w:rsidRPr="001911DD" w:rsidRDefault="00D03967" w:rsidP="000B7E4D">
            <w:pPr>
              <w:rPr>
                <w:rFonts w:ascii="GHEA Grapalat" w:hAnsi="GHEA Grapalat" w:cs="Calibri"/>
                <w:color w:val="000000"/>
                <w:sz w:val="20"/>
                <w:szCs w:val="20"/>
              </w:rPr>
            </w:pPr>
            <w:r w:rsidRPr="001911DD">
              <w:rPr>
                <w:rFonts w:ascii="GHEA Grapalat" w:hAnsi="GHEA Grapalat" w:cs="Calibri"/>
                <w:color w:val="000000"/>
                <w:sz w:val="20"/>
                <w:szCs w:val="20"/>
              </w:rPr>
              <w:t>Сахар</w:t>
            </w:r>
          </w:p>
        </w:tc>
      </w:tr>
      <w:tr w:rsidR="00D03967" w:rsidRPr="001911DD" w:rsidTr="00195AA0">
        <w:trPr>
          <w:jc w:val="center"/>
        </w:trPr>
        <w:tc>
          <w:tcPr>
            <w:tcW w:w="1530" w:type="dxa"/>
            <w:vAlign w:val="bottom"/>
          </w:tcPr>
          <w:p w:rsidR="00D03967" w:rsidRPr="001911DD" w:rsidRDefault="00D03967" w:rsidP="000B7E4D">
            <w:pPr>
              <w:jc w:val="right"/>
              <w:rPr>
                <w:rFonts w:ascii="Calibri" w:hAnsi="Calibri" w:cs="Calibri"/>
                <w:color w:val="000000"/>
                <w:sz w:val="20"/>
                <w:szCs w:val="20"/>
              </w:rPr>
            </w:pPr>
            <w:r w:rsidRPr="001911DD">
              <w:rPr>
                <w:rFonts w:ascii="Calibri" w:hAnsi="Calibri" w:cs="Calibri"/>
                <w:color w:val="000000"/>
                <w:sz w:val="20"/>
                <w:szCs w:val="20"/>
              </w:rPr>
              <w:t>17</w:t>
            </w:r>
          </w:p>
        </w:tc>
        <w:tc>
          <w:tcPr>
            <w:tcW w:w="1246" w:type="dxa"/>
            <w:vAlign w:val="bottom"/>
          </w:tcPr>
          <w:p w:rsidR="00D03967" w:rsidRDefault="00D03967" w:rsidP="00B0242C">
            <w:pPr>
              <w:jc w:val="center"/>
              <w:rPr>
                <w:rFonts w:ascii="Calibri" w:hAnsi="Calibri" w:cs="Calibri"/>
                <w:color w:val="000000"/>
                <w:sz w:val="22"/>
                <w:szCs w:val="22"/>
              </w:rPr>
            </w:pPr>
            <w:r>
              <w:rPr>
                <w:rFonts w:ascii="Calibri" w:hAnsi="Calibri" w:cs="Calibri"/>
                <w:color w:val="000000"/>
                <w:sz w:val="22"/>
                <w:szCs w:val="22"/>
              </w:rPr>
              <w:t>78375</w:t>
            </w:r>
          </w:p>
        </w:tc>
        <w:tc>
          <w:tcPr>
            <w:tcW w:w="6458" w:type="dxa"/>
            <w:vAlign w:val="bottom"/>
          </w:tcPr>
          <w:p w:rsidR="00D03967" w:rsidRPr="001911DD" w:rsidRDefault="00D03967" w:rsidP="000B7E4D">
            <w:pPr>
              <w:rPr>
                <w:rFonts w:ascii="Arial" w:hAnsi="Arial" w:cs="Arial"/>
                <w:color w:val="000000"/>
                <w:sz w:val="20"/>
                <w:szCs w:val="20"/>
              </w:rPr>
            </w:pPr>
            <w:r w:rsidRPr="001911DD">
              <w:rPr>
                <w:rFonts w:ascii="GHEA Grapalat" w:hAnsi="GHEA Grapalat" w:cs="Calibri"/>
                <w:color w:val="000000"/>
                <w:sz w:val="20"/>
                <w:szCs w:val="20"/>
              </w:rPr>
              <w:t>Горох</w:t>
            </w:r>
          </w:p>
        </w:tc>
      </w:tr>
      <w:tr w:rsidR="00D03967" w:rsidRPr="001911DD" w:rsidTr="00195AA0">
        <w:trPr>
          <w:jc w:val="center"/>
        </w:trPr>
        <w:tc>
          <w:tcPr>
            <w:tcW w:w="1530" w:type="dxa"/>
            <w:vAlign w:val="bottom"/>
          </w:tcPr>
          <w:p w:rsidR="00D03967" w:rsidRPr="001911DD" w:rsidRDefault="00D03967" w:rsidP="000B7E4D">
            <w:pPr>
              <w:jc w:val="right"/>
              <w:rPr>
                <w:rFonts w:ascii="Calibri" w:hAnsi="Calibri" w:cs="Calibri"/>
                <w:color w:val="000000"/>
                <w:sz w:val="20"/>
                <w:szCs w:val="20"/>
              </w:rPr>
            </w:pPr>
            <w:r w:rsidRPr="001911DD">
              <w:rPr>
                <w:rFonts w:ascii="Calibri" w:hAnsi="Calibri" w:cs="Calibri"/>
                <w:color w:val="000000"/>
                <w:sz w:val="20"/>
                <w:szCs w:val="20"/>
              </w:rPr>
              <w:t>18</w:t>
            </w:r>
          </w:p>
        </w:tc>
        <w:tc>
          <w:tcPr>
            <w:tcW w:w="1246" w:type="dxa"/>
            <w:vAlign w:val="bottom"/>
          </w:tcPr>
          <w:p w:rsidR="00D03967" w:rsidRDefault="00D03967" w:rsidP="00B0242C">
            <w:pPr>
              <w:jc w:val="center"/>
              <w:rPr>
                <w:rFonts w:ascii="Calibri" w:hAnsi="Calibri" w:cs="Calibri"/>
                <w:color w:val="000000"/>
                <w:sz w:val="22"/>
                <w:szCs w:val="22"/>
              </w:rPr>
            </w:pPr>
            <w:r>
              <w:rPr>
                <w:rFonts w:ascii="Calibri" w:hAnsi="Calibri" w:cs="Calibri"/>
                <w:color w:val="000000"/>
                <w:sz w:val="22"/>
                <w:szCs w:val="22"/>
              </w:rPr>
              <w:t>190193</w:t>
            </w:r>
          </w:p>
        </w:tc>
        <w:tc>
          <w:tcPr>
            <w:tcW w:w="6458" w:type="dxa"/>
            <w:vAlign w:val="bottom"/>
          </w:tcPr>
          <w:p w:rsidR="00D03967" w:rsidRPr="001911DD" w:rsidRDefault="00D03967" w:rsidP="000B7E4D">
            <w:pPr>
              <w:rPr>
                <w:rFonts w:ascii="Arial" w:hAnsi="Arial" w:cs="Arial"/>
                <w:color w:val="000000"/>
                <w:sz w:val="20"/>
                <w:szCs w:val="20"/>
              </w:rPr>
            </w:pPr>
            <w:r w:rsidRPr="001911DD">
              <w:rPr>
                <w:rFonts w:ascii="GHEA Grapalat" w:hAnsi="GHEA Grapalat" w:cs="Calibri"/>
                <w:color w:val="000000"/>
                <w:sz w:val="20"/>
                <w:szCs w:val="20"/>
              </w:rPr>
              <w:t>Чечевица</w:t>
            </w:r>
          </w:p>
        </w:tc>
      </w:tr>
      <w:tr w:rsidR="00D03967" w:rsidRPr="001911DD" w:rsidTr="00195AA0">
        <w:trPr>
          <w:jc w:val="center"/>
        </w:trPr>
        <w:tc>
          <w:tcPr>
            <w:tcW w:w="1530" w:type="dxa"/>
            <w:vAlign w:val="bottom"/>
          </w:tcPr>
          <w:p w:rsidR="00D03967" w:rsidRPr="001911DD" w:rsidRDefault="00D03967" w:rsidP="000B7E4D">
            <w:pPr>
              <w:jc w:val="right"/>
              <w:rPr>
                <w:rFonts w:ascii="Calibri" w:hAnsi="Calibri" w:cs="Calibri"/>
                <w:color w:val="000000"/>
                <w:sz w:val="20"/>
                <w:szCs w:val="20"/>
              </w:rPr>
            </w:pPr>
            <w:r w:rsidRPr="001911DD">
              <w:rPr>
                <w:rFonts w:ascii="Calibri" w:hAnsi="Calibri" w:cs="Calibri"/>
                <w:color w:val="000000"/>
                <w:sz w:val="20"/>
                <w:szCs w:val="20"/>
              </w:rPr>
              <w:t>19</w:t>
            </w:r>
          </w:p>
        </w:tc>
        <w:tc>
          <w:tcPr>
            <w:tcW w:w="1246" w:type="dxa"/>
            <w:vAlign w:val="bottom"/>
          </w:tcPr>
          <w:p w:rsidR="00D03967" w:rsidRDefault="00D03967" w:rsidP="00B0242C">
            <w:pPr>
              <w:jc w:val="center"/>
              <w:rPr>
                <w:rFonts w:ascii="Calibri" w:hAnsi="Calibri" w:cs="Calibri"/>
                <w:color w:val="000000"/>
                <w:sz w:val="22"/>
                <w:szCs w:val="22"/>
              </w:rPr>
            </w:pPr>
            <w:r>
              <w:rPr>
                <w:rFonts w:ascii="Calibri" w:hAnsi="Calibri" w:cs="Calibri"/>
                <w:color w:val="000000"/>
                <w:sz w:val="22"/>
                <w:szCs w:val="22"/>
              </w:rPr>
              <w:t>327750</w:t>
            </w:r>
          </w:p>
        </w:tc>
        <w:tc>
          <w:tcPr>
            <w:tcW w:w="6458" w:type="dxa"/>
            <w:vAlign w:val="bottom"/>
          </w:tcPr>
          <w:p w:rsidR="00D03967" w:rsidRPr="001911DD" w:rsidRDefault="00D03967" w:rsidP="000B7E4D">
            <w:pPr>
              <w:rPr>
                <w:rFonts w:ascii="Arial" w:hAnsi="Arial" w:cs="Arial"/>
                <w:color w:val="000000"/>
                <w:sz w:val="20"/>
                <w:szCs w:val="20"/>
              </w:rPr>
            </w:pPr>
            <w:r w:rsidRPr="001911DD">
              <w:rPr>
                <w:rFonts w:ascii="GHEA Grapalat" w:hAnsi="GHEA Grapalat" w:cs="Calibri"/>
                <w:color w:val="000000"/>
                <w:sz w:val="20"/>
                <w:szCs w:val="20"/>
              </w:rPr>
              <w:t>Сыр</w:t>
            </w:r>
          </w:p>
        </w:tc>
      </w:tr>
      <w:tr w:rsidR="00D03967" w:rsidRPr="001911DD" w:rsidTr="00195AA0">
        <w:trPr>
          <w:jc w:val="center"/>
        </w:trPr>
        <w:tc>
          <w:tcPr>
            <w:tcW w:w="1530" w:type="dxa"/>
            <w:vAlign w:val="bottom"/>
          </w:tcPr>
          <w:p w:rsidR="00D03967" w:rsidRPr="001911DD" w:rsidRDefault="00D03967" w:rsidP="000B7E4D">
            <w:pPr>
              <w:jc w:val="right"/>
              <w:rPr>
                <w:rFonts w:ascii="Calibri" w:hAnsi="Calibri" w:cs="Calibri"/>
                <w:color w:val="000000"/>
                <w:sz w:val="20"/>
                <w:szCs w:val="20"/>
              </w:rPr>
            </w:pPr>
            <w:r w:rsidRPr="001911DD">
              <w:rPr>
                <w:rFonts w:ascii="Calibri" w:hAnsi="Calibri" w:cs="Calibri"/>
                <w:color w:val="000000"/>
                <w:sz w:val="20"/>
                <w:szCs w:val="20"/>
              </w:rPr>
              <w:t>20</w:t>
            </w:r>
          </w:p>
        </w:tc>
        <w:tc>
          <w:tcPr>
            <w:tcW w:w="1246" w:type="dxa"/>
            <w:vAlign w:val="bottom"/>
          </w:tcPr>
          <w:p w:rsidR="00D03967" w:rsidRDefault="00D03967" w:rsidP="00B0242C">
            <w:pPr>
              <w:jc w:val="center"/>
              <w:rPr>
                <w:rFonts w:ascii="Calibri" w:hAnsi="Calibri" w:cs="Calibri"/>
                <w:color w:val="000000"/>
                <w:sz w:val="22"/>
                <w:szCs w:val="22"/>
              </w:rPr>
            </w:pPr>
            <w:r>
              <w:rPr>
                <w:rFonts w:ascii="Calibri" w:hAnsi="Calibri" w:cs="Calibri"/>
                <w:color w:val="000000"/>
                <w:sz w:val="22"/>
                <w:szCs w:val="22"/>
              </w:rPr>
              <w:t>102600</w:t>
            </w:r>
          </w:p>
        </w:tc>
        <w:tc>
          <w:tcPr>
            <w:tcW w:w="6458" w:type="dxa"/>
            <w:vAlign w:val="bottom"/>
          </w:tcPr>
          <w:p w:rsidR="00D03967" w:rsidRPr="001911DD" w:rsidRDefault="00D03967" w:rsidP="000B7E4D">
            <w:pPr>
              <w:rPr>
                <w:rFonts w:ascii="Arial" w:hAnsi="Arial" w:cs="Arial"/>
                <w:color w:val="000000"/>
                <w:sz w:val="20"/>
                <w:szCs w:val="20"/>
              </w:rPr>
            </w:pPr>
            <w:r w:rsidRPr="001911DD">
              <w:rPr>
                <w:rFonts w:ascii="GHEA Grapalat" w:hAnsi="GHEA Grapalat" w:cs="Calibri"/>
                <w:color w:val="000000"/>
                <w:sz w:val="20"/>
                <w:szCs w:val="20"/>
              </w:rPr>
              <w:t>Томатная паста</w:t>
            </w:r>
          </w:p>
        </w:tc>
      </w:tr>
    </w:tbl>
    <w:bookmarkEnd w:id="0"/>
    <w:p w:rsidR="00096865" w:rsidRPr="001911DD" w:rsidRDefault="00816505" w:rsidP="007C08A2">
      <w:pPr>
        <w:pStyle w:val="23"/>
        <w:widowControl w:val="0"/>
        <w:spacing w:line="240" w:lineRule="auto"/>
        <w:ind w:firstLine="567"/>
        <w:rPr>
          <w:rFonts w:ascii="GHEA Grapalat" w:hAnsi="GHEA Grapalat"/>
        </w:rPr>
      </w:pPr>
      <w:r w:rsidRPr="001911DD">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911DD">
        <w:rPr>
          <w:rFonts w:ascii="GHEA Grapalat" w:hAnsi="GHEA Grapalat"/>
        </w:rPr>
        <w:t xml:space="preserve">6 </w:t>
      </w:r>
      <w:r w:rsidRPr="001911DD">
        <w:rPr>
          <w:rFonts w:ascii="GHEA Grapalat" w:hAnsi="GHEA Grapalat"/>
        </w:rPr>
        <w:t>к настоящему Приглашению.</w:t>
      </w:r>
    </w:p>
    <w:p w:rsidR="00096865" w:rsidRPr="001911DD" w:rsidRDefault="00096865" w:rsidP="007C08A2">
      <w:pPr>
        <w:widowControl w:val="0"/>
        <w:ind w:firstLine="567"/>
        <w:jc w:val="center"/>
        <w:rPr>
          <w:rFonts w:ascii="GHEA Grapalat" w:hAnsi="GHEA Grapalat" w:cs="Sylfaen"/>
          <w:i/>
          <w:sz w:val="20"/>
          <w:szCs w:val="20"/>
        </w:rPr>
      </w:pPr>
    </w:p>
    <w:p w:rsidR="00096865" w:rsidRPr="001911DD" w:rsidRDefault="00693101" w:rsidP="007C08A2">
      <w:pPr>
        <w:widowControl w:val="0"/>
        <w:jc w:val="center"/>
        <w:rPr>
          <w:rFonts w:ascii="GHEA Grapalat" w:hAnsi="GHEA Grapalat"/>
          <w:b/>
          <w:sz w:val="20"/>
          <w:szCs w:val="20"/>
        </w:rPr>
      </w:pPr>
      <w:r w:rsidRPr="001911DD">
        <w:rPr>
          <w:rFonts w:ascii="GHEA Grapalat" w:hAnsi="GHEA Grapalat"/>
          <w:b/>
          <w:sz w:val="20"/>
          <w:szCs w:val="20"/>
        </w:rPr>
        <w:t>2.</w:t>
      </w:r>
      <w:r w:rsidR="002B32D6" w:rsidRPr="001911DD">
        <w:rPr>
          <w:rFonts w:ascii="GHEA Grapalat" w:hAnsi="GHEA Grapalat"/>
          <w:b/>
          <w:sz w:val="20"/>
          <w:szCs w:val="20"/>
        </w:rPr>
        <w:t xml:space="preserve"> ТРЕБОВАНИЯ К ПРАВУ УЧАСТНИКА НА УЧАСТИЕ, </w:t>
      </w:r>
      <w:r w:rsidRPr="001911DD">
        <w:rPr>
          <w:rFonts w:ascii="GHEA Grapalat" w:hAnsi="GHEA Grapalat"/>
          <w:b/>
          <w:sz w:val="20"/>
          <w:szCs w:val="20"/>
        </w:rPr>
        <w:br/>
      </w:r>
      <w:r w:rsidR="002B32D6" w:rsidRPr="001911DD">
        <w:rPr>
          <w:rFonts w:ascii="GHEA Grapalat" w:hAnsi="GHEA Grapalat"/>
          <w:b/>
          <w:sz w:val="20"/>
          <w:szCs w:val="20"/>
        </w:rPr>
        <w:t xml:space="preserve">КВАЛИФИКАЦИОННЫЕ КРИТЕРИИ И ПОРЯДОК ИХ ОЦЕНКИ </w:t>
      </w:r>
    </w:p>
    <w:p w:rsidR="00753E6E" w:rsidRPr="001911DD" w:rsidRDefault="00096865" w:rsidP="007C08A2">
      <w:pPr>
        <w:widowControl w:val="0"/>
        <w:tabs>
          <w:tab w:val="left" w:pos="1134"/>
        </w:tabs>
        <w:ind w:firstLine="567"/>
        <w:jc w:val="both"/>
        <w:rPr>
          <w:rFonts w:ascii="GHEA Grapalat" w:hAnsi="GHEA Grapalat" w:cs="Arial Armenian"/>
          <w:sz w:val="20"/>
          <w:szCs w:val="20"/>
        </w:rPr>
      </w:pPr>
      <w:r w:rsidRPr="001911DD">
        <w:rPr>
          <w:rFonts w:ascii="GHEA Grapalat" w:hAnsi="GHEA Grapalat"/>
          <w:sz w:val="20"/>
          <w:szCs w:val="20"/>
        </w:rPr>
        <w:t>2.1</w:t>
      </w:r>
      <w:r w:rsidR="008E6E51" w:rsidRPr="001911DD">
        <w:rPr>
          <w:rFonts w:ascii="GHEA Grapalat" w:hAnsi="GHEA Grapalat"/>
          <w:sz w:val="20"/>
          <w:szCs w:val="20"/>
        </w:rPr>
        <w:t>.</w:t>
      </w:r>
      <w:r w:rsidR="00693101" w:rsidRPr="001911DD">
        <w:rPr>
          <w:rFonts w:ascii="GHEA Grapalat" w:hAnsi="GHEA Grapalat"/>
          <w:sz w:val="20"/>
          <w:szCs w:val="20"/>
        </w:rPr>
        <w:tab/>
      </w:r>
      <w:r w:rsidRPr="001911DD">
        <w:rPr>
          <w:rFonts w:ascii="GHEA Grapalat" w:hAnsi="GHEA Grapalat"/>
          <w:sz w:val="20"/>
          <w:szCs w:val="20"/>
        </w:rPr>
        <w:t>В настоящей процедуре не имеют права участвовать лица:</w:t>
      </w:r>
    </w:p>
    <w:p w:rsidR="00753E6E" w:rsidRPr="001911DD" w:rsidRDefault="00753E6E"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1)</w:t>
      </w:r>
      <w:r w:rsidR="00693101" w:rsidRPr="001911DD">
        <w:rPr>
          <w:rFonts w:ascii="GHEA Grapalat" w:hAnsi="GHEA Grapalat"/>
          <w:sz w:val="20"/>
          <w:szCs w:val="20"/>
        </w:rPr>
        <w:tab/>
      </w:r>
      <w:r w:rsidRPr="001911DD">
        <w:rPr>
          <w:rFonts w:ascii="GHEA Grapalat" w:hAnsi="GHEA Grapalat"/>
          <w:sz w:val="20"/>
          <w:szCs w:val="20"/>
        </w:rPr>
        <w:t xml:space="preserve">которые на день подачи заявки в судебном порядке признаны банкротом; </w:t>
      </w:r>
    </w:p>
    <w:p w:rsidR="00753E6E" w:rsidRPr="001911DD" w:rsidRDefault="00753E6E"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3)</w:t>
      </w:r>
      <w:r w:rsidR="00E1385B" w:rsidRPr="001911DD">
        <w:rPr>
          <w:rFonts w:ascii="GHEA Grapalat" w:hAnsi="GHEA Grapalat"/>
          <w:sz w:val="20"/>
          <w:szCs w:val="20"/>
        </w:rPr>
        <w:tab/>
      </w:r>
      <w:r w:rsidRPr="001911DD">
        <w:rPr>
          <w:rFonts w:ascii="GHEA Grapalat" w:hAnsi="GHEA Grapalat"/>
          <w:sz w:val="20"/>
          <w:szCs w:val="20"/>
        </w:rPr>
        <w:t xml:space="preserve">которые или представитель исполнительного органа которых в течение </w:t>
      </w:r>
      <w:r w:rsidR="00FC3663" w:rsidRPr="001911DD">
        <w:rPr>
          <w:rFonts w:ascii="GHEA Grapalat" w:hAnsi="GHEA Grapalat"/>
          <w:sz w:val="20"/>
          <w:szCs w:val="20"/>
        </w:rPr>
        <w:t>пяти</w:t>
      </w:r>
      <w:r w:rsidRPr="001911DD">
        <w:rPr>
          <w:rFonts w:ascii="GHEA Grapalat" w:hAnsi="GHEA Grapalat"/>
          <w:sz w:val="20"/>
          <w:szCs w:val="20"/>
        </w:rPr>
        <w:t xml:space="preserve"> лет, предшествующих дню подачи заявки, были осуждены за</w:t>
      </w:r>
      <w:r w:rsidR="003240F7" w:rsidRPr="001911DD">
        <w:rPr>
          <w:rFonts w:ascii="Courier New" w:hAnsi="Courier New" w:cs="Courier New"/>
          <w:sz w:val="20"/>
          <w:szCs w:val="20"/>
          <w:lang w:val="en-US"/>
        </w:rPr>
        <w:t> </w:t>
      </w:r>
      <w:r w:rsidRPr="001911DD">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1911DD">
        <w:rPr>
          <w:rFonts w:ascii="Courier New" w:hAnsi="Courier New" w:cs="Courier New"/>
          <w:sz w:val="20"/>
          <w:szCs w:val="20"/>
          <w:lang w:val="en-US"/>
        </w:rPr>
        <w:t> </w:t>
      </w:r>
      <w:r w:rsidRPr="001911DD">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911DD">
        <w:rPr>
          <w:rFonts w:ascii="GHEA Grapalat" w:hAnsi="GHEA Grapalat"/>
          <w:sz w:val="20"/>
          <w:szCs w:val="20"/>
        </w:rPr>
        <w:t>гашена;</w:t>
      </w:r>
    </w:p>
    <w:p w:rsidR="00753E6E" w:rsidRPr="001911DD" w:rsidRDefault="00753E6E"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4)</w:t>
      </w:r>
      <w:r w:rsidR="00E1385B" w:rsidRPr="001911DD">
        <w:rPr>
          <w:rFonts w:ascii="GHEA Grapalat" w:hAnsi="GHEA Grapalat"/>
          <w:sz w:val="20"/>
          <w:szCs w:val="20"/>
        </w:rPr>
        <w:tab/>
      </w:r>
      <w:r w:rsidR="00CB2FE2" w:rsidRPr="001911DD">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1911DD">
        <w:rPr>
          <w:rFonts w:ascii="GHEA Grapalat" w:hAnsi="GHEA Grapalat"/>
          <w:sz w:val="20"/>
          <w:szCs w:val="20"/>
        </w:rPr>
        <w:t>;</w:t>
      </w:r>
    </w:p>
    <w:p w:rsidR="00753E6E" w:rsidRPr="001911DD" w:rsidRDefault="00753E6E"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5)</w:t>
      </w:r>
      <w:r w:rsidR="00E1385B" w:rsidRPr="001911DD">
        <w:rPr>
          <w:rFonts w:ascii="GHEA Grapalat" w:hAnsi="GHEA Grapalat"/>
          <w:sz w:val="20"/>
          <w:szCs w:val="20"/>
        </w:rPr>
        <w:tab/>
      </w:r>
      <w:r w:rsidRPr="001911DD">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911DD">
        <w:rPr>
          <w:rFonts w:ascii="Courier New" w:hAnsi="Courier New" w:cs="Courier New"/>
          <w:sz w:val="20"/>
          <w:szCs w:val="20"/>
          <w:lang w:val="en-US"/>
        </w:rPr>
        <w:t> </w:t>
      </w:r>
      <w:r w:rsidRPr="001911DD">
        <w:rPr>
          <w:rFonts w:ascii="GHEA Grapalat" w:hAnsi="GHEA Grapalat"/>
          <w:sz w:val="20"/>
          <w:szCs w:val="20"/>
        </w:rPr>
        <w:t xml:space="preserve">закупках; </w:t>
      </w:r>
    </w:p>
    <w:p w:rsidR="00753E6E" w:rsidRPr="001911DD" w:rsidRDefault="00753E6E"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6)</w:t>
      </w:r>
      <w:r w:rsidR="00E1385B" w:rsidRPr="001911DD">
        <w:rPr>
          <w:rFonts w:ascii="GHEA Grapalat" w:hAnsi="GHEA Grapalat"/>
          <w:sz w:val="20"/>
          <w:szCs w:val="20"/>
        </w:rPr>
        <w:tab/>
      </w:r>
      <w:r w:rsidRPr="001911DD">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1911DD" w:rsidRDefault="00990561"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1911DD" w:rsidRDefault="006622A4" w:rsidP="007C08A2">
      <w:pPr>
        <w:widowControl w:val="0"/>
        <w:tabs>
          <w:tab w:val="left" w:pos="1134"/>
        </w:tabs>
        <w:ind w:firstLine="567"/>
        <w:contextualSpacing/>
        <w:rPr>
          <w:rFonts w:ascii="GHEA Grapalat" w:hAnsi="GHEA Grapalat"/>
          <w:sz w:val="20"/>
          <w:szCs w:val="20"/>
        </w:rPr>
      </w:pPr>
      <w:r w:rsidRPr="001911DD">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rsidR="006622A4" w:rsidRPr="001911DD" w:rsidRDefault="006622A4" w:rsidP="007C08A2">
      <w:pPr>
        <w:pStyle w:val="aff"/>
        <w:widowControl w:val="0"/>
        <w:numPr>
          <w:ilvl w:val="0"/>
          <w:numId w:val="31"/>
        </w:numPr>
        <w:tabs>
          <w:tab w:val="left" w:pos="1134"/>
        </w:tabs>
        <w:ind w:left="426"/>
        <w:contextualSpacing/>
        <w:jc w:val="both"/>
        <w:rPr>
          <w:rFonts w:ascii="GHEA Grapalat" w:hAnsi="GHEA Grapalat"/>
          <w:sz w:val="20"/>
          <w:szCs w:val="20"/>
        </w:rPr>
      </w:pPr>
      <w:r w:rsidRPr="001911DD">
        <w:rPr>
          <w:rFonts w:ascii="GHEA Grapalat" w:hAnsi="GHEA Grapalat"/>
          <w:sz w:val="20"/>
          <w:szCs w:val="20"/>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1911DD" w:rsidRDefault="006622A4" w:rsidP="007C08A2">
      <w:pPr>
        <w:pStyle w:val="aff"/>
        <w:widowControl w:val="0"/>
        <w:numPr>
          <w:ilvl w:val="0"/>
          <w:numId w:val="31"/>
        </w:numPr>
        <w:tabs>
          <w:tab w:val="left" w:pos="1134"/>
        </w:tabs>
        <w:ind w:left="426" w:hanging="284"/>
        <w:contextualSpacing/>
        <w:jc w:val="both"/>
        <w:rPr>
          <w:rFonts w:ascii="GHEA Grapalat" w:hAnsi="GHEA Grapalat"/>
          <w:sz w:val="20"/>
          <w:szCs w:val="20"/>
        </w:rPr>
      </w:pPr>
      <w:r w:rsidRPr="001911DD">
        <w:rPr>
          <w:rFonts w:ascii="GHEA Grapalat" w:hAnsi="GHEA Grapalat"/>
          <w:sz w:val="20"/>
          <w:szCs w:val="20"/>
        </w:rPr>
        <w:t>в качестве отобранного участника отказался или лишился  права заключения договора.</w:t>
      </w:r>
    </w:p>
    <w:p w:rsidR="006622A4" w:rsidRPr="001911DD" w:rsidRDefault="006622A4" w:rsidP="007C08A2">
      <w:pPr>
        <w:widowControl w:val="0"/>
        <w:tabs>
          <w:tab w:val="left" w:pos="1134"/>
        </w:tabs>
        <w:ind w:firstLine="567"/>
        <w:jc w:val="both"/>
        <w:rPr>
          <w:rFonts w:ascii="GHEA Grapalat" w:hAnsi="GHEA Grapalat" w:cs="Sylfaen"/>
          <w:sz w:val="20"/>
          <w:szCs w:val="20"/>
        </w:rPr>
      </w:pPr>
    </w:p>
    <w:p w:rsidR="00753E6E" w:rsidRPr="001911DD" w:rsidRDefault="00753E6E" w:rsidP="007C08A2">
      <w:pPr>
        <w:widowControl w:val="0"/>
        <w:tabs>
          <w:tab w:val="left" w:pos="1134"/>
        </w:tabs>
        <w:ind w:firstLine="567"/>
        <w:jc w:val="both"/>
        <w:rPr>
          <w:rFonts w:ascii="GHEA Grapalat" w:hAnsi="GHEA Grapalat" w:cs="Sylfaen"/>
          <w:sz w:val="20"/>
          <w:szCs w:val="20"/>
        </w:rPr>
      </w:pPr>
      <w:r w:rsidRPr="001911DD">
        <w:rPr>
          <w:rFonts w:ascii="GHEA Grapalat" w:hAnsi="GHEA Grapalat"/>
          <w:sz w:val="20"/>
          <w:szCs w:val="20"/>
        </w:rPr>
        <w:t>2.2.</w:t>
      </w:r>
      <w:r w:rsidR="00E1385B" w:rsidRPr="001911DD">
        <w:rPr>
          <w:rFonts w:ascii="GHEA Grapalat" w:hAnsi="GHEA Grapalat"/>
          <w:sz w:val="20"/>
          <w:szCs w:val="20"/>
        </w:rPr>
        <w:tab/>
      </w:r>
      <w:r w:rsidRPr="001911DD">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1911DD">
        <w:rPr>
          <w:rFonts w:ascii="GHEA Grapalat" w:hAnsi="GHEA Grapalat"/>
          <w:sz w:val="20"/>
          <w:szCs w:val="20"/>
        </w:rPr>
        <w:t>1</w:t>
      </w:r>
      <w:r w:rsidRPr="001911DD">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911DD" w:rsidRDefault="00BA3554"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2.3</w:t>
      </w:r>
      <w:r w:rsidR="003240F7" w:rsidRPr="001911DD">
        <w:rPr>
          <w:rFonts w:ascii="GHEA Grapalat" w:hAnsi="GHEA Grapalat"/>
          <w:sz w:val="20"/>
          <w:szCs w:val="20"/>
        </w:rPr>
        <w:t>.</w:t>
      </w:r>
      <w:r w:rsidR="00E1385B" w:rsidRPr="001911DD">
        <w:rPr>
          <w:rFonts w:ascii="GHEA Grapalat" w:hAnsi="GHEA Grapalat"/>
          <w:sz w:val="20"/>
          <w:szCs w:val="20"/>
        </w:rPr>
        <w:tab/>
      </w:r>
      <w:r w:rsidRPr="001911DD">
        <w:rPr>
          <w:rFonts w:ascii="GHEA Grapalat" w:hAnsi="GHEA Grapalat"/>
          <w:sz w:val="20"/>
          <w:szCs w:val="20"/>
        </w:rPr>
        <w:t>Запрещается одновременное участие в настоящей процедуре</w:t>
      </w:r>
      <w:r w:rsidR="00F4264D" w:rsidRPr="001911DD">
        <w:rPr>
          <w:rFonts w:ascii="GHEA Grapalat" w:hAnsi="GHEA Grapalat"/>
          <w:sz w:val="20"/>
          <w:szCs w:val="20"/>
        </w:rPr>
        <w:t xml:space="preserve"> (</w:t>
      </w:r>
      <w:r w:rsidR="00DA4643" w:rsidRPr="001911DD">
        <w:rPr>
          <w:rFonts w:ascii="GHEA Grapalat" w:hAnsi="GHEA Grapalat"/>
          <w:sz w:val="20"/>
          <w:szCs w:val="20"/>
        </w:rPr>
        <w:t>на о</w:t>
      </w:r>
      <w:r w:rsidR="00EE7758" w:rsidRPr="001911DD">
        <w:rPr>
          <w:rFonts w:ascii="GHEA Grapalat" w:hAnsi="GHEA Grapalat"/>
          <w:sz w:val="20"/>
          <w:szCs w:val="20"/>
        </w:rPr>
        <w:t>дин и тот же</w:t>
      </w:r>
      <w:r w:rsidR="00DA4643" w:rsidRPr="001911DD">
        <w:rPr>
          <w:rFonts w:ascii="GHEA Grapalat" w:hAnsi="GHEA Grapalat"/>
          <w:sz w:val="20"/>
          <w:szCs w:val="20"/>
        </w:rPr>
        <w:t xml:space="preserve"> лот</w:t>
      </w:r>
      <w:r w:rsidR="00F4264D" w:rsidRPr="001911DD">
        <w:rPr>
          <w:rFonts w:ascii="GHEA Grapalat" w:hAnsi="GHEA Grapalat"/>
          <w:sz w:val="20"/>
          <w:szCs w:val="20"/>
        </w:rPr>
        <w:t>)</w:t>
      </w:r>
      <w:r w:rsidRPr="001911DD">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1911DD" w:rsidRDefault="009F18D0" w:rsidP="007C08A2">
      <w:pPr>
        <w:pStyle w:val="af4"/>
        <w:widowControl w:val="0"/>
        <w:tabs>
          <w:tab w:val="left" w:pos="1134"/>
        </w:tabs>
        <w:spacing w:before="0" w:beforeAutospacing="0" w:after="0" w:afterAutospacing="0"/>
        <w:ind w:firstLine="567"/>
        <w:jc w:val="both"/>
        <w:rPr>
          <w:rFonts w:ascii="GHEA Grapalat" w:hAnsi="GHEA Grapalat"/>
          <w:sz w:val="20"/>
          <w:szCs w:val="20"/>
        </w:rPr>
      </w:pPr>
      <w:r w:rsidRPr="001911DD">
        <w:rPr>
          <w:rFonts w:ascii="GHEA Grapalat" w:hAnsi="GHEA Grapalat"/>
          <w:sz w:val="20"/>
          <w:szCs w:val="20"/>
        </w:rPr>
        <w:t>По смыслу пункта 119 Порядка:</w:t>
      </w:r>
    </w:p>
    <w:p w:rsidR="00D5674E" w:rsidRPr="001911DD" w:rsidRDefault="00D5674E" w:rsidP="007C08A2">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1911DD">
        <w:rPr>
          <w:rFonts w:ascii="GHEA Grapalat" w:hAnsi="GHEA Grapalat"/>
          <w:sz w:val="20"/>
          <w:szCs w:val="20"/>
        </w:rPr>
        <w:t>1)</w:t>
      </w:r>
      <w:r w:rsidR="00E1385B" w:rsidRPr="001911DD">
        <w:rPr>
          <w:rFonts w:ascii="GHEA Grapalat" w:hAnsi="GHEA Grapalat"/>
          <w:sz w:val="20"/>
          <w:szCs w:val="20"/>
        </w:rPr>
        <w:tab/>
      </w:r>
      <w:r w:rsidRPr="001911DD">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911DD">
        <w:rPr>
          <w:rFonts w:ascii="GHEA Grapalat" w:hAnsi="GHEA Grapalat"/>
          <w:color w:val="000000"/>
          <w:sz w:val="20"/>
          <w:szCs w:val="20"/>
        </w:rPr>
        <w:t xml:space="preserve"> </w:t>
      </w:r>
    </w:p>
    <w:p w:rsidR="00D5674E" w:rsidRPr="001911DD" w:rsidRDefault="00D5674E" w:rsidP="007C08A2">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1911DD">
        <w:rPr>
          <w:rFonts w:ascii="GHEA Grapalat" w:hAnsi="GHEA Grapalat"/>
          <w:color w:val="000000"/>
          <w:sz w:val="20"/>
          <w:szCs w:val="20"/>
        </w:rPr>
        <w:t>2)</w:t>
      </w:r>
      <w:r w:rsidR="00E1385B" w:rsidRPr="001911DD">
        <w:rPr>
          <w:rFonts w:ascii="GHEA Grapalat" w:hAnsi="GHEA Grapalat"/>
          <w:color w:val="000000"/>
          <w:sz w:val="20"/>
          <w:szCs w:val="20"/>
        </w:rPr>
        <w:tab/>
      </w:r>
      <w:r w:rsidRPr="001911DD">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911DD" w:rsidRDefault="00D5674E" w:rsidP="007C08A2">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1911DD">
        <w:rPr>
          <w:rFonts w:ascii="GHEA Grapalat" w:hAnsi="GHEA Grapalat"/>
          <w:color w:val="000000"/>
          <w:sz w:val="20"/>
          <w:szCs w:val="20"/>
        </w:rPr>
        <w:t>а.</w:t>
      </w:r>
      <w:r w:rsidR="00E1385B" w:rsidRPr="001911DD">
        <w:rPr>
          <w:rFonts w:ascii="GHEA Grapalat" w:hAnsi="GHEA Grapalat"/>
          <w:color w:val="000000"/>
          <w:sz w:val="20"/>
          <w:szCs w:val="20"/>
        </w:rPr>
        <w:tab/>
      </w:r>
      <w:r w:rsidRPr="001911DD">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1911DD" w:rsidRDefault="00D5674E" w:rsidP="007C08A2">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1911DD">
        <w:rPr>
          <w:rFonts w:ascii="GHEA Grapalat" w:hAnsi="GHEA Grapalat"/>
          <w:color w:val="000000"/>
          <w:sz w:val="20"/>
          <w:szCs w:val="20"/>
        </w:rPr>
        <w:t>б.</w:t>
      </w:r>
      <w:r w:rsidR="00E1385B" w:rsidRPr="001911DD">
        <w:rPr>
          <w:rFonts w:ascii="GHEA Grapalat" w:hAnsi="GHEA Grapalat"/>
          <w:color w:val="000000"/>
          <w:sz w:val="20"/>
          <w:szCs w:val="20"/>
        </w:rPr>
        <w:tab/>
      </w:r>
      <w:r w:rsidRPr="001911DD">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1911DD" w:rsidRDefault="00D5674E" w:rsidP="007C08A2">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1911DD">
        <w:rPr>
          <w:rFonts w:ascii="GHEA Grapalat" w:hAnsi="GHEA Grapalat"/>
          <w:color w:val="000000"/>
          <w:sz w:val="20"/>
          <w:szCs w:val="20"/>
        </w:rPr>
        <w:t>в.</w:t>
      </w:r>
      <w:r w:rsidR="00E1385B" w:rsidRPr="001911DD">
        <w:rPr>
          <w:rFonts w:ascii="GHEA Grapalat" w:hAnsi="GHEA Grapalat"/>
          <w:color w:val="000000"/>
          <w:sz w:val="20"/>
          <w:szCs w:val="20"/>
        </w:rPr>
        <w:tab/>
      </w:r>
      <w:r w:rsidRPr="001911DD">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911DD" w:rsidRDefault="00D5674E" w:rsidP="007C08A2">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1911DD">
        <w:rPr>
          <w:rFonts w:ascii="GHEA Grapalat" w:hAnsi="GHEA Grapalat"/>
          <w:color w:val="000000"/>
          <w:sz w:val="20"/>
          <w:szCs w:val="20"/>
        </w:rPr>
        <w:t>г.</w:t>
      </w:r>
      <w:r w:rsidR="00E1385B" w:rsidRPr="001911DD">
        <w:rPr>
          <w:rFonts w:ascii="GHEA Grapalat" w:hAnsi="GHEA Grapalat"/>
          <w:color w:val="000000"/>
          <w:sz w:val="20"/>
          <w:szCs w:val="20"/>
        </w:rPr>
        <w:tab/>
      </w:r>
      <w:r w:rsidRPr="001911DD">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911DD" w:rsidRDefault="00D5674E" w:rsidP="007C08A2">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1911DD">
        <w:rPr>
          <w:rFonts w:ascii="GHEA Grapalat" w:hAnsi="GHEA Grapalat"/>
          <w:sz w:val="20"/>
          <w:szCs w:val="20"/>
        </w:rPr>
        <w:t>3)</w:t>
      </w:r>
      <w:r w:rsidR="00E1385B" w:rsidRPr="001911DD">
        <w:rPr>
          <w:rFonts w:ascii="GHEA Grapalat" w:hAnsi="GHEA Grapalat"/>
          <w:sz w:val="20"/>
          <w:szCs w:val="20"/>
        </w:rPr>
        <w:tab/>
      </w:r>
      <w:r w:rsidRPr="001911DD">
        <w:rPr>
          <w:rFonts w:ascii="GHEA Grapalat" w:hAnsi="GHEA Grapalat"/>
          <w:sz w:val="20"/>
          <w:szCs w:val="20"/>
        </w:rPr>
        <w:t>участники, не имеющие статуса физического лица, считаются взаимосвязанными, если:</w:t>
      </w:r>
    </w:p>
    <w:p w:rsidR="00D5674E" w:rsidRPr="001911DD" w:rsidRDefault="00D5674E" w:rsidP="007C08A2">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1911DD">
        <w:rPr>
          <w:rFonts w:ascii="GHEA Grapalat" w:hAnsi="GHEA Grapalat"/>
          <w:color w:val="000000"/>
          <w:sz w:val="20"/>
          <w:szCs w:val="20"/>
        </w:rPr>
        <w:t>а.</w:t>
      </w:r>
      <w:r w:rsidR="00E1385B" w:rsidRPr="001911DD">
        <w:rPr>
          <w:rFonts w:ascii="GHEA Grapalat" w:hAnsi="GHEA Grapalat"/>
          <w:color w:val="000000"/>
          <w:sz w:val="20"/>
          <w:szCs w:val="20"/>
        </w:rPr>
        <w:tab/>
      </w:r>
      <w:r w:rsidRPr="001911DD">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911DD">
        <w:rPr>
          <w:rFonts w:ascii="Courier New" w:hAnsi="Courier New" w:cs="Courier New"/>
          <w:color w:val="000000"/>
          <w:sz w:val="20"/>
          <w:szCs w:val="20"/>
          <w:lang w:val="en-US"/>
        </w:rPr>
        <w:t> </w:t>
      </w:r>
      <w:r w:rsidRPr="001911DD">
        <w:rPr>
          <w:rFonts w:ascii="GHEA Grapalat" w:hAnsi="GHEA Grapalat"/>
          <w:color w:val="000000"/>
          <w:sz w:val="20"/>
          <w:szCs w:val="20"/>
        </w:rPr>
        <w:t>лица;</w:t>
      </w:r>
    </w:p>
    <w:p w:rsidR="00D5674E" w:rsidRPr="001911DD" w:rsidRDefault="00D5674E" w:rsidP="007C08A2">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1911DD">
        <w:rPr>
          <w:rFonts w:ascii="GHEA Grapalat" w:hAnsi="GHEA Grapalat"/>
          <w:color w:val="000000"/>
          <w:sz w:val="20"/>
          <w:szCs w:val="20"/>
        </w:rPr>
        <w:t>б.</w:t>
      </w:r>
      <w:r w:rsidR="00E1385B" w:rsidRPr="001911DD">
        <w:rPr>
          <w:rFonts w:ascii="GHEA Grapalat" w:hAnsi="GHEA Grapalat"/>
          <w:color w:val="000000"/>
          <w:sz w:val="20"/>
          <w:szCs w:val="20"/>
        </w:rPr>
        <w:tab/>
      </w:r>
      <w:r w:rsidRPr="001911DD">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911DD" w:rsidRDefault="00D5674E" w:rsidP="007C08A2">
      <w:pPr>
        <w:pStyle w:val="af4"/>
        <w:widowControl w:val="0"/>
        <w:tabs>
          <w:tab w:val="left" w:pos="1134"/>
        </w:tabs>
        <w:spacing w:before="0" w:beforeAutospacing="0" w:after="0" w:afterAutospacing="0"/>
        <w:ind w:firstLine="567"/>
        <w:jc w:val="both"/>
        <w:rPr>
          <w:rFonts w:ascii="GHEA Grapalat" w:hAnsi="GHEA Grapalat"/>
          <w:sz w:val="20"/>
          <w:szCs w:val="20"/>
        </w:rPr>
      </w:pPr>
      <w:r w:rsidRPr="001911DD">
        <w:rPr>
          <w:rFonts w:ascii="GHEA Grapalat" w:hAnsi="GHEA Grapalat"/>
          <w:color w:val="000000"/>
          <w:sz w:val="20"/>
          <w:szCs w:val="20"/>
        </w:rPr>
        <w:t>в.</w:t>
      </w:r>
      <w:r w:rsidR="00E1385B" w:rsidRPr="001911DD">
        <w:rPr>
          <w:rFonts w:ascii="GHEA Grapalat" w:hAnsi="GHEA Grapalat"/>
          <w:color w:val="000000"/>
          <w:sz w:val="20"/>
          <w:szCs w:val="20"/>
        </w:rPr>
        <w:tab/>
      </w:r>
      <w:r w:rsidRPr="001911DD">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911DD" w:rsidRDefault="00D5674E" w:rsidP="007C08A2">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1911DD">
        <w:rPr>
          <w:rFonts w:ascii="GHEA Grapalat" w:hAnsi="GHEA Grapalat"/>
          <w:color w:val="000000"/>
          <w:sz w:val="20"/>
          <w:szCs w:val="20"/>
        </w:rPr>
        <w:t>г.</w:t>
      </w:r>
      <w:r w:rsidR="00E1385B" w:rsidRPr="001911DD">
        <w:rPr>
          <w:rFonts w:ascii="GHEA Grapalat" w:hAnsi="GHEA Grapalat"/>
          <w:color w:val="000000"/>
          <w:sz w:val="20"/>
          <w:szCs w:val="20"/>
        </w:rPr>
        <w:tab/>
      </w:r>
      <w:r w:rsidRPr="001911DD">
        <w:rPr>
          <w:rFonts w:ascii="GHEA Grapalat" w:hAnsi="GHEA Grapalat"/>
          <w:color w:val="000000"/>
          <w:sz w:val="20"/>
          <w:szCs w:val="20"/>
        </w:rPr>
        <w:t>они действовали или действуют согласованно, исходя из общих экономических интересов.</w:t>
      </w:r>
    </w:p>
    <w:p w:rsidR="00D5674E" w:rsidRPr="001911DD" w:rsidRDefault="00D5674E" w:rsidP="007C08A2">
      <w:pPr>
        <w:widowControl w:val="0"/>
        <w:tabs>
          <w:tab w:val="left" w:pos="1134"/>
        </w:tabs>
        <w:ind w:firstLine="567"/>
        <w:jc w:val="both"/>
        <w:rPr>
          <w:rFonts w:ascii="GHEA Grapalat" w:hAnsi="GHEA Grapalat"/>
          <w:color w:val="000000"/>
          <w:sz w:val="20"/>
          <w:szCs w:val="20"/>
        </w:rPr>
      </w:pPr>
      <w:r w:rsidRPr="001911DD">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1911DD" w:rsidRDefault="00096865" w:rsidP="007C08A2">
      <w:pPr>
        <w:widowControl w:val="0"/>
        <w:tabs>
          <w:tab w:val="left" w:pos="1134"/>
        </w:tabs>
        <w:ind w:firstLine="567"/>
        <w:jc w:val="both"/>
        <w:rPr>
          <w:rFonts w:ascii="GHEA Grapalat" w:hAnsi="GHEA Grapalat" w:cs="Arial Armenian"/>
          <w:sz w:val="20"/>
          <w:szCs w:val="20"/>
        </w:rPr>
      </w:pPr>
      <w:r w:rsidRPr="001911DD">
        <w:rPr>
          <w:rFonts w:ascii="GHEA Grapalat" w:hAnsi="GHEA Grapalat"/>
          <w:sz w:val="20"/>
          <w:szCs w:val="20"/>
        </w:rPr>
        <w:t>2.4</w:t>
      </w:r>
      <w:r w:rsidR="00D13662" w:rsidRPr="001911DD">
        <w:rPr>
          <w:rFonts w:ascii="GHEA Grapalat" w:hAnsi="GHEA Grapalat"/>
          <w:sz w:val="20"/>
          <w:szCs w:val="20"/>
        </w:rPr>
        <w:t>.</w:t>
      </w:r>
      <w:r w:rsidR="00E1385B" w:rsidRPr="001911DD">
        <w:rPr>
          <w:rFonts w:ascii="GHEA Grapalat" w:hAnsi="GHEA Grapalat"/>
          <w:sz w:val="20"/>
          <w:szCs w:val="20"/>
        </w:rPr>
        <w:tab/>
      </w:r>
      <w:r w:rsidRPr="001911DD">
        <w:rPr>
          <w:rFonts w:ascii="GHEA Grapalat" w:hAnsi="GHEA Grapalat"/>
          <w:sz w:val="20"/>
          <w:szCs w:val="20"/>
        </w:rPr>
        <w:t>Участник</w:t>
      </w:r>
      <w:r w:rsidR="000C3F69" w:rsidRPr="001911DD">
        <w:rPr>
          <w:rFonts w:ascii="GHEA Grapalat" w:hAnsi="GHEA Grapalat"/>
          <w:sz w:val="20"/>
          <w:szCs w:val="20"/>
        </w:rPr>
        <w:t>,</w:t>
      </w:r>
      <w:r w:rsidRPr="001911DD">
        <w:rPr>
          <w:rFonts w:ascii="GHEA Grapalat" w:hAnsi="GHEA Grapalat"/>
          <w:sz w:val="20"/>
          <w:szCs w:val="20"/>
        </w:rPr>
        <w:t xml:space="preserve"> </w:t>
      </w:r>
      <w:r w:rsidR="002C1D72" w:rsidRPr="001911DD">
        <w:rPr>
          <w:rFonts w:ascii="GHEA Grapalat" w:hAnsi="GHEA Grapalat"/>
          <w:sz w:val="20"/>
          <w:szCs w:val="20"/>
        </w:rPr>
        <w:t xml:space="preserve">в случае признания </w:t>
      </w:r>
      <w:r w:rsidR="00876D7D" w:rsidRPr="001911DD">
        <w:rPr>
          <w:rFonts w:ascii="GHEA Grapalat" w:hAnsi="GHEA Grapalat"/>
          <w:sz w:val="20"/>
          <w:szCs w:val="20"/>
        </w:rPr>
        <w:t>ото</w:t>
      </w:r>
      <w:r w:rsidR="002C1D72" w:rsidRPr="001911DD">
        <w:rPr>
          <w:rFonts w:ascii="GHEA Grapalat" w:hAnsi="GHEA Grapalat"/>
          <w:sz w:val="20"/>
          <w:szCs w:val="20"/>
        </w:rPr>
        <w:t>бранным участником</w:t>
      </w:r>
      <w:r w:rsidR="000C3F69" w:rsidRPr="001911DD">
        <w:rPr>
          <w:rFonts w:ascii="GHEA Grapalat" w:hAnsi="GHEA Grapalat"/>
          <w:sz w:val="20"/>
          <w:szCs w:val="20"/>
        </w:rPr>
        <w:t>,</w:t>
      </w:r>
      <w:r w:rsidR="002C1D72" w:rsidRPr="001911DD">
        <w:rPr>
          <w:rFonts w:ascii="GHEA Grapalat" w:hAnsi="GHEA Grapalat"/>
          <w:sz w:val="20"/>
          <w:szCs w:val="20"/>
        </w:rPr>
        <w:t xml:space="preserve"> в срок</w:t>
      </w:r>
      <w:r w:rsidR="00BB67B5" w:rsidRPr="001911DD">
        <w:rPr>
          <w:rFonts w:ascii="GHEA Grapalat" w:hAnsi="GHEA Grapalat"/>
          <w:sz w:val="20"/>
          <w:szCs w:val="20"/>
        </w:rPr>
        <w:t>и</w:t>
      </w:r>
      <w:r w:rsidR="002C1D72" w:rsidRPr="001911DD">
        <w:rPr>
          <w:rFonts w:ascii="GHEA Grapalat" w:hAnsi="GHEA Grapalat"/>
          <w:sz w:val="20"/>
          <w:szCs w:val="20"/>
        </w:rPr>
        <w:t xml:space="preserve"> и порядке, установленны</w:t>
      </w:r>
      <w:r w:rsidR="00180D64" w:rsidRPr="001911DD">
        <w:rPr>
          <w:rFonts w:ascii="GHEA Grapalat" w:hAnsi="GHEA Grapalat"/>
          <w:sz w:val="20"/>
          <w:szCs w:val="20"/>
        </w:rPr>
        <w:t>ми</w:t>
      </w:r>
      <w:r w:rsidR="002C1D72" w:rsidRPr="001911DD">
        <w:rPr>
          <w:rFonts w:ascii="GHEA Grapalat" w:hAnsi="GHEA Grapalat"/>
          <w:sz w:val="20"/>
          <w:szCs w:val="20"/>
        </w:rPr>
        <w:t xml:space="preserve"> статьей 35 </w:t>
      </w:r>
      <w:r w:rsidR="00876D7D" w:rsidRPr="001911DD">
        <w:rPr>
          <w:rFonts w:ascii="GHEA Grapalat" w:hAnsi="GHEA Grapalat"/>
          <w:sz w:val="20"/>
          <w:szCs w:val="20"/>
        </w:rPr>
        <w:t>З</w:t>
      </w:r>
      <w:r w:rsidR="002C1D72" w:rsidRPr="001911DD">
        <w:rPr>
          <w:rFonts w:ascii="GHEA Grapalat" w:hAnsi="GHEA Grapalat"/>
          <w:sz w:val="20"/>
          <w:szCs w:val="20"/>
        </w:rPr>
        <w:t xml:space="preserve">акона, </w:t>
      </w:r>
      <w:r w:rsidR="00466F7A" w:rsidRPr="001911DD">
        <w:rPr>
          <w:rFonts w:ascii="GHEA Grapalat" w:hAnsi="GHEA Grapalat"/>
          <w:sz w:val="20"/>
          <w:szCs w:val="20"/>
        </w:rPr>
        <w:t xml:space="preserve">представляет </w:t>
      </w:r>
      <w:r w:rsidR="002C1D72" w:rsidRPr="001911DD">
        <w:rPr>
          <w:rFonts w:ascii="GHEA Grapalat" w:hAnsi="GHEA Grapalat"/>
          <w:sz w:val="20"/>
          <w:szCs w:val="20"/>
        </w:rPr>
        <w:t>обеспеч</w:t>
      </w:r>
      <w:r w:rsidR="00466F7A" w:rsidRPr="001911DD">
        <w:rPr>
          <w:rFonts w:ascii="GHEA Grapalat" w:hAnsi="GHEA Grapalat"/>
          <w:sz w:val="20"/>
          <w:szCs w:val="20"/>
        </w:rPr>
        <w:t>ение</w:t>
      </w:r>
      <w:r w:rsidR="002C1D72" w:rsidRPr="001911DD">
        <w:rPr>
          <w:rFonts w:ascii="GHEA Grapalat" w:hAnsi="GHEA Grapalat"/>
          <w:sz w:val="20"/>
          <w:szCs w:val="20"/>
        </w:rPr>
        <w:t xml:space="preserve"> квалификаци</w:t>
      </w:r>
      <w:r w:rsidR="00466F7A" w:rsidRPr="001911DD">
        <w:rPr>
          <w:rFonts w:ascii="GHEA Grapalat" w:hAnsi="GHEA Grapalat"/>
          <w:sz w:val="20"/>
          <w:szCs w:val="20"/>
        </w:rPr>
        <w:t>и</w:t>
      </w:r>
      <w:r w:rsidR="002C1D72" w:rsidRPr="001911DD">
        <w:rPr>
          <w:rFonts w:ascii="GHEA Grapalat" w:hAnsi="GHEA Grapalat"/>
          <w:sz w:val="20"/>
          <w:szCs w:val="20"/>
        </w:rPr>
        <w:t xml:space="preserve"> в размере </w:t>
      </w:r>
      <w:r w:rsidR="00A425E2" w:rsidRPr="001911DD">
        <w:rPr>
          <w:rFonts w:ascii="GHEA Grapalat" w:hAnsi="GHEA Grapalat"/>
          <w:sz w:val="20"/>
          <w:szCs w:val="20"/>
        </w:rPr>
        <w:t>15 процентов</w:t>
      </w:r>
      <w:r w:rsidR="00A425E2" w:rsidRPr="001911DD">
        <w:rPr>
          <w:rFonts w:ascii="GHEA Grapalat" w:hAnsi="GHEA Grapalat"/>
          <w:sz w:val="20"/>
          <w:szCs w:val="20"/>
          <w:vertAlign w:val="superscript"/>
        </w:rPr>
        <w:t>5,1</w:t>
      </w:r>
      <w:r w:rsidR="00A425E2" w:rsidRPr="001911DD">
        <w:rPr>
          <w:rFonts w:ascii="GHEA Grapalat" w:hAnsi="GHEA Grapalat"/>
          <w:sz w:val="20"/>
          <w:szCs w:val="20"/>
        </w:rPr>
        <w:t xml:space="preserve"> </w:t>
      </w:r>
      <w:r w:rsidR="00300521" w:rsidRPr="001911DD">
        <w:rPr>
          <w:rFonts w:ascii="GHEA Grapalat" w:hAnsi="GHEA Grapalat"/>
          <w:sz w:val="20"/>
          <w:szCs w:val="20"/>
        </w:rPr>
        <w:t>от цены закупки</w:t>
      </w:r>
      <w:r w:rsidR="00A425E2" w:rsidRPr="001911DD">
        <w:rPr>
          <w:rFonts w:ascii="GHEA Grapalat" w:hAnsi="GHEA Grapalat"/>
          <w:sz w:val="20"/>
          <w:szCs w:val="20"/>
        </w:rPr>
        <w:t>.</w:t>
      </w:r>
      <w:r w:rsidR="00A425E2" w:rsidRPr="001911DD">
        <w:rPr>
          <w:sz w:val="20"/>
          <w:szCs w:val="20"/>
        </w:rPr>
        <w:t xml:space="preserve"> </w:t>
      </w:r>
      <w:r w:rsidR="00A425E2" w:rsidRPr="001911DD">
        <w:rPr>
          <w:rFonts w:ascii="GHEA Grapalat" w:hAnsi="GHEA Grapalat"/>
          <w:sz w:val="20"/>
          <w:szCs w:val="2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1911DD">
        <w:rPr>
          <w:rFonts w:ascii="GHEA Grapalat" w:hAnsi="GHEA Grapalat"/>
          <w:sz w:val="20"/>
          <w:szCs w:val="20"/>
        </w:rPr>
        <w:t>.</w:t>
      </w:r>
    </w:p>
    <w:p w:rsidR="000A6B75" w:rsidRPr="001911DD" w:rsidRDefault="000A6B75" w:rsidP="007C08A2">
      <w:pPr>
        <w:pStyle w:val="norm"/>
        <w:widowControl w:val="0"/>
        <w:tabs>
          <w:tab w:val="left" w:pos="1134"/>
        </w:tabs>
        <w:spacing w:line="240" w:lineRule="auto"/>
        <w:ind w:firstLine="567"/>
        <w:rPr>
          <w:rFonts w:ascii="GHEA Grapalat" w:hAnsi="GHEA Grapalat" w:cs="Sylfaen"/>
          <w:sz w:val="20"/>
        </w:rPr>
      </w:pPr>
      <w:r w:rsidRPr="001911DD">
        <w:rPr>
          <w:rFonts w:ascii="GHEA Grapalat" w:hAnsi="GHEA Grapalat"/>
          <w:sz w:val="20"/>
        </w:rPr>
        <w:t>2.</w:t>
      </w:r>
      <w:r w:rsidR="00DA4643" w:rsidRPr="001911DD">
        <w:rPr>
          <w:rFonts w:ascii="GHEA Grapalat" w:hAnsi="GHEA Grapalat"/>
          <w:sz w:val="20"/>
        </w:rPr>
        <w:t>5</w:t>
      </w:r>
      <w:r w:rsidR="000A15F9" w:rsidRPr="001911DD">
        <w:rPr>
          <w:rFonts w:ascii="GHEA Grapalat" w:hAnsi="GHEA Grapalat"/>
          <w:sz w:val="20"/>
        </w:rPr>
        <w:t>.</w:t>
      </w:r>
      <w:r w:rsidR="00F04AA1" w:rsidRPr="001911DD">
        <w:rPr>
          <w:rFonts w:ascii="GHEA Grapalat" w:hAnsi="GHEA Grapalat"/>
          <w:sz w:val="20"/>
        </w:rPr>
        <w:tab/>
      </w:r>
      <w:r w:rsidRPr="001911DD">
        <w:rPr>
          <w:rFonts w:ascii="GHEA Grapalat" w:hAnsi="GHEA Grapalat"/>
          <w:sz w:val="20"/>
        </w:rPr>
        <w:t xml:space="preserve">Заключаемый в рамках настоящей процедуры договор может быть осуществлен посредством </w:t>
      </w:r>
      <w:r w:rsidRPr="001911DD">
        <w:rPr>
          <w:rFonts w:ascii="GHEA Grapalat" w:hAnsi="GHEA Grapalat"/>
          <w:sz w:val="20"/>
        </w:rPr>
        <w:lastRenderedPageBreak/>
        <w:t>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911DD">
        <w:rPr>
          <w:rFonts w:ascii="GHEA Grapalat" w:hAnsi="GHEA Grapalat"/>
          <w:sz w:val="20"/>
        </w:rPr>
        <w:t xml:space="preserve"> </w:t>
      </w:r>
      <w:r w:rsidR="00C366B6" w:rsidRPr="001911DD">
        <w:rPr>
          <w:rFonts w:ascii="GHEA Grapalat" w:hAnsi="GHEA Grapalat"/>
          <w:sz w:val="20"/>
        </w:rPr>
        <w:t>(на один и тот же лот)</w:t>
      </w:r>
      <w:r w:rsidRPr="001911DD">
        <w:rPr>
          <w:rFonts w:ascii="GHEA Grapalat" w:hAnsi="GHEA Grapalat"/>
          <w:sz w:val="20"/>
        </w:rPr>
        <w:t xml:space="preserve">. </w:t>
      </w:r>
    </w:p>
    <w:p w:rsidR="009E07EE" w:rsidRPr="001911DD" w:rsidRDefault="000A6B75" w:rsidP="007C08A2">
      <w:pPr>
        <w:pStyle w:val="23"/>
        <w:widowControl w:val="0"/>
        <w:tabs>
          <w:tab w:val="left" w:pos="1134"/>
        </w:tabs>
        <w:spacing w:line="240" w:lineRule="auto"/>
        <w:ind w:firstLine="567"/>
        <w:rPr>
          <w:rFonts w:ascii="GHEA Grapalat" w:hAnsi="GHEA Grapalat"/>
        </w:rPr>
      </w:pPr>
      <w:r w:rsidRPr="001911DD">
        <w:rPr>
          <w:rFonts w:ascii="GHEA Grapalat" w:hAnsi="GHEA Grapalat"/>
        </w:rPr>
        <w:t>2.</w:t>
      </w:r>
      <w:r w:rsidR="00C366B6" w:rsidRPr="001911DD">
        <w:rPr>
          <w:rFonts w:ascii="GHEA Grapalat" w:hAnsi="GHEA Grapalat"/>
        </w:rPr>
        <w:t>6</w:t>
      </w:r>
      <w:r w:rsidR="000A15F9" w:rsidRPr="001911DD">
        <w:rPr>
          <w:rFonts w:ascii="GHEA Grapalat" w:hAnsi="GHEA Grapalat"/>
        </w:rPr>
        <w:t>.</w:t>
      </w:r>
      <w:r w:rsidR="00F04AA1" w:rsidRPr="001911DD">
        <w:rPr>
          <w:rFonts w:ascii="GHEA Grapalat" w:hAnsi="GHEA Grapalat"/>
        </w:rPr>
        <w:tab/>
      </w:r>
      <w:r w:rsidRPr="001911DD">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1911DD" w:rsidRDefault="000A6B75" w:rsidP="007C08A2">
      <w:pPr>
        <w:pStyle w:val="23"/>
        <w:widowControl w:val="0"/>
        <w:spacing w:line="240" w:lineRule="auto"/>
        <w:rPr>
          <w:rFonts w:ascii="GHEA Grapalat" w:hAnsi="GHEA Grapalat" w:cs="Sylfaen"/>
        </w:rPr>
      </w:pPr>
      <w:r w:rsidRPr="001911DD">
        <w:rPr>
          <w:rFonts w:ascii="GHEA Grapalat" w:hAnsi="GHEA Grapalat"/>
        </w:rPr>
        <w:t>В подобном случае:</w:t>
      </w:r>
    </w:p>
    <w:p w:rsidR="005A405F" w:rsidRPr="001911DD" w:rsidRDefault="00C366B6" w:rsidP="007C08A2">
      <w:pPr>
        <w:pStyle w:val="23"/>
        <w:widowControl w:val="0"/>
        <w:tabs>
          <w:tab w:val="left" w:pos="1134"/>
        </w:tabs>
        <w:spacing w:line="240" w:lineRule="auto"/>
        <w:ind w:firstLine="567"/>
        <w:rPr>
          <w:rFonts w:ascii="GHEA Grapalat" w:hAnsi="GHEA Grapalat"/>
        </w:rPr>
      </w:pPr>
      <w:r w:rsidRPr="001911DD">
        <w:rPr>
          <w:rFonts w:ascii="GHEA Grapalat" w:hAnsi="GHEA Grapalat"/>
        </w:rPr>
        <w:t>1</w:t>
      </w:r>
      <w:r w:rsidR="000A6B75" w:rsidRPr="001911DD">
        <w:rPr>
          <w:rFonts w:ascii="GHEA Grapalat" w:hAnsi="GHEA Grapalat"/>
        </w:rPr>
        <w:t>)</w:t>
      </w:r>
      <w:r w:rsidR="00911F57" w:rsidRPr="001911DD">
        <w:rPr>
          <w:rFonts w:ascii="GHEA Grapalat" w:hAnsi="GHEA Grapalat"/>
        </w:rPr>
        <w:tab/>
      </w:r>
      <w:r w:rsidR="000A6B75" w:rsidRPr="001911DD">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1911DD">
        <w:rPr>
          <w:rFonts w:ascii="GHEA Grapalat" w:hAnsi="GHEA Grapalat"/>
        </w:rPr>
        <w:t xml:space="preserve"> (на один и тот же лот)</w:t>
      </w:r>
      <w:r w:rsidR="000A6B75" w:rsidRPr="001911DD">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911DD" w:rsidRDefault="00C366B6" w:rsidP="007C08A2">
      <w:pPr>
        <w:pStyle w:val="23"/>
        <w:widowControl w:val="0"/>
        <w:tabs>
          <w:tab w:val="left" w:pos="1134"/>
        </w:tabs>
        <w:spacing w:line="240" w:lineRule="auto"/>
        <w:ind w:firstLine="567"/>
        <w:rPr>
          <w:rFonts w:ascii="GHEA Grapalat" w:hAnsi="GHEA Grapalat" w:cs="Sylfaen"/>
        </w:rPr>
      </w:pPr>
      <w:r w:rsidRPr="001911DD">
        <w:rPr>
          <w:rFonts w:ascii="GHEA Grapalat" w:hAnsi="GHEA Grapalat"/>
        </w:rPr>
        <w:t>2</w:t>
      </w:r>
      <w:r w:rsidR="000A6B75" w:rsidRPr="001911DD">
        <w:rPr>
          <w:rFonts w:ascii="GHEA Grapalat" w:hAnsi="GHEA Grapalat"/>
        </w:rPr>
        <w:t>)</w:t>
      </w:r>
      <w:r w:rsidR="00911F57" w:rsidRPr="001911DD">
        <w:rPr>
          <w:rFonts w:ascii="GHEA Grapalat" w:hAnsi="GHEA Grapalat"/>
        </w:rPr>
        <w:tab/>
      </w:r>
      <w:r w:rsidR="000A6B75" w:rsidRPr="001911DD">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1911DD" w:rsidRDefault="00ED2352" w:rsidP="007C08A2">
      <w:pPr>
        <w:widowControl w:val="0"/>
        <w:jc w:val="center"/>
        <w:rPr>
          <w:rFonts w:ascii="GHEA Grapalat" w:hAnsi="GHEA Grapalat" w:cs="Arial"/>
          <w:b/>
          <w:sz w:val="20"/>
          <w:szCs w:val="20"/>
        </w:rPr>
      </w:pPr>
      <w:r w:rsidRPr="001911DD">
        <w:rPr>
          <w:rFonts w:ascii="GHEA Grapalat" w:hAnsi="GHEA Grapalat"/>
          <w:b/>
          <w:sz w:val="20"/>
          <w:szCs w:val="20"/>
        </w:rPr>
        <w:t>3.</w:t>
      </w:r>
      <w:r w:rsidR="002B32D6" w:rsidRPr="001911DD">
        <w:rPr>
          <w:rFonts w:ascii="GHEA Grapalat" w:hAnsi="GHEA Grapalat"/>
          <w:b/>
          <w:sz w:val="20"/>
          <w:szCs w:val="20"/>
        </w:rPr>
        <w:t xml:space="preserve"> РАЗЪЯСНЕНИЕ ПРИГЛАШЕНИЯ </w:t>
      </w:r>
      <w:r w:rsidRPr="001911DD">
        <w:rPr>
          <w:rFonts w:ascii="GHEA Grapalat" w:hAnsi="GHEA Grapalat"/>
          <w:b/>
          <w:sz w:val="20"/>
          <w:szCs w:val="20"/>
        </w:rPr>
        <w:br/>
      </w:r>
      <w:r w:rsidR="002B32D6" w:rsidRPr="001911DD">
        <w:rPr>
          <w:rFonts w:ascii="GHEA Grapalat" w:hAnsi="GHEA Grapalat"/>
          <w:b/>
          <w:sz w:val="20"/>
          <w:szCs w:val="20"/>
        </w:rPr>
        <w:t xml:space="preserve">И ПОРЯДОК ВНЕСЕНИЯ ИЗМЕНЕНИЯ В ПРИГЛАШЕНИЕ </w:t>
      </w:r>
    </w:p>
    <w:p w:rsidR="0032548E" w:rsidRPr="001911DD" w:rsidRDefault="00096865"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3.1</w:t>
      </w:r>
      <w:r w:rsidR="000A15F9" w:rsidRPr="001911DD">
        <w:rPr>
          <w:rFonts w:ascii="GHEA Grapalat" w:hAnsi="GHEA Grapalat"/>
          <w:sz w:val="20"/>
          <w:szCs w:val="20"/>
        </w:rPr>
        <w:t>.</w:t>
      </w:r>
      <w:r w:rsidR="00ED2352" w:rsidRPr="001911DD">
        <w:rPr>
          <w:rFonts w:ascii="GHEA Grapalat" w:hAnsi="GHEA Grapalat"/>
          <w:sz w:val="20"/>
          <w:szCs w:val="20"/>
        </w:rPr>
        <w:tab/>
      </w:r>
      <w:r w:rsidRPr="001911DD">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1911DD" w:rsidRDefault="00096865" w:rsidP="007C08A2">
      <w:pPr>
        <w:widowControl w:val="0"/>
        <w:autoSpaceDE w:val="0"/>
        <w:autoSpaceDN w:val="0"/>
        <w:adjustRightInd w:val="0"/>
        <w:ind w:firstLine="567"/>
        <w:jc w:val="both"/>
        <w:rPr>
          <w:rFonts w:ascii="GHEA Grapalat" w:hAnsi="GHEA Grapalat"/>
          <w:sz w:val="20"/>
          <w:szCs w:val="20"/>
        </w:rPr>
      </w:pPr>
      <w:r w:rsidRPr="001911DD">
        <w:rPr>
          <w:rFonts w:ascii="GHEA Grapalat" w:hAnsi="GHEA Grapalat"/>
          <w:sz w:val="20"/>
          <w:szCs w:val="20"/>
        </w:rPr>
        <w:t xml:space="preserve">Участник имеет право </w:t>
      </w:r>
      <w:r w:rsidR="006735A4" w:rsidRPr="001911DD">
        <w:rPr>
          <w:rFonts w:ascii="GHEA Grapalat" w:hAnsi="GHEA Grapalat"/>
          <w:sz w:val="20"/>
          <w:szCs w:val="20"/>
        </w:rPr>
        <w:t>в письменной форме</w:t>
      </w:r>
      <w:r w:rsidRPr="001911DD">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1911DD">
        <w:rPr>
          <w:rFonts w:ascii="GHEA Grapalat" w:hAnsi="GHEA Grapalat"/>
          <w:sz w:val="20"/>
          <w:szCs w:val="20"/>
        </w:rPr>
        <w:t xml:space="preserve">в письменной форме </w:t>
      </w:r>
      <w:r w:rsidRPr="001911DD">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AA7117" w:rsidRPr="001911DD">
        <w:rPr>
          <w:rFonts w:ascii="GHEA Grapalat" w:hAnsi="GHEA Grapalat"/>
          <w:sz w:val="20"/>
          <w:szCs w:val="20"/>
        </w:rPr>
        <w:t xml:space="preserve"> </w:t>
      </w:r>
    </w:p>
    <w:p w:rsidR="00096865" w:rsidRPr="001911DD" w:rsidRDefault="00096865"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3.2.</w:t>
      </w:r>
      <w:r w:rsidR="00ED2352" w:rsidRPr="001911DD">
        <w:rPr>
          <w:rFonts w:ascii="GHEA Grapalat" w:hAnsi="GHEA Grapalat"/>
          <w:sz w:val="20"/>
          <w:szCs w:val="20"/>
        </w:rPr>
        <w:tab/>
      </w:r>
      <w:r w:rsidRPr="001911DD">
        <w:rPr>
          <w:rFonts w:ascii="GHEA Grapalat" w:hAnsi="GHEA Grapalat"/>
          <w:sz w:val="20"/>
          <w:szCs w:val="20"/>
        </w:rPr>
        <w:t>В день предоставления разъяснения объявление о запросе и о</w:t>
      </w:r>
      <w:r w:rsidR="00775FAF" w:rsidRPr="001911DD">
        <w:rPr>
          <w:rFonts w:ascii="Courier New" w:hAnsi="Courier New" w:cs="Courier New"/>
          <w:sz w:val="20"/>
          <w:szCs w:val="20"/>
          <w:lang w:val="en-US"/>
        </w:rPr>
        <w:t> </w:t>
      </w:r>
      <w:r w:rsidRPr="001911DD">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911DD">
        <w:rPr>
          <w:rFonts w:ascii="Courier New" w:hAnsi="Courier New" w:cs="Courier New"/>
          <w:sz w:val="20"/>
          <w:szCs w:val="20"/>
          <w:lang w:val="en-US"/>
        </w:rPr>
        <w:t> </w:t>
      </w:r>
      <w:r w:rsidRPr="001911DD">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911DD" w:rsidRDefault="00096865" w:rsidP="007C08A2">
      <w:pPr>
        <w:widowControl w:val="0"/>
        <w:tabs>
          <w:tab w:val="left" w:pos="1134"/>
        </w:tabs>
        <w:autoSpaceDE w:val="0"/>
        <w:autoSpaceDN w:val="0"/>
        <w:adjustRightInd w:val="0"/>
        <w:ind w:firstLine="567"/>
        <w:jc w:val="both"/>
        <w:rPr>
          <w:rFonts w:ascii="GHEA Grapalat" w:hAnsi="GHEA Grapalat"/>
          <w:sz w:val="20"/>
          <w:szCs w:val="20"/>
        </w:rPr>
      </w:pPr>
      <w:r w:rsidRPr="001911DD">
        <w:rPr>
          <w:rFonts w:ascii="GHEA Grapalat" w:hAnsi="GHEA Grapalat"/>
          <w:sz w:val="20"/>
          <w:szCs w:val="20"/>
        </w:rPr>
        <w:t>3.3</w:t>
      </w:r>
      <w:r w:rsidR="000A15F9" w:rsidRPr="001911DD">
        <w:rPr>
          <w:rFonts w:ascii="GHEA Grapalat" w:hAnsi="GHEA Grapalat"/>
          <w:sz w:val="20"/>
          <w:szCs w:val="20"/>
        </w:rPr>
        <w:t>.</w:t>
      </w:r>
      <w:r w:rsidR="00ED2352" w:rsidRPr="001911DD">
        <w:rPr>
          <w:rFonts w:ascii="GHEA Grapalat" w:hAnsi="GHEA Grapalat"/>
          <w:sz w:val="20"/>
          <w:szCs w:val="20"/>
        </w:rPr>
        <w:tab/>
      </w:r>
      <w:r w:rsidRPr="001911DD">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1911DD">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1911DD">
        <w:rPr>
          <w:rFonts w:ascii="GHEA Grapalat" w:hAnsi="GHEA Grapalat"/>
          <w:sz w:val="20"/>
          <w:szCs w:val="20"/>
        </w:rPr>
        <w:t>у</w:t>
      </w:r>
      <w:r w:rsidR="00791FE4" w:rsidRPr="001911DD">
        <w:rPr>
          <w:rFonts w:ascii="GHEA Grapalat" w:hAnsi="GHEA Grapalat"/>
          <w:sz w:val="20"/>
          <w:szCs w:val="20"/>
        </w:rPr>
        <w:t>частником товаров техническим характеристикам, предусмотренным настоящим</w:t>
      </w:r>
      <w:r w:rsidR="00791FE4" w:rsidRPr="001911DD">
        <w:rPr>
          <w:rFonts w:ascii="Sylfaen" w:hAnsi="Sylfaen"/>
          <w:sz w:val="20"/>
          <w:szCs w:val="20"/>
          <w:lang w:val="hy-AM"/>
        </w:rPr>
        <w:t xml:space="preserve"> </w:t>
      </w:r>
      <w:r w:rsidR="00791FE4" w:rsidRPr="001911DD">
        <w:rPr>
          <w:rFonts w:ascii="GHEA Grapalat" w:hAnsi="GHEA Grapalat"/>
          <w:sz w:val="20"/>
          <w:szCs w:val="20"/>
        </w:rPr>
        <w:t>приглашением</w:t>
      </w:r>
      <w:r w:rsidRPr="001911DD">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1911DD" w:rsidRDefault="00096865" w:rsidP="007C08A2">
      <w:pPr>
        <w:widowControl w:val="0"/>
        <w:tabs>
          <w:tab w:val="left" w:pos="1134"/>
        </w:tabs>
        <w:autoSpaceDE w:val="0"/>
        <w:autoSpaceDN w:val="0"/>
        <w:adjustRightInd w:val="0"/>
        <w:ind w:firstLine="567"/>
        <w:jc w:val="both"/>
        <w:rPr>
          <w:rFonts w:ascii="GHEA Grapalat" w:hAnsi="GHEA Grapalat"/>
          <w:sz w:val="20"/>
          <w:szCs w:val="20"/>
          <w:lang w:val="hy-AM"/>
        </w:rPr>
      </w:pPr>
      <w:r w:rsidRPr="001911DD">
        <w:rPr>
          <w:rFonts w:ascii="GHEA Grapalat" w:hAnsi="GHEA Grapalat"/>
          <w:sz w:val="20"/>
          <w:szCs w:val="20"/>
        </w:rPr>
        <w:t>3.4</w:t>
      </w:r>
      <w:r w:rsidR="000A15F9" w:rsidRPr="001911DD">
        <w:rPr>
          <w:rFonts w:ascii="GHEA Grapalat" w:hAnsi="GHEA Grapalat"/>
          <w:sz w:val="20"/>
          <w:szCs w:val="20"/>
        </w:rPr>
        <w:t>.</w:t>
      </w:r>
      <w:r w:rsidR="00ED2352" w:rsidRPr="001911DD">
        <w:rPr>
          <w:rFonts w:ascii="GHEA Grapalat" w:hAnsi="GHEA Grapalat"/>
          <w:sz w:val="20"/>
          <w:szCs w:val="20"/>
        </w:rPr>
        <w:tab/>
      </w:r>
      <w:r w:rsidRPr="001911DD">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1911DD">
        <w:rPr>
          <w:rFonts w:ascii="GHEA Grapalat" w:hAnsi="GHEA Grapalat"/>
          <w:sz w:val="20"/>
          <w:szCs w:val="20"/>
          <w:vertAlign w:val="superscript"/>
          <w:lang w:val="hy-AM"/>
        </w:rPr>
        <w:t>5</w:t>
      </w:r>
      <w:r w:rsidRPr="001911DD">
        <w:rPr>
          <w:rFonts w:ascii="GHEA Grapalat" w:hAnsi="GHEA Grapalat"/>
          <w:sz w:val="20"/>
          <w:szCs w:val="20"/>
        </w:rPr>
        <w:t xml:space="preserve"> </w:t>
      </w:r>
    </w:p>
    <w:p w:rsidR="002D7D70" w:rsidRPr="001911DD" w:rsidRDefault="002D7D70" w:rsidP="007C08A2">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1911DD">
        <w:rPr>
          <w:rFonts w:ascii="GHEA Grapalat" w:hAnsi="GHEA Grapalat"/>
          <w:sz w:val="20"/>
          <w:szCs w:val="20"/>
          <w:lang w:val="hy-AM"/>
        </w:rPr>
        <w:t>3.5</w:t>
      </w:r>
      <w:r w:rsidR="00F9791A" w:rsidRPr="001911DD">
        <w:rPr>
          <w:rFonts w:ascii="GHEA Grapalat" w:hAnsi="GHEA Grapalat"/>
          <w:sz w:val="20"/>
          <w:szCs w:val="20"/>
        </w:rPr>
        <w:t xml:space="preserve"> </w:t>
      </w:r>
      <w:r w:rsidR="00F9791A" w:rsidRPr="001911DD">
        <w:rPr>
          <w:rFonts w:ascii="GHEA Grapalat" w:hAnsi="GHEA Grapalat"/>
          <w:sz w:val="20"/>
          <w:szCs w:val="20"/>
          <w:lang w:val="hy-AM"/>
        </w:rPr>
        <w:t>Кажд</w:t>
      </w:r>
      <w:r w:rsidR="00F9791A" w:rsidRPr="001911DD">
        <w:rPr>
          <w:rFonts w:ascii="GHEA Grapalat" w:hAnsi="GHEA Grapalat"/>
          <w:sz w:val="20"/>
          <w:szCs w:val="20"/>
        </w:rPr>
        <w:t>ое лиц</w:t>
      </w:r>
      <w:r w:rsidR="00CA1F39" w:rsidRPr="001911DD">
        <w:rPr>
          <w:rFonts w:ascii="GHEA Grapalat" w:hAnsi="GHEA Grapalat"/>
          <w:sz w:val="20"/>
          <w:szCs w:val="20"/>
        </w:rPr>
        <w:t>о</w:t>
      </w:r>
      <w:r w:rsidR="00CA1F39" w:rsidRPr="001911DD">
        <w:rPr>
          <w:rFonts w:ascii="GHEA Grapalat" w:hAnsi="GHEA Grapalat"/>
          <w:sz w:val="20"/>
          <w:szCs w:val="20"/>
          <w:lang w:val="hy-AM"/>
        </w:rPr>
        <w:t xml:space="preserve"> без указания имени</w:t>
      </w:r>
      <w:r w:rsidR="00F9791A" w:rsidRPr="001911DD">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1911DD">
        <w:rPr>
          <w:rFonts w:ascii="GHEA Grapalat" w:hAnsi="GHEA Grapalat"/>
          <w:sz w:val="20"/>
          <w:szCs w:val="20"/>
        </w:rPr>
        <w:t xml:space="preserve">имеет право </w:t>
      </w:r>
      <w:r w:rsidR="00F9791A" w:rsidRPr="001911DD">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911DD">
        <w:rPr>
          <w:rFonts w:ascii="GHEA Grapalat" w:hAnsi="GHEA Grapalat"/>
          <w:sz w:val="20"/>
          <w:szCs w:val="20"/>
        </w:rPr>
        <w:t xml:space="preserve"> </w:t>
      </w:r>
      <w:r w:rsidR="00F9791A" w:rsidRPr="001911DD">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1911DD">
        <w:rPr>
          <w:rFonts w:ascii="GHEA Grapalat" w:hAnsi="GHEA Grapalat"/>
          <w:sz w:val="20"/>
          <w:szCs w:val="20"/>
        </w:rPr>
        <w:t>.</w:t>
      </w:r>
      <w:r w:rsidR="00F9791A" w:rsidRPr="001911DD">
        <w:rPr>
          <w:rFonts w:ascii="GHEA Grapalat" w:hAnsi="GHEA Grapalat"/>
          <w:sz w:val="20"/>
          <w:szCs w:val="20"/>
          <w:lang w:val="hy-AM"/>
        </w:rPr>
        <w:t xml:space="preserve"> </w:t>
      </w:r>
      <w:r w:rsidR="00750FFF" w:rsidRPr="001911DD">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1911DD" w:rsidRDefault="00096865" w:rsidP="007C08A2">
      <w:pPr>
        <w:widowControl w:val="0"/>
        <w:tabs>
          <w:tab w:val="left" w:pos="1134"/>
        </w:tabs>
        <w:autoSpaceDE w:val="0"/>
        <w:autoSpaceDN w:val="0"/>
        <w:adjustRightInd w:val="0"/>
        <w:ind w:firstLine="567"/>
        <w:jc w:val="both"/>
        <w:rPr>
          <w:rFonts w:ascii="GHEA Grapalat" w:hAnsi="GHEA Grapalat" w:cs="Arial Unicode"/>
          <w:sz w:val="20"/>
          <w:szCs w:val="20"/>
        </w:rPr>
      </w:pPr>
      <w:r w:rsidRPr="001911DD">
        <w:rPr>
          <w:rFonts w:ascii="GHEA Grapalat" w:hAnsi="GHEA Grapalat"/>
          <w:sz w:val="20"/>
          <w:szCs w:val="20"/>
        </w:rPr>
        <w:t>3.</w:t>
      </w:r>
      <w:r w:rsidR="00E648D1" w:rsidRPr="001911DD">
        <w:rPr>
          <w:rFonts w:ascii="GHEA Grapalat" w:hAnsi="GHEA Grapalat"/>
          <w:sz w:val="20"/>
          <w:szCs w:val="20"/>
          <w:lang w:val="hy-AM"/>
        </w:rPr>
        <w:t>6</w:t>
      </w:r>
      <w:r w:rsidR="000A15F9" w:rsidRPr="001911DD">
        <w:rPr>
          <w:rFonts w:ascii="GHEA Grapalat" w:hAnsi="GHEA Grapalat"/>
          <w:sz w:val="20"/>
          <w:szCs w:val="20"/>
        </w:rPr>
        <w:t>.</w:t>
      </w:r>
      <w:r w:rsidR="00ED2352" w:rsidRPr="001911DD">
        <w:rPr>
          <w:rFonts w:ascii="GHEA Grapalat" w:hAnsi="GHEA Grapalat"/>
          <w:sz w:val="20"/>
          <w:szCs w:val="20"/>
        </w:rPr>
        <w:tab/>
      </w:r>
      <w:r w:rsidRPr="001911DD">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911DD">
        <w:rPr>
          <w:rFonts w:ascii="Courier New" w:hAnsi="Courier New" w:cs="Courier New"/>
          <w:sz w:val="20"/>
          <w:szCs w:val="20"/>
          <w:lang w:val="en-US"/>
        </w:rPr>
        <w:t> </w:t>
      </w:r>
      <w:r w:rsidRPr="001911DD">
        <w:rPr>
          <w:rFonts w:ascii="GHEA Grapalat" w:hAnsi="GHEA Grapalat"/>
          <w:sz w:val="20"/>
          <w:szCs w:val="20"/>
        </w:rPr>
        <w:t xml:space="preserve">этих изменениях. </w:t>
      </w:r>
    </w:p>
    <w:p w:rsidR="00B051BE" w:rsidRPr="001911DD" w:rsidRDefault="00B051BE" w:rsidP="007C08A2">
      <w:pPr>
        <w:widowControl w:val="0"/>
        <w:jc w:val="center"/>
        <w:rPr>
          <w:rFonts w:ascii="GHEA Grapalat" w:hAnsi="GHEA Grapalat"/>
          <w:b/>
          <w:sz w:val="20"/>
          <w:szCs w:val="20"/>
        </w:rPr>
      </w:pPr>
    </w:p>
    <w:p w:rsidR="00096865" w:rsidRPr="001911DD" w:rsidRDefault="00955A1E" w:rsidP="007C08A2">
      <w:pPr>
        <w:widowControl w:val="0"/>
        <w:jc w:val="center"/>
        <w:rPr>
          <w:rFonts w:ascii="GHEA Grapalat" w:hAnsi="GHEA Grapalat" w:cs="Arial"/>
          <w:b/>
          <w:sz w:val="20"/>
          <w:szCs w:val="20"/>
        </w:rPr>
      </w:pPr>
      <w:r w:rsidRPr="001911DD">
        <w:rPr>
          <w:rFonts w:ascii="GHEA Grapalat" w:hAnsi="GHEA Grapalat"/>
          <w:b/>
          <w:sz w:val="20"/>
          <w:szCs w:val="20"/>
        </w:rPr>
        <w:t>4. ПОРЯДОК ПОДАЧИ ЗАЯВКИ</w:t>
      </w:r>
    </w:p>
    <w:p w:rsidR="00096865" w:rsidRPr="001911DD" w:rsidRDefault="00096865"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4.1</w:t>
      </w:r>
      <w:r w:rsidR="00A34DFE" w:rsidRPr="001911DD">
        <w:rPr>
          <w:rFonts w:ascii="GHEA Grapalat" w:hAnsi="GHEA Grapalat"/>
          <w:sz w:val="20"/>
          <w:szCs w:val="20"/>
        </w:rPr>
        <w:t>.</w:t>
      </w:r>
      <w:r w:rsidR="009C7913" w:rsidRPr="001911DD">
        <w:rPr>
          <w:rFonts w:ascii="GHEA Grapalat" w:hAnsi="GHEA Grapalat"/>
          <w:sz w:val="20"/>
          <w:szCs w:val="20"/>
        </w:rPr>
        <w:tab/>
      </w:r>
      <w:r w:rsidRPr="001911DD">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911DD" w:rsidRDefault="00096865" w:rsidP="007C08A2">
      <w:pPr>
        <w:pStyle w:val="23"/>
        <w:widowControl w:val="0"/>
        <w:spacing w:line="240" w:lineRule="auto"/>
        <w:ind w:firstLine="567"/>
        <w:rPr>
          <w:rFonts w:ascii="GHEA Grapalat" w:hAnsi="GHEA Grapalat" w:cs="Sylfaen"/>
        </w:rPr>
      </w:pPr>
      <w:r w:rsidRPr="001911DD">
        <w:rPr>
          <w:rFonts w:ascii="GHEA Grapalat" w:hAnsi="GHEA Grapalat"/>
        </w:rPr>
        <w:t>Участник может подать заявку как для каждого лота, так и для нескольких или всех лотов.</w:t>
      </w:r>
      <w:r w:rsidR="00AA7117" w:rsidRPr="001911DD">
        <w:rPr>
          <w:rFonts w:ascii="GHEA Grapalat" w:hAnsi="GHEA Grapalat"/>
        </w:rPr>
        <w:t xml:space="preserve"> </w:t>
      </w:r>
    </w:p>
    <w:p w:rsidR="00096865" w:rsidRPr="001911DD" w:rsidRDefault="000946A3" w:rsidP="007C08A2">
      <w:pPr>
        <w:pStyle w:val="23"/>
        <w:widowControl w:val="0"/>
        <w:spacing w:line="240" w:lineRule="auto"/>
        <w:ind w:firstLine="567"/>
        <w:rPr>
          <w:rFonts w:ascii="GHEA Grapalat" w:hAnsi="GHEA Grapalat" w:cs="Sylfaen"/>
        </w:rPr>
      </w:pPr>
      <w:r w:rsidRPr="001911DD">
        <w:rPr>
          <w:rFonts w:ascii="GHEA Grapalat" w:hAnsi="GHEA Grapalat"/>
        </w:rPr>
        <w:t>Заявка подается до истечения срока, установленного для этого настоящим Приглашением.</w:t>
      </w:r>
    </w:p>
    <w:p w:rsidR="00096865" w:rsidRPr="001911DD" w:rsidRDefault="000946A3" w:rsidP="007C08A2">
      <w:pPr>
        <w:pStyle w:val="23"/>
        <w:widowControl w:val="0"/>
        <w:spacing w:line="240" w:lineRule="auto"/>
        <w:ind w:firstLine="567"/>
        <w:rPr>
          <w:rFonts w:ascii="GHEA Grapalat" w:hAnsi="GHEA Grapalat"/>
        </w:rPr>
      </w:pPr>
      <w:r w:rsidRPr="001911DD">
        <w:rPr>
          <w:rFonts w:ascii="GHEA Grapalat" w:hAnsi="GHEA Grapalat"/>
        </w:rPr>
        <w:t xml:space="preserve">Порядок подготовки заявки описан в части 2 настоящего приглашения - в инструкции по подготовке заявок на </w:t>
      </w:r>
      <w:r w:rsidR="00F60345" w:rsidRPr="001911DD">
        <w:rPr>
          <w:rFonts w:ascii="GHEA Grapalat" w:hAnsi="GHEA Grapalat"/>
        </w:rPr>
        <w:t>ЗАПРОС КОТИРОВОК</w:t>
      </w:r>
      <w:r w:rsidRPr="001911DD">
        <w:rPr>
          <w:rFonts w:ascii="GHEA Grapalat" w:hAnsi="GHEA Grapalat"/>
        </w:rPr>
        <w:t>.</w:t>
      </w:r>
    </w:p>
    <w:p w:rsidR="00A80ECD" w:rsidRPr="001911DD" w:rsidRDefault="00A80ECD" w:rsidP="007C08A2">
      <w:pPr>
        <w:pStyle w:val="23"/>
        <w:widowControl w:val="0"/>
        <w:tabs>
          <w:tab w:val="left" w:pos="1134"/>
        </w:tabs>
        <w:spacing w:line="240" w:lineRule="auto"/>
        <w:ind w:firstLine="567"/>
        <w:rPr>
          <w:rFonts w:ascii="GHEA Grapalat" w:hAnsi="GHEA Grapalat" w:cs="Sylfaen"/>
        </w:rPr>
      </w:pPr>
      <w:r w:rsidRPr="001911DD">
        <w:rPr>
          <w:rFonts w:ascii="GHEA Grapalat" w:hAnsi="GHEA Grapalat"/>
        </w:rPr>
        <w:t>4.2.</w:t>
      </w:r>
      <w:r w:rsidRPr="001911DD">
        <w:rPr>
          <w:rFonts w:ascii="GHEA Grapalat" w:hAnsi="GHEA Grapalat"/>
        </w:rPr>
        <w:tab/>
        <w:t xml:space="preserve">Заявки на процедуру необходимо представить в комиссию по адресу </w:t>
      </w:r>
      <w:r w:rsidR="00331294">
        <w:rPr>
          <w:rFonts w:ascii="GHEA Grapalat" w:hAnsi="GHEA Grapalat"/>
        </w:rPr>
        <w:t xml:space="preserve"> село </w:t>
      </w:r>
      <w:r w:rsidR="000960FB" w:rsidRPr="00A82D3A">
        <w:rPr>
          <w:rFonts w:ascii="GHEA Grapalat" w:hAnsi="GHEA Grapalat"/>
          <w:b/>
        </w:rPr>
        <w:t xml:space="preserve">Республика Армения </w:t>
      </w:r>
      <w:r w:rsidR="000960FB" w:rsidRPr="00BC6582">
        <w:rPr>
          <w:rFonts w:ascii="inherit" w:hAnsi="inherit" w:cs="Courier New"/>
          <w:color w:val="202124"/>
          <w:lang w:eastAsia="en-US" w:bidi="ar-SA"/>
        </w:rPr>
        <w:t>Община Хой, село Агавнатан, ул. Шаумяна. номер 1</w:t>
      </w:r>
      <w:r w:rsidR="000960FB" w:rsidRPr="00A82D3A">
        <w:rPr>
          <w:rFonts w:ascii="GHEA Grapalat" w:hAnsi="GHEA Grapalat"/>
        </w:rPr>
        <w:t xml:space="preserve"> </w:t>
      </w:r>
      <w:r w:rsidR="000960FB" w:rsidRPr="00195AA0">
        <w:rPr>
          <w:rFonts w:ascii="GHEA Grapalat" w:hAnsi="GHEA Grapalat"/>
          <w:b/>
        </w:rPr>
        <w:t xml:space="preserve"> </w:t>
      </w:r>
      <w:r w:rsidR="00661BA4">
        <w:rPr>
          <w:rFonts w:ascii="GHEA Grapalat" w:hAnsi="GHEA Grapalat"/>
        </w:rPr>
        <w:t xml:space="preserve">, </w:t>
      </w:r>
      <w:r w:rsidRPr="001911DD">
        <w:rPr>
          <w:rFonts w:ascii="GHEA Grapalat" w:hAnsi="GHEA Grapalat"/>
        </w:rPr>
        <w:t>не позднее, чем "</w:t>
      </w:r>
      <w:r w:rsidR="00331294">
        <w:rPr>
          <w:rFonts w:ascii="GHEA Grapalat" w:hAnsi="GHEA Grapalat"/>
        </w:rPr>
        <w:t>1</w:t>
      </w:r>
      <w:r w:rsidR="000960FB">
        <w:rPr>
          <w:rFonts w:ascii="GHEA Grapalat" w:hAnsi="GHEA Grapalat"/>
        </w:rPr>
        <w:t>3</w:t>
      </w:r>
      <w:r w:rsidR="00E9642F">
        <w:rPr>
          <w:rFonts w:ascii="GHEA Grapalat" w:hAnsi="GHEA Grapalat"/>
        </w:rPr>
        <w:t>:00</w:t>
      </w:r>
      <w:r w:rsidRPr="001911DD">
        <w:rPr>
          <w:rFonts w:ascii="GHEA Grapalat" w:hAnsi="GHEA Grapalat"/>
        </w:rPr>
        <w:t xml:space="preserve">" часов </w:t>
      </w:r>
      <w:r w:rsidR="0068521E">
        <w:rPr>
          <w:rFonts w:ascii="GHEA Grapalat" w:hAnsi="GHEA Grapalat"/>
        </w:rPr>
        <w:t>0</w:t>
      </w:r>
      <w:r w:rsidR="000960FB">
        <w:rPr>
          <w:rFonts w:ascii="GHEA Grapalat" w:hAnsi="GHEA Grapalat"/>
        </w:rPr>
        <w:t>5</w:t>
      </w:r>
      <w:r w:rsidR="0068521E">
        <w:rPr>
          <w:rFonts w:ascii="GHEA Grapalat" w:hAnsi="GHEA Grapalat"/>
        </w:rPr>
        <w:t>.09</w:t>
      </w:r>
      <w:r w:rsidR="00300521" w:rsidRPr="001911DD">
        <w:rPr>
          <w:rFonts w:ascii="GHEA Grapalat" w:hAnsi="GHEA Grapalat"/>
        </w:rPr>
        <w:t>.2022 года</w:t>
      </w:r>
      <w:r w:rsidRPr="001911DD">
        <w:rPr>
          <w:rFonts w:ascii="GHEA Grapalat" w:hAnsi="GHEA Grapalat"/>
        </w:rPr>
        <w:t xml:space="preserve"> с даты опубликования в бюллетене объявления и приглашения на настоящую процедуру. </w:t>
      </w:r>
    </w:p>
    <w:p w:rsidR="00A80ECD" w:rsidRPr="001911DD" w:rsidRDefault="00A80ECD" w:rsidP="007C08A2">
      <w:pPr>
        <w:pStyle w:val="23"/>
        <w:widowControl w:val="0"/>
        <w:spacing w:line="240" w:lineRule="auto"/>
        <w:ind w:firstLine="567"/>
        <w:rPr>
          <w:rFonts w:ascii="GHEA Grapalat" w:hAnsi="GHEA Grapalat" w:cs="Sylfaen"/>
        </w:rPr>
      </w:pPr>
      <w:r w:rsidRPr="001911DD">
        <w:rPr>
          <w:rFonts w:ascii="GHEA Grapalat" w:hAnsi="GHEA Grapalat"/>
        </w:rPr>
        <w:t>Заявки на процедуру получает и в журнале регистрации заявок регистрирует секретарь комиссии "</w:t>
      </w:r>
      <w:r w:rsidR="00300521" w:rsidRPr="001911DD">
        <w:rPr>
          <w:rFonts w:ascii="GHEA Grapalat" w:hAnsi="GHEA Grapalat"/>
        </w:rPr>
        <w:t>Ани Ташчян</w:t>
      </w:r>
      <w:r w:rsidRPr="001911DD">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1911DD" w:rsidRDefault="00B67CCD" w:rsidP="007C08A2">
      <w:pPr>
        <w:pStyle w:val="23"/>
        <w:widowControl w:val="0"/>
        <w:tabs>
          <w:tab w:val="left" w:pos="1134"/>
        </w:tabs>
        <w:spacing w:line="240" w:lineRule="auto"/>
        <w:ind w:firstLine="567"/>
        <w:rPr>
          <w:rFonts w:ascii="GHEA Grapalat" w:hAnsi="GHEA Grapalat"/>
        </w:rPr>
      </w:pPr>
      <w:r w:rsidRPr="001911DD">
        <w:rPr>
          <w:rFonts w:ascii="GHEA Grapalat" w:hAnsi="GHEA Grapalat"/>
        </w:rPr>
        <w:t>4.3.</w:t>
      </w:r>
      <w:r w:rsidR="003065C4" w:rsidRPr="001911DD">
        <w:rPr>
          <w:rFonts w:ascii="GHEA Grapalat" w:hAnsi="GHEA Grapalat"/>
        </w:rPr>
        <w:tab/>
      </w:r>
      <w:r w:rsidRPr="001911DD">
        <w:rPr>
          <w:rFonts w:ascii="GHEA Grapalat" w:hAnsi="GHEA Grapalat"/>
        </w:rPr>
        <w:t>В заявке участник представляет:</w:t>
      </w:r>
    </w:p>
    <w:p w:rsidR="005F25EF" w:rsidRPr="001911DD" w:rsidRDefault="005F25EF" w:rsidP="007C08A2">
      <w:pPr>
        <w:jc w:val="both"/>
        <w:rPr>
          <w:rFonts w:ascii="GHEA Grapalat" w:hAnsi="GHEA Grapalat"/>
          <w:sz w:val="20"/>
          <w:szCs w:val="20"/>
        </w:rPr>
      </w:pPr>
      <w:r w:rsidRPr="001911DD">
        <w:rPr>
          <w:rFonts w:ascii="GHEA Grapalat" w:hAnsi="GHEA Grapalat"/>
          <w:sz w:val="20"/>
          <w:szCs w:val="20"/>
        </w:rPr>
        <w:lastRenderedPageBreak/>
        <w:t>1) утвержденное им заявление-объявление, предусмотренное пунктом 2.1 части 2 настоящего приглашения</w:t>
      </w:r>
      <w:r w:rsidR="003C5795" w:rsidRPr="001911DD">
        <w:rPr>
          <w:rFonts w:ascii="GHEA Grapalat" w:hAnsi="GHEA Grapalat"/>
          <w:sz w:val="20"/>
          <w:szCs w:val="20"/>
          <w:lang w:val="hy-AM"/>
        </w:rPr>
        <w:t xml:space="preserve"> </w:t>
      </w:r>
      <w:r w:rsidR="003C5795" w:rsidRPr="001911DD">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1911DD">
        <w:rPr>
          <w:rFonts w:ascii="GHEA Grapalat" w:hAnsi="GHEA Grapalat"/>
          <w:sz w:val="20"/>
          <w:szCs w:val="20"/>
        </w:rPr>
        <w:t>, которое включает:</w:t>
      </w:r>
    </w:p>
    <w:p w:rsidR="005F25EF" w:rsidRPr="001911DD" w:rsidRDefault="005F25EF" w:rsidP="007C08A2">
      <w:pPr>
        <w:jc w:val="both"/>
        <w:rPr>
          <w:rFonts w:ascii="GHEA Grapalat" w:hAnsi="GHEA Grapalat"/>
          <w:sz w:val="20"/>
          <w:szCs w:val="20"/>
        </w:rPr>
      </w:pPr>
      <w:r w:rsidRPr="001911DD">
        <w:rPr>
          <w:rFonts w:ascii="GHEA Grapalat" w:hAnsi="GHEA Grapalat"/>
          <w:sz w:val="20"/>
          <w:szCs w:val="20"/>
        </w:rPr>
        <w:t xml:space="preserve">   а) </w:t>
      </w:r>
      <w:r w:rsidR="003C5795" w:rsidRPr="001911DD">
        <w:rPr>
          <w:rFonts w:ascii="GHEA Grapalat" w:hAnsi="GHEA Grapalat"/>
          <w:sz w:val="20"/>
          <w:szCs w:val="20"/>
        </w:rPr>
        <w:t xml:space="preserve">подтверждение </w:t>
      </w:r>
      <w:r w:rsidRPr="001911DD">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1911DD" w:rsidRDefault="005F25EF" w:rsidP="007C08A2">
      <w:pPr>
        <w:jc w:val="both"/>
        <w:rPr>
          <w:rFonts w:ascii="GHEA Grapalat" w:hAnsi="GHEA Grapalat"/>
          <w:sz w:val="20"/>
          <w:szCs w:val="20"/>
        </w:rPr>
      </w:pPr>
      <w:r w:rsidRPr="001911DD">
        <w:rPr>
          <w:rFonts w:ascii="GHEA Grapalat" w:hAnsi="GHEA Grapalat"/>
          <w:sz w:val="20"/>
          <w:szCs w:val="20"/>
        </w:rPr>
        <w:t xml:space="preserve">   б) </w:t>
      </w:r>
      <w:r w:rsidR="003C5795" w:rsidRPr="001911DD">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911DD">
        <w:rPr>
          <w:rFonts w:ascii="GHEA Grapalat" w:hAnsi="GHEA Grapalat"/>
          <w:sz w:val="20"/>
          <w:szCs w:val="20"/>
        </w:rPr>
        <w:t xml:space="preserve"> в случае признания отобранным участником</w:t>
      </w:r>
      <w:r w:rsidR="0049623A" w:rsidRPr="001911DD">
        <w:rPr>
          <w:rFonts w:ascii="GHEA Grapalat" w:hAnsi="GHEA Grapalat"/>
          <w:sz w:val="20"/>
          <w:szCs w:val="20"/>
        </w:rPr>
        <w:t xml:space="preserve">    </w:t>
      </w:r>
    </w:p>
    <w:p w:rsidR="005F25EF" w:rsidRPr="001911DD" w:rsidRDefault="005F25EF" w:rsidP="007C08A2">
      <w:pPr>
        <w:ind w:firstLine="284"/>
        <w:jc w:val="both"/>
        <w:rPr>
          <w:rFonts w:ascii="GHEA Grapalat" w:hAnsi="GHEA Grapalat"/>
          <w:sz w:val="20"/>
          <w:szCs w:val="20"/>
        </w:rPr>
      </w:pPr>
      <w:r w:rsidRPr="001911DD">
        <w:rPr>
          <w:rFonts w:ascii="GHEA Grapalat" w:hAnsi="GHEA Grapalat"/>
          <w:sz w:val="20"/>
          <w:szCs w:val="20"/>
        </w:rPr>
        <w:t>в) объявление об отсутствии</w:t>
      </w:r>
      <w:r w:rsidR="00FD4D68" w:rsidRPr="001911DD">
        <w:rPr>
          <w:rFonts w:ascii="GHEA Grapalat" w:hAnsi="GHEA Grapalat"/>
          <w:sz w:val="20"/>
          <w:szCs w:val="20"/>
        </w:rPr>
        <w:t xml:space="preserve"> недобросовестной конкуренции,</w:t>
      </w:r>
      <w:r w:rsidRPr="001911DD">
        <w:rPr>
          <w:rFonts w:ascii="GHEA Grapalat" w:hAnsi="GHEA Grapalat"/>
          <w:sz w:val="20"/>
          <w:szCs w:val="20"/>
        </w:rPr>
        <w:t xml:space="preserve"> злоупотребления доминирующим положением и антиконкурентного соглашения в рамках настоящей процедуры</w:t>
      </w:r>
    </w:p>
    <w:p w:rsidR="005F25EF" w:rsidRPr="001911DD" w:rsidRDefault="005F25EF" w:rsidP="007C08A2">
      <w:pPr>
        <w:jc w:val="both"/>
        <w:rPr>
          <w:rFonts w:ascii="GHEA Grapalat" w:hAnsi="GHEA Grapalat"/>
          <w:sz w:val="20"/>
          <w:szCs w:val="20"/>
        </w:rPr>
      </w:pPr>
      <w:r w:rsidRPr="001911DD">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911DD" w:rsidRDefault="001361B2" w:rsidP="007C08A2">
      <w:pPr>
        <w:pStyle w:val="norm"/>
        <w:widowControl w:val="0"/>
        <w:tabs>
          <w:tab w:val="left" w:pos="1134"/>
        </w:tabs>
        <w:spacing w:line="240" w:lineRule="auto"/>
        <w:ind w:firstLine="284"/>
        <w:rPr>
          <w:rFonts w:ascii="GHEA Grapalat" w:hAnsi="GHEA Grapalat"/>
          <w:sz w:val="20"/>
        </w:rPr>
      </w:pPr>
      <w:r w:rsidRPr="001911DD">
        <w:rPr>
          <w:rFonts w:ascii="GHEA Grapalat" w:hAnsi="GHEA Grapalat"/>
          <w:sz w:val="20"/>
        </w:rPr>
        <w:t xml:space="preserve">д) </w:t>
      </w:r>
      <w:r w:rsidR="00B5181E" w:rsidRPr="001911DD">
        <w:rPr>
          <w:rFonts w:ascii="GHEA Grapalat" w:hAnsi="GHEA Grapalat"/>
          <w:sz w:val="20"/>
        </w:rPr>
        <w:t>д</w:t>
      </w:r>
      <w:r w:rsidR="00695E8D" w:rsidRPr="001911DD">
        <w:rPr>
          <w:rFonts w:ascii="GHEA Grapalat" w:hAnsi="GHEA Grapalat"/>
          <w:sz w:val="20"/>
        </w:rPr>
        <w:t>екларацию</w:t>
      </w:r>
      <w:r w:rsidR="006A7E82" w:rsidRPr="001911DD">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1911DD">
        <w:rPr>
          <w:rFonts w:ascii="GHEA Grapalat" w:hAnsi="GHEA Grapalat"/>
          <w:sz w:val="20"/>
        </w:rPr>
        <w:t xml:space="preserve">При этом, если участник объявляется отобранным участником, то предусмотренная настоящим абзацем </w:t>
      </w:r>
      <w:r w:rsidR="006A7E82" w:rsidRPr="001911DD">
        <w:rPr>
          <w:rFonts w:ascii="GHEA Grapalat" w:hAnsi="GHEA Grapalat"/>
          <w:sz w:val="20"/>
        </w:rPr>
        <w:t>деклация</w:t>
      </w:r>
      <w:r w:rsidRPr="001911DD">
        <w:rPr>
          <w:rFonts w:ascii="GHEA Grapalat" w:hAnsi="GHEA Grapalat"/>
          <w:sz w:val="20"/>
        </w:rPr>
        <w:t>, после вскрытия заявок публик</w:t>
      </w:r>
      <w:r w:rsidR="006A7E82" w:rsidRPr="001911DD">
        <w:rPr>
          <w:rFonts w:ascii="GHEA Grapalat" w:hAnsi="GHEA Grapalat"/>
          <w:sz w:val="20"/>
        </w:rPr>
        <w:t>у</w:t>
      </w:r>
      <w:r w:rsidRPr="001911DD">
        <w:rPr>
          <w:rFonts w:ascii="GHEA Grapalat" w:hAnsi="GHEA Grapalat"/>
          <w:sz w:val="20"/>
        </w:rPr>
        <w:t>ется в бюллетене вместе с объявлением о решении заключить договор;</w:t>
      </w:r>
      <w:r w:rsidR="005F25EF" w:rsidRPr="001911DD">
        <w:rPr>
          <w:rFonts w:ascii="GHEA Grapalat" w:hAnsi="GHEA Grapalat"/>
          <w:sz w:val="20"/>
        </w:rPr>
        <w:t xml:space="preserve">  </w:t>
      </w:r>
    </w:p>
    <w:p w:rsidR="00071119" w:rsidRPr="001911DD" w:rsidRDefault="00EA0D10" w:rsidP="007C08A2">
      <w:pPr>
        <w:pStyle w:val="norm"/>
        <w:widowControl w:val="0"/>
        <w:tabs>
          <w:tab w:val="left" w:pos="1134"/>
        </w:tabs>
        <w:spacing w:line="240" w:lineRule="auto"/>
        <w:ind w:firstLine="284"/>
        <w:rPr>
          <w:rFonts w:ascii="GHEA Grapalat" w:hAnsi="GHEA Grapalat"/>
          <w:sz w:val="20"/>
          <w:lang w:val="hy-AM"/>
        </w:rPr>
      </w:pPr>
      <w:r w:rsidRPr="001911DD">
        <w:rPr>
          <w:rFonts w:ascii="GHEA Grapalat" w:hAnsi="GHEA Grapalat"/>
          <w:sz w:val="20"/>
        </w:rPr>
        <w:t xml:space="preserve">  </w:t>
      </w:r>
      <w:r w:rsidR="00932115" w:rsidRPr="001911DD">
        <w:rPr>
          <w:rFonts w:ascii="GHEA Grapalat" w:hAnsi="GHEA Grapalat"/>
          <w:sz w:val="20"/>
        </w:rPr>
        <w:t>2</w:t>
      </w:r>
      <w:r w:rsidR="005F25EF" w:rsidRPr="001911DD">
        <w:rPr>
          <w:rFonts w:ascii="GHEA Grapalat" w:hAnsi="GHEA Grapalat"/>
          <w:sz w:val="20"/>
        </w:rPr>
        <w:t>) технические характеристики</w:t>
      </w:r>
      <w:r w:rsidR="00932115" w:rsidRPr="001911DD">
        <w:rPr>
          <w:rFonts w:ascii="GHEA Grapalat" w:hAnsi="GHEA Grapalat" w:cs="Sylfaen"/>
          <w:sz w:val="20"/>
        </w:rPr>
        <w:t xml:space="preserve"> предлагаемого им товара</w:t>
      </w:r>
      <w:r w:rsidR="005F25EF" w:rsidRPr="001911DD">
        <w:rPr>
          <w:rFonts w:ascii="GHEA Grapalat" w:hAnsi="GHEA Grapalat"/>
          <w:sz w:val="20"/>
        </w:rPr>
        <w:t xml:space="preserve">, а также товарный знак, </w:t>
      </w:r>
      <w:r w:rsidR="00932115" w:rsidRPr="001911DD">
        <w:rPr>
          <w:rFonts w:ascii="GHEA Grapalat" w:hAnsi="GHEA Grapalat" w:cs="Sylfaen"/>
          <w:sz w:val="20"/>
        </w:rPr>
        <w:t>фирменное наименование, марка и</w:t>
      </w:r>
      <w:r w:rsidR="00932115" w:rsidRPr="001911DD">
        <w:rPr>
          <w:rFonts w:ascii="GHEA Grapalat" w:hAnsi="GHEA Grapalat"/>
          <w:sz w:val="20"/>
        </w:rPr>
        <w:t xml:space="preserve"> </w:t>
      </w:r>
      <w:r w:rsidR="005F25EF" w:rsidRPr="001911DD">
        <w:rPr>
          <w:rFonts w:ascii="GHEA Grapalat" w:hAnsi="GHEA Grapalat"/>
          <w:sz w:val="20"/>
        </w:rPr>
        <w:t>наименование производителя, (далее — полное описание товара)</w:t>
      </w:r>
      <w:r w:rsidR="00B82520" w:rsidRPr="001911DD">
        <w:rPr>
          <w:rFonts w:ascii="GHEA Grapalat" w:hAnsi="GHEA Grapalat"/>
          <w:sz w:val="20"/>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1911DD" w:rsidDel="001B47B5">
        <w:rPr>
          <w:rFonts w:ascii="GHEA Grapalat" w:hAnsi="GHEA Grapalat"/>
          <w:sz w:val="20"/>
        </w:rPr>
        <w:t xml:space="preserve"> </w:t>
      </w:r>
      <w:r w:rsidR="00EA6AE0" w:rsidRPr="001911DD">
        <w:rPr>
          <w:rStyle w:val="af6"/>
          <w:rFonts w:ascii="GHEA Grapalat" w:hAnsi="GHEA Grapalat" w:cs="Sylfaen"/>
          <w:sz w:val="20"/>
        </w:rPr>
        <w:footnoteReference w:customMarkFollows="1" w:id="1"/>
        <w:t>7</w:t>
      </w:r>
      <w:r w:rsidR="005F25EF" w:rsidRPr="001911DD">
        <w:rPr>
          <w:rFonts w:ascii="GHEA Grapalat" w:hAnsi="GHEA Grapalat" w:cs="Sylfaen"/>
          <w:sz w:val="20"/>
        </w:rPr>
        <w:t>:</w:t>
      </w:r>
      <w:r w:rsidR="00932115" w:rsidRPr="001911DD">
        <w:rPr>
          <w:sz w:val="20"/>
        </w:rPr>
        <w:t xml:space="preserve"> </w:t>
      </w:r>
    </w:p>
    <w:p w:rsidR="00B67CCD" w:rsidRPr="001911DD" w:rsidRDefault="001C6688" w:rsidP="007C08A2">
      <w:pPr>
        <w:pStyle w:val="norm"/>
        <w:widowControl w:val="0"/>
        <w:tabs>
          <w:tab w:val="left" w:pos="1134"/>
        </w:tabs>
        <w:spacing w:line="240" w:lineRule="auto"/>
        <w:ind w:firstLine="567"/>
        <w:rPr>
          <w:rFonts w:ascii="GHEA Grapalat" w:hAnsi="GHEA Grapalat" w:cs="Sylfaen"/>
          <w:sz w:val="20"/>
        </w:rPr>
      </w:pPr>
      <w:r w:rsidRPr="001911DD">
        <w:rPr>
          <w:rFonts w:ascii="GHEA Grapalat" w:hAnsi="GHEA Grapalat"/>
          <w:sz w:val="20"/>
          <w:lang w:val="hy-AM"/>
        </w:rPr>
        <w:t>3</w:t>
      </w:r>
      <w:r w:rsidR="0047117B" w:rsidRPr="001911DD">
        <w:rPr>
          <w:rFonts w:ascii="GHEA Grapalat" w:hAnsi="GHEA Grapalat"/>
          <w:sz w:val="20"/>
        </w:rPr>
        <w:t>)</w:t>
      </w:r>
      <w:r w:rsidR="00444026" w:rsidRPr="001911DD">
        <w:rPr>
          <w:rFonts w:ascii="GHEA Grapalat" w:hAnsi="GHEA Grapalat"/>
          <w:sz w:val="20"/>
        </w:rPr>
        <w:tab/>
      </w:r>
      <w:r w:rsidR="0047117B" w:rsidRPr="001911DD">
        <w:rPr>
          <w:rFonts w:ascii="GHEA Grapalat" w:hAnsi="GHEA Grapalat"/>
          <w:sz w:val="20"/>
        </w:rPr>
        <w:t>утвержденное им ценовое предложение;</w:t>
      </w:r>
    </w:p>
    <w:p w:rsidR="006C3115" w:rsidRPr="001911DD" w:rsidRDefault="00094F5C"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4</w:t>
      </w:r>
      <w:r w:rsidR="00E326DD" w:rsidRPr="001911DD">
        <w:rPr>
          <w:rFonts w:ascii="GHEA Grapalat" w:hAnsi="GHEA Grapalat"/>
          <w:sz w:val="20"/>
          <w:szCs w:val="20"/>
        </w:rPr>
        <w:t>)</w:t>
      </w:r>
      <w:r w:rsidR="00444026" w:rsidRPr="001911DD">
        <w:rPr>
          <w:rFonts w:ascii="GHEA Grapalat" w:hAnsi="GHEA Grapalat"/>
          <w:sz w:val="20"/>
          <w:szCs w:val="20"/>
        </w:rPr>
        <w:tab/>
      </w:r>
      <w:r w:rsidR="00E326DD" w:rsidRPr="001911DD">
        <w:rPr>
          <w:rFonts w:ascii="GHEA Grapalat" w:hAnsi="GHEA Grapalat"/>
          <w:sz w:val="20"/>
          <w:szCs w:val="20"/>
        </w:rPr>
        <w:t>обеспечение заявки</w:t>
      </w:r>
      <w:r w:rsidR="0067389F" w:rsidRPr="001911DD">
        <w:rPr>
          <w:rFonts w:ascii="GHEA Grapalat" w:hAnsi="GHEA Grapalat"/>
          <w:sz w:val="20"/>
          <w:szCs w:val="20"/>
        </w:rPr>
        <w:t xml:space="preserve">- </w:t>
      </w:r>
      <w:r w:rsidR="00E326DD" w:rsidRPr="001911DD">
        <w:rPr>
          <w:rFonts w:ascii="GHEA Grapalat" w:hAnsi="GHEA Grapalat"/>
          <w:sz w:val="20"/>
          <w:szCs w:val="20"/>
        </w:rPr>
        <w:t>в форме наличных денег или банковской гарантии</w:t>
      </w:r>
      <w:r w:rsidR="00395F4A" w:rsidRPr="001911DD">
        <w:rPr>
          <w:rFonts w:ascii="GHEA Grapalat" w:hAnsi="GHEA Grapalat"/>
          <w:sz w:val="20"/>
          <w:szCs w:val="20"/>
          <w:lang w:val="hy-AM"/>
        </w:rPr>
        <w:t>.</w:t>
      </w:r>
      <w:r w:rsidR="005700F1" w:rsidRPr="001911DD">
        <w:rPr>
          <w:rStyle w:val="af6"/>
          <w:rFonts w:ascii="GHEA Grapalat" w:hAnsi="GHEA Grapalat"/>
          <w:sz w:val="20"/>
          <w:szCs w:val="20"/>
        </w:rPr>
        <w:footnoteReference w:customMarkFollows="1" w:id="2"/>
        <w:t>8</w:t>
      </w:r>
    </w:p>
    <w:p w:rsidR="000845F6" w:rsidRPr="001911DD" w:rsidRDefault="005F25EF" w:rsidP="007C08A2">
      <w:pPr>
        <w:pStyle w:val="norm"/>
        <w:widowControl w:val="0"/>
        <w:tabs>
          <w:tab w:val="left" w:pos="1134"/>
        </w:tabs>
        <w:spacing w:line="240" w:lineRule="auto"/>
        <w:ind w:firstLine="567"/>
        <w:rPr>
          <w:rFonts w:ascii="GHEA Grapalat" w:hAnsi="GHEA Grapalat" w:cs="Sylfaen"/>
          <w:sz w:val="20"/>
        </w:rPr>
      </w:pPr>
      <w:r w:rsidRPr="001911DD">
        <w:rPr>
          <w:rFonts w:ascii="GHEA Grapalat" w:hAnsi="GHEA Grapalat"/>
          <w:sz w:val="20"/>
        </w:rPr>
        <w:t>5</w:t>
      </w:r>
      <w:r w:rsidR="003E3FD0" w:rsidRPr="001911DD">
        <w:rPr>
          <w:rFonts w:ascii="GHEA Grapalat" w:hAnsi="GHEA Grapalat"/>
          <w:sz w:val="20"/>
        </w:rPr>
        <w:t>)</w:t>
      </w:r>
      <w:r w:rsidR="00333B85" w:rsidRPr="001911DD">
        <w:rPr>
          <w:rFonts w:ascii="GHEA Grapalat" w:hAnsi="GHEA Grapalat"/>
          <w:sz w:val="20"/>
        </w:rPr>
        <w:tab/>
      </w:r>
      <w:r w:rsidR="003E3FD0" w:rsidRPr="001911DD">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911DD" w:rsidRDefault="005F25EF" w:rsidP="007C08A2">
      <w:pPr>
        <w:pStyle w:val="norm"/>
        <w:widowControl w:val="0"/>
        <w:tabs>
          <w:tab w:val="left" w:pos="1134"/>
        </w:tabs>
        <w:spacing w:line="240" w:lineRule="auto"/>
        <w:ind w:firstLine="567"/>
        <w:rPr>
          <w:rFonts w:ascii="GHEA Grapalat" w:hAnsi="GHEA Grapalat"/>
          <w:sz w:val="20"/>
        </w:rPr>
      </w:pPr>
      <w:r w:rsidRPr="001911DD">
        <w:rPr>
          <w:rFonts w:ascii="GHEA Grapalat" w:hAnsi="GHEA Grapalat"/>
          <w:sz w:val="20"/>
        </w:rPr>
        <w:t>6</w:t>
      </w:r>
      <w:r w:rsidR="003E3FD0" w:rsidRPr="001911DD">
        <w:rPr>
          <w:rFonts w:ascii="GHEA Grapalat" w:hAnsi="GHEA Grapalat"/>
          <w:sz w:val="20"/>
        </w:rPr>
        <w:t>)</w:t>
      </w:r>
      <w:r w:rsidR="00333B85" w:rsidRPr="001911DD">
        <w:rPr>
          <w:rFonts w:ascii="GHEA Grapalat" w:hAnsi="GHEA Grapalat"/>
          <w:sz w:val="20"/>
        </w:rPr>
        <w:tab/>
      </w:r>
      <w:r w:rsidR="003E3FD0" w:rsidRPr="001911DD">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911DD" w:rsidRDefault="00721677" w:rsidP="007C08A2">
      <w:pPr>
        <w:jc w:val="both"/>
        <w:rPr>
          <w:rFonts w:ascii="GHEA Grapalat" w:hAnsi="GHEA Grapalat" w:cs="Sylfaen"/>
          <w:sz w:val="20"/>
          <w:szCs w:val="20"/>
        </w:rPr>
      </w:pPr>
      <w:r w:rsidRPr="001911DD">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1911DD" w:rsidRDefault="00721677" w:rsidP="007C08A2">
      <w:pPr>
        <w:jc w:val="both"/>
        <w:rPr>
          <w:rFonts w:ascii="GHEA Grapalat" w:hAnsi="GHEA Grapalat" w:cs="Sylfaen"/>
          <w:sz w:val="20"/>
          <w:szCs w:val="20"/>
        </w:rPr>
      </w:pPr>
      <w:r w:rsidRPr="001911DD">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911DD">
        <w:rPr>
          <w:rFonts w:ascii="GHEA Grapalat" w:hAnsi="GHEA Grapalat" w:cs="Sylfaen"/>
          <w:sz w:val="20"/>
          <w:szCs w:val="20"/>
        </w:rPr>
        <w:t xml:space="preserve"> (на один и тот же лот)</w:t>
      </w:r>
      <w:r w:rsidRPr="001911DD">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911DD" w:rsidRDefault="00721677" w:rsidP="007C08A2">
      <w:pPr>
        <w:pStyle w:val="norm"/>
        <w:widowControl w:val="0"/>
        <w:spacing w:line="240" w:lineRule="auto"/>
        <w:ind w:firstLine="0"/>
        <w:rPr>
          <w:rFonts w:ascii="GHEA Grapalat" w:hAnsi="GHEA Grapalat" w:cs="Sylfaen"/>
          <w:sz w:val="20"/>
        </w:rPr>
      </w:pPr>
      <w:r w:rsidRPr="001911DD">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1911DD" w:rsidRDefault="0049655D" w:rsidP="007C08A2">
      <w:pPr>
        <w:rPr>
          <w:rFonts w:ascii="GHEA Grapalat" w:hAnsi="GHEA Grapalat"/>
          <w:b/>
          <w:sz w:val="20"/>
          <w:szCs w:val="20"/>
        </w:rPr>
      </w:pPr>
    </w:p>
    <w:p w:rsidR="00A45946" w:rsidRPr="001911DD" w:rsidRDefault="00333B85" w:rsidP="007C08A2">
      <w:pPr>
        <w:widowControl w:val="0"/>
        <w:jc w:val="center"/>
        <w:rPr>
          <w:rFonts w:ascii="GHEA Grapalat" w:hAnsi="GHEA Grapalat" w:cs="Arial"/>
          <w:b/>
          <w:sz w:val="20"/>
          <w:szCs w:val="20"/>
        </w:rPr>
      </w:pPr>
      <w:r w:rsidRPr="001911DD">
        <w:rPr>
          <w:rFonts w:ascii="GHEA Grapalat" w:hAnsi="GHEA Grapalat"/>
          <w:b/>
          <w:sz w:val="20"/>
          <w:szCs w:val="20"/>
        </w:rPr>
        <w:t>5.</w:t>
      </w:r>
      <w:r w:rsidR="00C8055A" w:rsidRPr="001911DD">
        <w:rPr>
          <w:rFonts w:ascii="GHEA Grapalat" w:hAnsi="GHEA Grapalat"/>
          <w:b/>
          <w:sz w:val="20"/>
          <w:szCs w:val="20"/>
        </w:rPr>
        <w:t xml:space="preserve">ЦЕНОВОЕ ПРЕДЛОЖЕНИЕ ЗАЯВКИ </w:t>
      </w:r>
    </w:p>
    <w:p w:rsidR="00A45946" w:rsidRPr="001911DD" w:rsidRDefault="00C8055A"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5.1</w:t>
      </w:r>
      <w:r w:rsidR="00A34DFE" w:rsidRPr="001911DD">
        <w:rPr>
          <w:rFonts w:ascii="GHEA Grapalat" w:hAnsi="GHEA Grapalat"/>
          <w:sz w:val="20"/>
          <w:szCs w:val="20"/>
        </w:rPr>
        <w:t>.</w:t>
      </w:r>
      <w:r w:rsidR="00333B85" w:rsidRPr="001911DD">
        <w:rPr>
          <w:rFonts w:ascii="GHEA Grapalat" w:hAnsi="GHEA Grapalat"/>
          <w:sz w:val="20"/>
          <w:szCs w:val="20"/>
        </w:rPr>
        <w:tab/>
      </w:r>
      <w:r w:rsidRPr="001911DD">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1911DD" w:rsidRDefault="00C8055A" w:rsidP="007C08A2">
      <w:pPr>
        <w:pStyle w:val="norm"/>
        <w:widowControl w:val="0"/>
        <w:tabs>
          <w:tab w:val="left" w:pos="1134"/>
        </w:tabs>
        <w:spacing w:line="240" w:lineRule="auto"/>
        <w:ind w:firstLine="567"/>
        <w:rPr>
          <w:rFonts w:ascii="GHEA Grapalat" w:hAnsi="GHEA Grapalat" w:cs="Sylfaen"/>
          <w:sz w:val="20"/>
        </w:rPr>
      </w:pPr>
      <w:r w:rsidRPr="001911DD">
        <w:rPr>
          <w:rFonts w:ascii="GHEA Grapalat" w:hAnsi="GHEA Grapalat"/>
          <w:sz w:val="20"/>
        </w:rPr>
        <w:t>5.2.</w:t>
      </w:r>
      <w:r w:rsidR="00333B85" w:rsidRPr="001911DD">
        <w:rPr>
          <w:rFonts w:ascii="GHEA Grapalat" w:hAnsi="GHEA Grapalat"/>
          <w:sz w:val="20"/>
        </w:rPr>
        <w:tab/>
      </w:r>
      <w:r w:rsidRPr="001911DD">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1911DD">
        <w:rPr>
          <w:rFonts w:ascii="GHEA Grapalat" w:hAnsi="GHEA Grapalat"/>
          <w:sz w:val="20"/>
        </w:rPr>
        <w:t xml:space="preserve"> </w:t>
      </w:r>
      <w:r w:rsidR="00443317" w:rsidRPr="001911DD">
        <w:rPr>
          <w:rFonts w:ascii="GHEA Grapalat" w:hAnsi="GHEA Grapalat"/>
          <w:sz w:val="20"/>
        </w:rPr>
        <w:t>-</w:t>
      </w:r>
      <w:r w:rsidRPr="001911DD">
        <w:rPr>
          <w:rFonts w:ascii="GHEA Grapalat" w:hAnsi="GHEA Grapalat"/>
          <w:sz w:val="20"/>
        </w:rPr>
        <w:t xml:space="preserve"> </w:t>
      </w:r>
      <w:r w:rsidR="00443317" w:rsidRPr="001911DD">
        <w:rPr>
          <w:rFonts w:ascii="GHEA Grapalat" w:hAnsi="GHEA Grapalat"/>
          <w:sz w:val="20"/>
        </w:rPr>
        <w:t>стоимость</w:t>
      </w:r>
      <w:r w:rsidR="00F677F1" w:rsidRPr="001911DD">
        <w:rPr>
          <w:rFonts w:ascii="GHEA Grapalat" w:hAnsi="GHEA Grapalat"/>
          <w:sz w:val="20"/>
        </w:rPr>
        <w:t xml:space="preserve"> (совокупность себестоимости и прогнозируемой прибыли) </w:t>
      </w:r>
      <w:r w:rsidRPr="001911DD">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1911DD" w:rsidRDefault="00B95FE0" w:rsidP="007C08A2">
      <w:pPr>
        <w:pStyle w:val="norm"/>
        <w:widowControl w:val="0"/>
        <w:spacing w:line="240" w:lineRule="auto"/>
        <w:ind w:firstLine="567"/>
        <w:rPr>
          <w:rFonts w:ascii="GHEA Grapalat" w:hAnsi="GHEA Grapalat" w:cs="Sylfaen"/>
          <w:sz w:val="20"/>
        </w:rPr>
      </w:pPr>
      <w:r w:rsidRPr="001911DD">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1911DD" w:rsidRDefault="00B95FE0" w:rsidP="007C08A2">
      <w:pPr>
        <w:pStyle w:val="norm"/>
        <w:widowControl w:val="0"/>
        <w:tabs>
          <w:tab w:val="left" w:pos="1134"/>
        </w:tabs>
        <w:spacing w:line="240" w:lineRule="auto"/>
        <w:ind w:firstLine="567"/>
        <w:rPr>
          <w:rFonts w:ascii="GHEA Grapalat" w:hAnsi="GHEA Grapalat" w:cs="Sylfaen"/>
          <w:sz w:val="20"/>
        </w:rPr>
      </w:pPr>
      <w:r w:rsidRPr="001911DD">
        <w:rPr>
          <w:rFonts w:ascii="GHEA Grapalat" w:hAnsi="GHEA Grapalat"/>
          <w:sz w:val="20"/>
        </w:rPr>
        <w:lastRenderedPageBreak/>
        <w:t>а.</w:t>
      </w:r>
      <w:r w:rsidR="00333B85" w:rsidRPr="001911DD">
        <w:rPr>
          <w:rFonts w:ascii="GHEA Grapalat" w:hAnsi="GHEA Grapalat"/>
          <w:sz w:val="20"/>
        </w:rPr>
        <w:tab/>
      </w:r>
      <w:r w:rsidRPr="001911DD">
        <w:rPr>
          <w:rFonts w:ascii="GHEA Grapalat" w:hAnsi="GHEA Grapalat"/>
          <w:sz w:val="20"/>
        </w:rPr>
        <w:t>графы "стоимость</w:t>
      </w:r>
      <w:r w:rsidR="00DF3688" w:rsidRPr="001911DD">
        <w:rPr>
          <w:rFonts w:ascii="GHEA Grapalat" w:hAnsi="GHEA Grapalat"/>
          <w:sz w:val="20"/>
        </w:rPr>
        <w:t>"</w:t>
      </w:r>
      <w:r w:rsidR="00F677F1" w:rsidRPr="001911DD">
        <w:rPr>
          <w:rFonts w:ascii="GHEA Grapalat" w:hAnsi="GHEA Grapalat"/>
          <w:sz w:val="20"/>
        </w:rPr>
        <w:t xml:space="preserve"> </w:t>
      </w:r>
      <w:r w:rsidRPr="001911DD">
        <w:rPr>
          <w:rFonts w:ascii="GHEA Grapalat" w:hAnsi="GHEA Grapalat"/>
          <w:sz w:val="20"/>
        </w:rPr>
        <w:t xml:space="preserve">и "налог на добавленную стоимость" </w:t>
      </w:r>
      <w:r w:rsidR="00F677F1" w:rsidRPr="001911DD">
        <w:rPr>
          <w:rFonts w:ascii="GHEA Grapalat" w:hAnsi="GHEA Grapalat"/>
          <w:sz w:val="20"/>
        </w:rPr>
        <w:t xml:space="preserve">ценового предложения </w:t>
      </w:r>
      <w:r w:rsidRPr="001911DD">
        <w:rPr>
          <w:rFonts w:ascii="GHEA Grapalat" w:hAnsi="GHEA Grapalat"/>
          <w:sz w:val="20"/>
        </w:rPr>
        <w:t>заполнены только цифрами, а графа "общая цена" — и прописью, и цифрами или только прописью.</w:t>
      </w:r>
    </w:p>
    <w:p w:rsidR="00B95FE0" w:rsidRPr="001911DD" w:rsidRDefault="00B95FE0" w:rsidP="007C08A2">
      <w:pPr>
        <w:pStyle w:val="norm"/>
        <w:widowControl w:val="0"/>
        <w:tabs>
          <w:tab w:val="left" w:pos="1134"/>
        </w:tabs>
        <w:spacing w:line="240" w:lineRule="auto"/>
        <w:ind w:firstLine="567"/>
        <w:rPr>
          <w:rFonts w:ascii="GHEA Grapalat" w:hAnsi="GHEA Grapalat" w:cs="Sylfaen"/>
          <w:sz w:val="20"/>
        </w:rPr>
      </w:pPr>
      <w:r w:rsidRPr="001911DD">
        <w:rPr>
          <w:rFonts w:ascii="GHEA Grapalat" w:hAnsi="GHEA Grapalat"/>
          <w:sz w:val="20"/>
        </w:rPr>
        <w:t>б.</w:t>
      </w:r>
      <w:r w:rsidR="00333B85" w:rsidRPr="001911DD">
        <w:rPr>
          <w:rFonts w:ascii="GHEA Grapalat" w:hAnsi="GHEA Grapalat"/>
          <w:sz w:val="20"/>
        </w:rPr>
        <w:tab/>
      </w:r>
      <w:r w:rsidRPr="001911DD">
        <w:rPr>
          <w:rFonts w:ascii="GHEA Grapalat" w:hAnsi="GHEA Grapalat"/>
          <w:sz w:val="20"/>
        </w:rPr>
        <w:t xml:space="preserve">между суммами, указанными прописью или цифрами в графах </w:t>
      </w:r>
      <w:r w:rsidR="00A60D60" w:rsidRPr="001911DD">
        <w:rPr>
          <w:rFonts w:ascii="GHEA Grapalat" w:hAnsi="GHEA Grapalat"/>
          <w:sz w:val="20"/>
        </w:rPr>
        <w:t>"стоимость"</w:t>
      </w:r>
      <w:r w:rsidR="00A207C9" w:rsidRPr="001911DD">
        <w:rPr>
          <w:rFonts w:ascii="GHEA Grapalat" w:hAnsi="GHEA Grapalat"/>
          <w:sz w:val="20"/>
        </w:rPr>
        <w:t xml:space="preserve"> </w:t>
      </w:r>
      <w:r w:rsidRPr="001911DD">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1911DD" w:rsidRDefault="00B95FE0" w:rsidP="007C08A2">
      <w:pPr>
        <w:pStyle w:val="norm"/>
        <w:widowControl w:val="0"/>
        <w:tabs>
          <w:tab w:val="left" w:pos="1134"/>
        </w:tabs>
        <w:spacing w:line="240" w:lineRule="auto"/>
        <w:ind w:firstLine="567"/>
        <w:rPr>
          <w:rFonts w:ascii="GHEA Grapalat" w:hAnsi="GHEA Grapalat"/>
          <w:sz w:val="20"/>
        </w:rPr>
      </w:pPr>
      <w:r w:rsidRPr="001911DD">
        <w:rPr>
          <w:rFonts w:ascii="GHEA Grapalat" w:hAnsi="GHEA Grapalat"/>
          <w:sz w:val="20"/>
        </w:rPr>
        <w:t>в.</w:t>
      </w:r>
      <w:r w:rsidR="00333B85" w:rsidRPr="001911DD">
        <w:rPr>
          <w:rFonts w:ascii="GHEA Grapalat" w:hAnsi="GHEA Grapalat"/>
          <w:sz w:val="20"/>
        </w:rPr>
        <w:tab/>
      </w:r>
      <w:r w:rsidRPr="001911DD">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rsidR="00B9778A" w:rsidRPr="001911DD" w:rsidRDefault="00B9778A" w:rsidP="007C08A2">
      <w:pPr>
        <w:pStyle w:val="norm"/>
        <w:widowControl w:val="0"/>
        <w:tabs>
          <w:tab w:val="left" w:pos="1134"/>
        </w:tabs>
        <w:spacing w:line="240" w:lineRule="auto"/>
        <w:ind w:firstLine="567"/>
        <w:rPr>
          <w:rFonts w:ascii="GHEA Grapalat" w:hAnsi="GHEA Grapalat"/>
          <w:sz w:val="20"/>
        </w:rPr>
      </w:pPr>
      <w:r w:rsidRPr="001911DD">
        <w:rPr>
          <w:rFonts w:ascii="GHEA Grapalat" w:hAnsi="GHEA Grapalat"/>
          <w:sz w:val="20"/>
        </w:rPr>
        <w:t>г.</w:t>
      </w:r>
      <w:r w:rsidRPr="001911DD">
        <w:rPr>
          <w:sz w:val="20"/>
        </w:rPr>
        <w:t xml:space="preserve"> </w:t>
      </w:r>
      <w:r w:rsidRPr="001911DD">
        <w:rPr>
          <w:rFonts w:ascii="GHEA Grapalat" w:hAnsi="GHEA Grapalat"/>
          <w:sz w:val="20"/>
        </w:rPr>
        <w:t>стоимость, налог на добавленную стоимость и общая сумма</w:t>
      </w:r>
      <w:r w:rsidR="00910938" w:rsidRPr="001911DD">
        <w:rPr>
          <w:rFonts w:ascii="GHEA Grapalat" w:hAnsi="GHEA Grapalat"/>
          <w:sz w:val="20"/>
        </w:rPr>
        <w:t xml:space="preserve"> ценового предложения</w:t>
      </w:r>
      <w:r w:rsidRPr="001911DD">
        <w:rPr>
          <w:rFonts w:ascii="GHEA Grapalat" w:hAnsi="GHEA Grapalat"/>
          <w:sz w:val="20"/>
        </w:rPr>
        <w:t xml:space="preserve">, указанные в графах </w:t>
      </w:r>
      <w:r w:rsidR="00207490" w:rsidRPr="001911DD">
        <w:rPr>
          <w:rFonts w:ascii="GHEA Grapalat" w:hAnsi="GHEA Grapalat"/>
          <w:sz w:val="20"/>
        </w:rPr>
        <w:t>прописью</w:t>
      </w:r>
      <w:r w:rsidRPr="001911DD">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1911DD">
        <w:rPr>
          <w:rFonts w:ascii="GHEA Grapalat" w:hAnsi="GHEA Grapalat"/>
          <w:sz w:val="20"/>
        </w:rPr>
        <w:t xml:space="preserve">, </w:t>
      </w:r>
    </w:p>
    <w:p w:rsidR="00AE1E38" w:rsidRPr="001911DD" w:rsidRDefault="00A14685" w:rsidP="007C08A2">
      <w:pPr>
        <w:pStyle w:val="norm"/>
        <w:widowControl w:val="0"/>
        <w:tabs>
          <w:tab w:val="left" w:pos="1134"/>
        </w:tabs>
        <w:spacing w:line="240" w:lineRule="auto"/>
        <w:ind w:firstLine="567"/>
        <w:rPr>
          <w:rFonts w:ascii="GHEA Grapalat" w:hAnsi="GHEA Grapalat"/>
          <w:sz w:val="20"/>
        </w:rPr>
      </w:pPr>
      <w:r w:rsidRPr="001911DD">
        <w:rPr>
          <w:rFonts w:ascii="GHEA Grapalat" w:hAnsi="GHEA Grapalat"/>
          <w:sz w:val="20"/>
        </w:rPr>
        <w:t>д.</w:t>
      </w:r>
      <w:r w:rsidRPr="001911DD">
        <w:rPr>
          <w:sz w:val="20"/>
        </w:rPr>
        <w:t xml:space="preserve"> </w:t>
      </w:r>
      <w:r w:rsidRPr="001911DD">
        <w:rPr>
          <w:rFonts w:ascii="GHEA Grapalat" w:hAnsi="GHEA Grapalat"/>
          <w:sz w:val="20"/>
        </w:rPr>
        <w:t xml:space="preserve">в графах стоимость и налог на добавленную стоимость </w:t>
      </w:r>
      <w:r w:rsidR="008730A8" w:rsidRPr="001911DD">
        <w:rPr>
          <w:rFonts w:ascii="GHEA Grapalat" w:hAnsi="GHEA Grapalat"/>
          <w:sz w:val="20"/>
        </w:rPr>
        <w:t xml:space="preserve">ценового предложения </w:t>
      </w:r>
      <w:r w:rsidRPr="001911DD">
        <w:rPr>
          <w:rFonts w:ascii="GHEA Grapalat" w:hAnsi="GHEA Grapalat"/>
          <w:sz w:val="20"/>
        </w:rPr>
        <w:t xml:space="preserve">суммы заполнены как цифрами, так и </w:t>
      </w:r>
      <w:r w:rsidR="008730A8" w:rsidRPr="001911DD">
        <w:rPr>
          <w:rFonts w:ascii="GHEA Grapalat" w:hAnsi="GHEA Grapalat"/>
          <w:sz w:val="20"/>
        </w:rPr>
        <w:t>прописью</w:t>
      </w:r>
      <w:r w:rsidRPr="001911DD">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911DD">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1911DD">
        <w:rPr>
          <w:rFonts w:ascii="GHEA Grapalat" w:hAnsi="GHEA Grapalat"/>
          <w:sz w:val="20"/>
        </w:rPr>
        <w:t xml:space="preserve"> </w:t>
      </w:r>
      <w:r w:rsidR="00AE1E38" w:rsidRPr="001911DD">
        <w:rPr>
          <w:rFonts w:ascii="GHEA Grapalat" w:hAnsi="GHEA Grapalat"/>
          <w:sz w:val="20"/>
        </w:rPr>
        <w:t>и "налог на добавленную стоимость".</w:t>
      </w:r>
    </w:p>
    <w:p w:rsidR="0048059F" w:rsidRPr="001911DD" w:rsidRDefault="0048059F" w:rsidP="007C08A2">
      <w:pPr>
        <w:pStyle w:val="norm"/>
        <w:widowControl w:val="0"/>
        <w:tabs>
          <w:tab w:val="left" w:pos="1134"/>
        </w:tabs>
        <w:spacing w:line="240" w:lineRule="auto"/>
        <w:ind w:firstLine="567"/>
        <w:rPr>
          <w:rFonts w:ascii="GHEA Grapalat" w:hAnsi="GHEA Grapalat" w:cs="Sylfaen"/>
          <w:sz w:val="20"/>
        </w:rPr>
      </w:pPr>
      <w:r w:rsidRPr="001911DD">
        <w:rPr>
          <w:rFonts w:ascii="GHEA Grapalat" w:hAnsi="GHEA Grapalat"/>
          <w:sz w:val="20"/>
        </w:rPr>
        <w:t>е.</w:t>
      </w:r>
      <w:r w:rsidRPr="001911DD">
        <w:rPr>
          <w:sz w:val="20"/>
        </w:rPr>
        <w:t xml:space="preserve"> </w:t>
      </w:r>
      <w:r w:rsidRPr="001911DD">
        <w:rPr>
          <w:rFonts w:ascii="GHEA Grapalat" w:hAnsi="GHEA Grapalat"/>
          <w:sz w:val="20"/>
        </w:rPr>
        <w:t>в суммах, заполненных буквами в графах ценового пред</w:t>
      </w:r>
      <w:r w:rsidR="00413595" w:rsidRPr="001911DD">
        <w:rPr>
          <w:rFonts w:ascii="GHEA Grapalat" w:hAnsi="GHEA Grapalat"/>
          <w:sz w:val="20"/>
        </w:rPr>
        <w:t>ложения, лумы указаны в цифрах.</w:t>
      </w:r>
    </w:p>
    <w:p w:rsidR="00A45946" w:rsidRPr="001911DD" w:rsidRDefault="00C8055A" w:rsidP="007C08A2">
      <w:pPr>
        <w:pStyle w:val="norm"/>
        <w:widowControl w:val="0"/>
        <w:tabs>
          <w:tab w:val="left" w:pos="1134"/>
        </w:tabs>
        <w:spacing w:line="240" w:lineRule="auto"/>
        <w:ind w:firstLine="567"/>
        <w:rPr>
          <w:rFonts w:ascii="GHEA Grapalat" w:hAnsi="GHEA Grapalat"/>
          <w:sz w:val="20"/>
        </w:rPr>
      </w:pPr>
      <w:r w:rsidRPr="001911DD">
        <w:rPr>
          <w:rFonts w:ascii="GHEA Grapalat" w:hAnsi="GHEA Grapalat"/>
          <w:sz w:val="20"/>
        </w:rPr>
        <w:t>5.3</w:t>
      </w:r>
      <w:r w:rsidR="00A34DFE" w:rsidRPr="001911DD">
        <w:rPr>
          <w:rFonts w:ascii="GHEA Grapalat" w:hAnsi="GHEA Grapalat"/>
          <w:sz w:val="20"/>
        </w:rPr>
        <w:t>.</w:t>
      </w:r>
      <w:r w:rsidR="00333B85" w:rsidRPr="001911DD">
        <w:rPr>
          <w:rFonts w:ascii="GHEA Grapalat" w:hAnsi="GHEA Grapalat"/>
          <w:sz w:val="20"/>
        </w:rPr>
        <w:tab/>
      </w:r>
      <w:r w:rsidRPr="001911DD">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1911DD" w:rsidRDefault="00096865" w:rsidP="007C08A2">
      <w:pPr>
        <w:pStyle w:val="23"/>
        <w:widowControl w:val="0"/>
        <w:spacing w:line="240" w:lineRule="auto"/>
        <w:ind w:firstLine="567"/>
        <w:rPr>
          <w:rFonts w:ascii="GHEA Grapalat" w:hAnsi="GHEA Grapalat"/>
        </w:rPr>
      </w:pPr>
    </w:p>
    <w:p w:rsidR="00096865" w:rsidRPr="001911DD" w:rsidRDefault="00220C7C" w:rsidP="007C08A2">
      <w:pPr>
        <w:widowControl w:val="0"/>
        <w:ind w:left="567" w:right="565"/>
        <w:jc w:val="center"/>
        <w:rPr>
          <w:rFonts w:ascii="GHEA Grapalat" w:hAnsi="GHEA Grapalat"/>
          <w:b/>
          <w:sz w:val="20"/>
          <w:szCs w:val="20"/>
        </w:rPr>
      </w:pPr>
      <w:r w:rsidRPr="001911DD">
        <w:rPr>
          <w:rFonts w:ascii="GHEA Grapalat" w:hAnsi="GHEA Grapalat"/>
          <w:b/>
          <w:sz w:val="20"/>
          <w:szCs w:val="20"/>
        </w:rPr>
        <w:t xml:space="preserve">6. СРОК ДЕЙСТВИЯ ЗАЯВКИ, </w:t>
      </w:r>
      <w:r w:rsidR="00294F67" w:rsidRPr="001911DD">
        <w:rPr>
          <w:rFonts w:ascii="GHEA Grapalat" w:hAnsi="GHEA Grapalat"/>
          <w:b/>
          <w:sz w:val="20"/>
          <w:szCs w:val="20"/>
        </w:rPr>
        <w:br/>
      </w:r>
      <w:r w:rsidRPr="001911DD">
        <w:rPr>
          <w:rFonts w:ascii="GHEA Grapalat" w:hAnsi="GHEA Grapalat"/>
          <w:b/>
          <w:sz w:val="20"/>
          <w:szCs w:val="20"/>
        </w:rPr>
        <w:t>ПОРЯДОК ВНЕСЕНИЯ ИЗМЕНЕНИЙ В ЗАЯВКИ</w:t>
      </w:r>
      <w:r w:rsidR="002626F7" w:rsidRPr="001911DD">
        <w:rPr>
          <w:rFonts w:ascii="GHEA Grapalat" w:hAnsi="GHEA Grapalat"/>
          <w:b/>
          <w:sz w:val="20"/>
          <w:szCs w:val="20"/>
        </w:rPr>
        <w:t xml:space="preserve"> </w:t>
      </w:r>
      <w:r w:rsidR="00955A1E" w:rsidRPr="001911DD">
        <w:rPr>
          <w:rFonts w:ascii="GHEA Grapalat" w:hAnsi="GHEA Grapalat"/>
          <w:b/>
          <w:sz w:val="20"/>
          <w:szCs w:val="20"/>
        </w:rPr>
        <w:t>И ИХ ОТЗЫВА</w:t>
      </w:r>
    </w:p>
    <w:p w:rsidR="00096865" w:rsidRPr="001911DD" w:rsidRDefault="00220C7C" w:rsidP="007C08A2">
      <w:pPr>
        <w:pStyle w:val="a3"/>
        <w:widowControl w:val="0"/>
        <w:tabs>
          <w:tab w:val="left" w:pos="1134"/>
        </w:tabs>
        <w:spacing w:line="240" w:lineRule="auto"/>
        <w:ind w:firstLine="567"/>
        <w:rPr>
          <w:rFonts w:ascii="GHEA Grapalat" w:hAnsi="GHEA Grapalat"/>
          <w:i w:val="0"/>
        </w:rPr>
      </w:pPr>
      <w:r w:rsidRPr="001911DD">
        <w:rPr>
          <w:rFonts w:ascii="GHEA Grapalat" w:hAnsi="GHEA Grapalat"/>
          <w:i w:val="0"/>
        </w:rPr>
        <w:t>6.1</w:t>
      </w:r>
      <w:r w:rsidR="00A34DFE" w:rsidRPr="001911DD">
        <w:rPr>
          <w:rFonts w:ascii="GHEA Grapalat" w:hAnsi="GHEA Grapalat"/>
          <w:i w:val="0"/>
        </w:rPr>
        <w:t>.</w:t>
      </w:r>
      <w:r w:rsidR="00294F67" w:rsidRPr="001911DD">
        <w:rPr>
          <w:rFonts w:ascii="GHEA Grapalat" w:hAnsi="GHEA Grapalat"/>
          <w:i w:val="0"/>
        </w:rPr>
        <w:tab/>
      </w:r>
      <w:r w:rsidRPr="001911DD">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1911DD" w:rsidRDefault="00220C7C" w:rsidP="007C08A2">
      <w:pPr>
        <w:pStyle w:val="a3"/>
        <w:widowControl w:val="0"/>
        <w:tabs>
          <w:tab w:val="left" w:pos="1134"/>
        </w:tabs>
        <w:spacing w:line="240" w:lineRule="auto"/>
        <w:ind w:firstLine="567"/>
        <w:rPr>
          <w:rFonts w:ascii="GHEA Grapalat" w:hAnsi="GHEA Grapalat" w:cs="Sylfaen"/>
          <w:i w:val="0"/>
        </w:rPr>
      </w:pPr>
      <w:r w:rsidRPr="001911DD">
        <w:rPr>
          <w:rFonts w:ascii="GHEA Grapalat" w:hAnsi="GHEA Grapalat"/>
          <w:i w:val="0"/>
        </w:rPr>
        <w:t>6.2</w:t>
      </w:r>
      <w:r w:rsidR="00A34DFE" w:rsidRPr="001911DD">
        <w:rPr>
          <w:rFonts w:ascii="GHEA Grapalat" w:hAnsi="GHEA Grapalat"/>
          <w:i w:val="0"/>
        </w:rPr>
        <w:t>.</w:t>
      </w:r>
      <w:r w:rsidR="008E6E51" w:rsidRPr="001911DD">
        <w:rPr>
          <w:rFonts w:ascii="GHEA Grapalat" w:hAnsi="GHEA Grapalat"/>
          <w:i w:val="0"/>
        </w:rPr>
        <w:tab/>
      </w:r>
      <w:r w:rsidRPr="001911DD">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1911DD" w:rsidRDefault="00FA0E41" w:rsidP="007C08A2">
      <w:pPr>
        <w:widowControl w:val="0"/>
        <w:ind w:firstLine="567"/>
        <w:jc w:val="center"/>
        <w:rPr>
          <w:rFonts w:ascii="GHEA Grapalat" w:hAnsi="GHEA Grapalat"/>
          <w:b/>
          <w:sz w:val="20"/>
          <w:szCs w:val="20"/>
        </w:rPr>
      </w:pPr>
    </w:p>
    <w:p w:rsidR="00FA0EEA" w:rsidRPr="001911DD" w:rsidRDefault="00FA0EEA" w:rsidP="007C08A2">
      <w:pPr>
        <w:widowControl w:val="0"/>
        <w:tabs>
          <w:tab w:val="left" w:pos="1134"/>
        </w:tabs>
        <w:ind w:firstLine="567"/>
        <w:jc w:val="both"/>
        <w:rPr>
          <w:rFonts w:ascii="GHEA Grapalat" w:hAnsi="GHEA Grapalat" w:cs="Sylfaen"/>
          <w:sz w:val="20"/>
          <w:szCs w:val="20"/>
        </w:rPr>
      </w:pPr>
    </w:p>
    <w:p w:rsidR="00CC0E15" w:rsidRPr="001911DD" w:rsidRDefault="00CC0E15" w:rsidP="007C08A2">
      <w:pPr>
        <w:widowControl w:val="0"/>
        <w:tabs>
          <w:tab w:val="left" w:pos="1134"/>
        </w:tabs>
        <w:ind w:firstLine="567"/>
        <w:jc w:val="both"/>
        <w:rPr>
          <w:rFonts w:ascii="GHEA Grapalat" w:hAnsi="GHEA Grapalat" w:cs="Sylfaen"/>
          <w:sz w:val="20"/>
          <w:szCs w:val="20"/>
        </w:rPr>
      </w:pPr>
    </w:p>
    <w:p w:rsidR="002626F7" w:rsidRPr="001911DD" w:rsidRDefault="002626F7" w:rsidP="007C08A2">
      <w:pPr>
        <w:rPr>
          <w:rFonts w:ascii="GHEA Grapalat" w:hAnsi="GHEA Grapalat" w:cs="Sylfaen"/>
          <w:sz w:val="20"/>
          <w:szCs w:val="20"/>
        </w:rPr>
      </w:pPr>
    </w:p>
    <w:p w:rsidR="00096865" w:rsidRPr="001911DD" w:rsidRDefault="00E70FC4" w:rsidP="007C08A2">
      <w:pPr>
        <w:widowControl w:val="0"/>
        <w:jc w:val="center"/>
        <w:rPr>
          <w:rFonts w:ascii="GHEA Grapalat" w:hAnsi="GHEA Grapalat"/>
          <w:b/>
          <w:sz w:val="20"/>
          <w:szCs w:val="20"/>
        </w:rPr>
      </w:pPr>
      <w:r w:rsidRPr="001911DD">
        <w:rPr>
          <w:rFonts w:ascii="GHEA Grapalat" w:hAnsi="GHEA Grapalat"/>
          <w:b/>
          <w:sz w:val="20"/>
          <w:szCs w:val="20"/>
        </w:rPr>
        <w:t xml:space="preserve">8.ВСКРЫТИЕ, ОЦЕНКА ЗАЯВОК И </w:t>
      </w:r>
      <w:r w:rsidR="008E3C53" w:rsidRPr="001911DD">
        <w:rPr>
          <w:rFonts w:ascii="GHEA Grapalat" w:hAnsi="GHEA Grapalat"/>
          <w:b/>
          <w:sz w:val="20"/>
          <w:szCs w:val="20"/>
        </w:rPr>
        <w:br/>
      </w:r>
      <w:r w:rsidR="00807178" w:rsidRPr="001911DD">
        <w:rPr>
          <w:rFonts w:ascii="GHEA Grapalat" w:hAnsi="GHEA Grapalat"/>
          <w:b/>
          <w:sz w:val="20"/>
          <w:szCs w:val="20"/>
        </w:rPr>
        <w:t xml:space="preserve">ПОДВЕДЕНИЕ ИТОГОВ </w:t>
      </w:r>
    </w:p>
    <w:p w:rsidR="00096865" w:rsidRPr="001911DD" w:rsidRDefault="00FD2748" w:rsidP="007C08A2">
      <w:pPr>
        <w:pStyle w:val="23"/>
        <w:widowControl w:val="0"/>
        <w:tabs>
          <w:tab w:val="left" w:pos="1134"/>
        </w:tabs>
        <w:spacing w:line="240" w:lineRule="auto"/>
        <w:ind w:firstLine="567"/>
        <w:rPr>
          <w:rFonts w:ascii="GHEA Grapalat" w:hAnsi="GHEA Grapalat" w:cs="Tahoma"/>
        </w:rPr>
      </w:pPr>
      <w:r w:rsidRPr="001911DD">
        <w:rPr>
          <w:rFonts w:ascii="GHEA Grapalat" w:hAnsi="GHEA Grapalat"/>
        </w:rPr>
        <w:t>8.1</w:t>
      </w:r>
      <w:r w:rsidR="00D07367" w:rsidRPr="001911DD">
        <w:rPr>
          <w:rFonts w:ascii="GHEA Grapalat" w:hAnsi="GHEA Grapalat"/>
        </w:rPr>
        <w:t>.</w:t>
      </w:r>
      <w:r w:rsidR="00D07367" w:rsidRPr="001911DD">
        <w:rPr>
          <w:rFonts w:ascii="GHEA Grapalat" w:hAnsi="GHEA Grapalat"/>
        </w:rPr>
        <w:tab/>
      </w:r>
      <w:r w:rsidRPr="001911DD">
        <w:rPr>
          <w:rFonts w:ascii="GHEA Grapalat" w:hAnsi="GHEA Grapalat"/>
        </w:rPr>
        <w:t xml:space="preserve">Вскрытие заявок произойдет </w:t>
      </w:r>
      <w:r w:rsidR="00300521" w:rsidRPr="001911DD">
        <w:rPr>
          <w:rFonts w:ascii="GHEA Grapalat" w:hAnsi="GHEA Grapalat"/>
        </w:rPr>
        <w:t>в</w:t>
      </w:r>
      <w:r w:rsidRPr="001911DD">
        <w:rPr>
          <w:rFonts w:ascii="GHEA Grapalat" w:hAnsi="GHEA Grapalat"/>
        </w:rPr>
        <w:t xml:space="preserve"> </w:t>
      </w:r>
      <w:r w:rsidR="00300521" w:rsidRPr="001911DD">
        <w:rPr>
          <w:rFonts w:ascii="GHEA Grapalat" w:hAnsi="GHEA Grapalat"/>
        </w:rPr>
        <w:t>"</w:t>
      </w:r>
      <w:r w:rsidR="008F6333">
        <w:rPr>
          <w:rFonts w:ascii="GHEA Grapalat" w:hAnsi="GHEA Grapalat"/>
        </w:rPr>
        <w:t>12</w:t>
      </w:r>
      <w:r w:rsidR="00E9642F">
        <w:rPr>
          <w:rFonts w:ascii="GHEA Grapalat" w:hAnsi="GHEA Grapalat"/>
        </w:rPr>
        <w:t>:00</w:t>
      </w:r>
      <w:r w:rsidR="00A70AF6">
        <w:rPr>
          <w:rFonts w:ascii="GHEA Grapalat" w:hAnsi="GHEA Grapalat"/>
        </w:rPr>
        <w:t xml:space="preserve">" </w:t>
      </w:r>
      <w:r w:rsidR="00AE4B4E" w:rsidRPr="004F2A2C">
        <w:rPr>
          <w:rFonts w:ascii="GHEA Grapalat" w:hAnsi="GHEA Grapalat"/>
        </w:rPr>
        <w:t>0</w:t>
      </w:r>
      <w:r w:rsidR="008F6333">
        <w:rPr>
          <w:rFonts w:ascii="GHEA Grapalat" w:hAnsi="GHEA Grapalat"/>
        </w:rPr>
        <w:t>2.09</w:t>
      </w:r>
      <w:r w:rsidR="00E9642F">
        <w:rPr>
          <w:rFonts w:ascii="GHEA Grapalat" w:hAnsi="GHEA Grapalat"/>
        </w:rPr>
        <w:t>.2022г</w:t>
      </w:r>
      <w:r w:rsidR="00300521" w:rsidRPr="001911DD">
        <w:rPr>
          <w:rFonts w:ascii="GHEA Grapalat" w:hAnsi="GHEA Grapalat"/>
        </w:rPr>
        <w:t>.</w:t>
      </w:r>
      <w:r w:rsidRPr="001911DD">
        <w:rPr>
          <w:rFonts w:ascii="GHEA Grapalat" w:hAnsi="GHEA Grapalat"/>
        </w:rPr>
        <w:t xml:space="preserve"> </w:t>
      </w:r>
      <w:r w:rsidR="00300521" w:rsidRPr="001911DD">
        <w:rPr>
          <w:rFonts w:ascii="GHEA Grapalat" w:hAnsi="GHEA Grapalat"/>
        </w:rPr>
        <w:t>после</w:t>
      </w:r>
      <w:r w:rsidRPr="001911DD">
        <w:rPr>
          <w:rFonts w:ascii="GHEA Grapalat" w:hAnsi="GHEA Grapalat"/>
        </w:rPr>
        <w:t xml:space="preserve"> опубликования в </w:t>
      </w:r>
      <w:r w:rsidR="00CE35E7" w:rsidRPr="001911DD">
        <w:rPr>
          <w:rFonts w:ascii="GHEA Grapalat" w:hAnsi="GHEA Grapalat"/>
        </w:rPr>
        <w:t>бюллетене</w:t>
      </w:r>
      <w:r w:rsidRPr="001911DD">
        <w:rPr>
          <w:rFonts w:ascii="GHEA Grapalat" w:hAnsi="GHEA Grapalat"/>
        </w:rPr>
        <w:t xml:space="preserve"> объявления и приглашения на настоящую процедуру. </w:t>
      </w:r>
    </w:p>
    <w:p w:rsidR="00C64E56" w:rsidRPr="001911DD" w:rsidRDefault="009B6D58" w:rsidP="007C08A2">
      <w:pPr>
        <w:widowControl w:val="0"/>
        <w:ind w:firstLine="567"/>
        <w:jc w:val="both"/>
        <w:rPr>
          <w:rFonts w:ascii="GHEA Grapalat" w:hAnsi="GHEA Grapalat"/>
          <w:sz w:val="20"/>
          <w:szCs w:val="20"/>
        </w:rPr>
      </w:pPr>
      <w:r w:rsidRPr="001911DD">
        <w:rPr>
          <w:rFonts w:ascii="GHEA Grapalat" w:hAnsi="GHEA Grapalat"/>
          <w:sz w:val="20"/>
          <w:szCs w:val="20"/>
        </w:rPr>
        <w:t>На заседании по вскрытию</w:t>
      </w:r>
      <w:r w:rsidR="001F2926" w:rsidRPr="001911DD">
        <w:rPr>
          <w:rFonts w:ascii="GHEA Grapalat" w:hAnsi="GHEA Grapalat"/>
          <w:sz w:val="20"/>
          <w:szCs w:val="20"/>
        </w:rPr>
        <w:t xml:space="preserve"> и оценке</w:t>
      </w:r>
      <w:r w:rsidRPr="001911DD">
        <w:rPr>
          <w:rFonts w:ascii="GHEA Grapalat" w:hAnsi="GHEA Grapalat"/>
          <w:sz w:val="20"/>
          <w:szCs w:val="20"/>
        </w:rPr>
        <w:t xml:space="preserve"> заявок</w:t>
      </w:r>
      <w:r w:rsidR="00C64E56" w:rsidRPr="001911DD">
        <w:rPr>
          <w:rFonts w:ascii="GHEA Grapalat" w:hAnsi="GHEA Grapalat"/>
          <w:sz w:val="20"/>
          <w:szCs w:val="20"/>
        </w:rPr>
        <w:t>:</w:t>
      </w:r>
    </w:p>
    <w:p w:rsidR="00576D5D" w:rsidRPr="001911DD" w:rsidRDefault="009B6D58" w:rsidP="007C08A2">
      <w:pPr>
        <w:widowControl w:val="0"/>
        <w:ind w:firstLine="567"/>
        <w:jc w:val="both"/>
        <w:rPr>
          <w:rFonts w:ascii="GHEA Grapalat" w:hAnsi="GHEA Grapalat"/>
          <w:sz w:val="20"/>
          <w:szCs w:val="20"/>
        </w:rPr>
      </w:pPr>
      <w:r w:rsidRPr="001911DD">
        <w:rPr>
          <w:rFonts w:ascii="GHEA Grapalat" w:hAnsi="GHEA Grapalat"/>
          <w:sz w:val="20"/>
          <w:szCs w:val="20"/>
        </w:rPr>
        <w:t xml:space="preserve"> </w:t>
      </w:r>
      <w:r w:rsidR="00576D5D" w:rsidRPr="001911DD">
        <w:rPr>
          <w:rFonts w:ascii="GHEA Grapalat" w:hAnsi="GHEA Grapalat"/>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1911DD">
        <w:rPr>
          <w:rFonts w:ascii="GHEA Grapalat" w:hAnsi="GHEA Grapalat"/>
          <w:sz w:val="20"/>
          <w:szCs w:val="20"/>
        </w:rPr>
        <w:t xml:space="preserve">закупки </w:t>
      </w:r>
      <w:r w:rsidR="00576D5D" w:rsidRPr="001911DD">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1911DD">
        <w:rPr>
          <w:rFonts w:ascii="GHEA Grapalat" w:hAnsi="GHEA Grapalat"/>
          <w:sz w:val="20"/>
          <w:szCs w:val="20"/>
        </w:rPr>
        <w:t>;</w:t>
      </w:r>
    </w:p>
    <w:p w:rsidR="00576D5D" w:rsidRPr="001911DD" w:rsidRDefault="00576D5D"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2)</w:t>
      </w:r>
      <w:r w:rsidRPr="001911DD">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1911DD" w:rsidRDefault="00576D5D"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а.</w:t>
      </w:r>
      <w:r w:rsidRPr="001911DD">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1911DD" w:rsidRDefault="00576D5D"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б.</w:t>
      </w:r>
      <w:r w:rsidRPr="001911DD">
        <w:rPr>
          <w:rFonts w:ascii="GHEA Grapalat" w:hAnsi="GHEA Grapalat"/>
          <w:sz w:val="20"/>
          <w:szCs w:val="20"/>
        </w:rPr>
        <w:tab/>
      </w:r>
      <w:r w:rsidRPr="001911DD">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1911DD">
        <w:rPr>
          <w:rFonts w:ascii="GHEA Grapalat" w:hAnsi="GHEA Grapalat"/>
          <w:sz w:val="20"/>
          <w:szCs w:val="20"/>
        </w:rPr>
        <w:t xml:space="preserve"> реквизитам;</w:t>
      </w:r>
    </w:p>
    <w:p w:rsidR="00576D5D" w:rsidRPr="001911DD" w:rsidRDefault="00576D5D" w:rsidP="007C08A2">
      <w:pPr>
        <w:widowControl w:val="0"/>
        <w:tabs>
          <w:tab w:val="left" w:pos="1134"/>
        </w:tabs>
        <w:ind w:firstLine="567"/>
        <w:jc w:val="both"/>
        <w:rPr>
          <w:rFonts w:ascii="GHEA Grapalat" w:hAnsi="GHEA Grapalat" w:cs="Sylfaen"/>
          <w:sz w:val="20"/>
          <w:szCs w:val="20"/>
        </w:rPr>
      </w:pPr>
      <w:r w:rsidRPr="001911DD">
        <w:rPr>
          <w:rFonts w:ascii="GHEA Grapalat" w:hAnsi="GHEA Grapalat"/>
          <w:sz w:val="20"/>
          <w:szCs w:val="20"/>
        </w:rPr>
        <w:t>3)</w:t>
      </w:r>
      <w:r w:rsidRPr="001911DD">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1911DD" w:rsidRDefault="00FD2748" w:rsidP="007C08A2">
      <w:pPr>
        <w:widowControl w:val="0"/>
        <w:tabs>
          <w:tab w:val="left" w:pos="1134"/>
        </w:tabs>
        <w:ind w:firstLine="567"/>
        <w:jc w:val="both"/>
        <w:rPr>
          <w:rFonts w:ascii="GHEA Grapalat" w:hAnsi="GHEA Grapalat" w:cs="Sylfaen"/>
          <w:sz w:val="20"/>
          <w:szCs w:val="20"/>
        </w:rPr>
      </w:pPr>
      <w:r w:rsidRPr="001911DD">
        <w:rPr>
          <w:rFonts w:ascii="GHEA Grapalat" w:hAnsi="GHEA Grapalat"/>
          <w:sz w:val="20"/>
          <w:szCs w:val="20"/>
        </w:rPr>
        <w:t>8.2.</w:t>
      </w:r>
      <w:r w:rsidR="00D07367" w:rsidRPr="001911DD">
        <w:rPr>
          <w:rFonts w:ascii="GHEA Grapalat" w:hAnsi="GHEA Grapalat"/>
          <w:sz w:val="20"/>
          <w:szCs w:val="20"/>
        </w:rPr>
        <w:tab/>
      </w:r>
      <w:r w:rsidRPr="001911DD">
        <w:rPr>
          <w:rFonts w:ascii="GHEA Grapalat" w:hAnsi="GHEA Grapalat"/>
          <w:sz w:val="20"/>
          <w:szCs w:val="20"/>
        </w:rPr>
        <w:t xml:space="preserve">Заявки оцениваются в порядке, установленном настоящим приглашением. </w:t>
      </w:r>
    </w:p>
    <w:p w:rsidR="002A665D" w:rsidRPr="001911DD" w:rsidRDefault="00CF34DE" w:rsidP="007C08A2">
      <w:pPr>
        <w:widowControl w:val="0"/>
        <w:ind w:firstLine="567"/>
        <w:jc w:val="both"/>
        <w:rPr>
          <w:sz w:val="20"/>
          <w:szCs w:val="20"/>
        </w:rPr>
      </w:pPr>
      <w:r w:rsidRPr="001911DD">
        <w:rPr>
          <w:rFonts w:ascii="GHEA Grapalat" w:hAnsi="GHEA Grapalat"/>
          <w:sz w:val="20"/>
          <w:szCs w:val="20"/>
        </w:rPr>
        <w:t>Е</w:t>
      </w:r>
      <w:r w:rsidR="00CA7C54" w:rsidRPr="001911DD">
        <w:rPr>
          <w:rFonts w:ascii="GHEA Grapalat" w:hAnsi="GHEA Grapalat"/>
          <w:sz w:val="20"/>
          <w:szCs w:val="20"/>
        </w:rPr>
        <w:t xml:space="preserve">сли количество лотов </w:t>
      </w:r>
      <w:r w:rsidR="00D42D33" w:rsidRPr="001911DD">
        <w:rPr>
          <w:rFonts w:ascii="GHEA Grapalat" w:hAnsi="GHEA Grapalat"/>
          <w:sz w:val="20"/>
          <w:szCs w:val="20"/>
        </w:rPr>
        <w:t xml:space="preserve">в </w:t>
      </w:r>
      <w:r w:rsidR="00CA7C54" w:rsidRPr="001911DD">
        <w:rPr>
          <w:rFonts w:ascii="GHEA Grapalat" w:hAnsi="GHEA Grapalat"/>
          <w:sz w:val="20"/>
          <w:szCs w:val="20"/>
        </w:rPr>
        <w:t>процедур</w:t>
      </w:r>
      <w:r w:rsidR="00D42D33" w:rsidRPr="001911DD">
        <w:rPr>
          <w:rFonts w:ascii="GHEA Grapalat" w:hAnsi="GHEA Grapalat"/>
          <w:sz w:val="20"/>
          <w:szCs w:val="20"/>
        </w:rPr>
        <w:t>е</w:t>
      </w:r>
      <w:r w:rsidR="00CA7C54" w:rsidRPr="001911DD">
        <w:rPr>
          <w:rFonts w:ascii="GHEA Grapalat" w:hAnsi="GHEA Grapalat"/>
          <w:sz w:val="20"/>
          <w:szCs w:val="20"/>
        </w:rPr>
        <w:t xml:space="preserve"> закупок не превышает семдесять пять</w:t>
      </w:r>
      <w:r w:rsidRPr="001911DD">
        <w:rPr>
          <w:rFonts w:ascii="GHEA Grapalat" w:hAnsi="GHEA Grapalat"/>
          <w:sz w:val="20"/>
          <w:szCs w:val="20"/>
        </w:rPr>
        <w:t xml:space="preserve"> лотов</w:t>
      </w:r>
      <w:r w:rsidR="00CA7C54" w:rsidRPr="001911DD">
        <w:rPr>
          <w:rFonts w:ascii="GHEA Grapalat" w:hAnsi="GHEA Grapalat"/>
          <w:sz w:val="20"/>
          <w:szCs w:val="20"/>
        </w:rPr>
        <w:t xml:space="preserve">- оценка </w:t>
      </w:r>
      <w:r w:rsidR="009A796C" w:rsidRPr="001911DD">
        <w:rPr>
          <w:rFonts w:ascii="GHEA Grapalat" w:hAnsi="GHEA Grapalat"/>
          <w:sz w:val="20"/>
          <w:szCs w:val="20"/>
        </w:rPr>
        <w:t xml:space="preserve">заявок осуществляется в течение </w:t>
      </w:r>
      <w:r w:rsidR="00D3681C" w:rsidRPr="001911DD">
        <w:rPr>
          <w:rFonts w:ascii="GHEA Grapalat" w:hAnsi="GHEA Grapalat"/>
          <w:sz w:val="20"/>
          <w:szCs w:val="20"/>
        </w:rPr>
        <w:t>пятнадцати</w:t>
      </w:r>
      <w:r w:rsidR="00CA7C54" w:rsidRPr="001911DD">
        <w:rPr>
          <w:rFonts w:ascii="GHEA Grapalat" w:hAnsi="GHEA Grapalat"/>
          <w:sz w:val="20"/>
          <w:szCs w:val="20"/>
        </w:rPr>
        <w:t xml:space="preserve"> </w:t>
      </w:r>
      <w:r w:rsidR="009A796C" w:rsidRPr="001911DD">
        <w:rPr>
          <w:rFonts w:ascii="GHEA Grapalat" w:hAnsi="GHEA Grapalat"/>
          <w:sz w:val="20"/>
          <w:szCs w:val="20"/>
        </w:rPr>
        <w:t>рабочих дней со дня истечения окончательного срока их подачи, а</w:t>
      </w:r>
      <w:r w:rsidR="00CA7C54" w:rsidRPr="001911DD">
        <w:rPr>
          <w:rFonts w:ascii="GHEA Grapalat" w:hAnsi="GHEA Grapalat"/>
          <w:sz w:val="20"/>
          <w:szCs w:val="20"/>
        </w:rPr>
        <w:t xml:space="preserve"> при превышении-</w:t>
      </w:r>
      <w:r w:rsidR="009A796C" w:rsidRPr="001911DD">
        <w:rPr>
          <w:rFonts w:ascii="GHEA Grapalat" w:hAnsi="GHEA Grapalat"/>
          <w:sz w:val="20"/>
          <w:szCs w:val="20"/>
        </w:rPr>
        <w:t xml:space="preserve"> в течение </w:t>
      </w:r>
      <w:r w:rsidR="000C324B" w:rsidRPr="001911DD">
        <w:rPr>
          <w:rFonts w:ascii="GHEA Grapalat" w:hAnsi="GHEA Grapalat"/>
          <w:sz w:val="20"/>
          <w:szCs w:val="20"/>
        </w:rPr>
        <w:t>двадцати</w:t>
      </w:r>
      <w:r w:rsidR="00CA7C54" w:rsidRPr="001911DD">
        <w:rPr>
          <w:rFonts w:ascii="GHEA Grapalat" w:hAnsi="GHEA Grapalat"/>
          <w:sz w:val="20"/>
          <w:szCs w:val="20"/>
        </w:rPr>
        <w:t xml:space="preserve"> </w:t>
      </w:r>
      <w:r w:rsidR="009A796C" w:rsidRPr="001911DD">
        <w:rPr>
          <w:rFonts w:ascii="GHEA Grapalat" w:hAnsi="GHEA Grapalat"/>
          <w:sz w:val="20"/>
          <w:szCs w:val="20"/>
        </w:rPr>
        <w:t>рабочих дней.</w:t>
      </w:r>
    </w:p>
    <w:p w:rsidR="00ED6836" w:rsidRPr="001911DD" w:rsidRDefault="00745561" w:rsidP="007C08A2">
      <w:pPr>
        <w:widowControl w:val="0"/>
        <w:ind w:firstLine="567"/>
        <w:jc w:val="both"/>
        <w:rPr>
          <w:rFonts w:ascii="GHEA Grapalat" w:hAnsi="GHEA Grapalat" w:cs="Sylfaen"/>
          <w:sz w:val="20"/>
          <w:szCs w:val="20"/>
        </w:rPr>
      </w:pPr>
      <w:r w:rsidRPr="001911DD">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1911DD">
        <w:rPr>
          <w:rFonts w:ascii="GHEA Grapalat" w:hAnsi="GHEA Grapalat"/>
          <w:sz w:val="20"/>
          <w:szCs w:val="20"/>
        </w:rPr>
        <w:t xml:space="preserve"> и оценке </w:t>
      </w:r>
      <w:r w:rsidRPr="001911DD">
        <w:rPr>
          <w:rFonts w:ascii="GHEA Grapalat" w:hAnsi="GHEA Grapalat"/>
          <w:sz w:val="20"/>
          <w:szCs w:val="20"/>
        </w:rPr>
        <w:t xml:space="preserve">заявок комиссия отклоняет те заявки, в которых отсутствуют ценовое предложение, </w:t>
      </w:r>
      <w:r w:rsidR="006A4E85" w:rsidRPr="001911DD">
        <w:rPr>
          <w:rFonts w:ascii="GHEA Grapalat" w:hAnsi="GHEA Grapalat"/>
          <w:sz w:val="20"/>
          <w:szCs w:val="20"/>
        </w:rPr>
        <w:t xml:space="preserve">и/или обеспечение заявки, или </w:t>
      </w:r>
      <w:r w:rsidRPr="001911DD">
        <w:rPr>
          <w:rFonts w:ascii="GHEA Grapalat" w:hAnsi="GHEA Grapalat"/>
          <w:sz w:val="20"/>
          <w:szCs w:val="20"/>
        </w:rPr>
        <w:t>те, которые не соответствуют требованиям приглашения</w:t>
      </w:r>
      <w:r w:rsidR="00550A62" w:rsidRPr="001911DD">
        <w:rPr>
          <w:rFonts w:ascii="GHEA Grapalat" w:hAnsi="GHEA Grapalat"/>
          <w:sz w:val="20"/>
          <w:szCs w:val="20"/>
        </w:rPr>
        <w:t>, за исключением случая, установленного пунктом 8.9 части 1 настоящего приглашения</w:t>
      </w:r>
      <w:r w:rsidRPr="001911DD">
        <w:rPr>
          <w:rFonts w:ascii="GHEA Grapalat" w:hAnsi="GHEA Grapalat"/>
          <w:sz w:val="20"/>
          <w:szCs w:val="20"/>
        </w:rPr>
        <w:t>.</w:t>
      </w:r>
    </w:p>
    <w:p w:rsidR="00B514E8" w:rsidRPr="001911DD" w:rsidRDefault="00FD2748" w:rsidP="007C08A2">
      <w:pPr>
        <w:pStyle w:val="23"/>
        <w:widowControl w:val="0"/>
        <w:tabs>
          <w:tab w:val="left" w:pos="1134"/>
        </w:tabs>
        <w:spacing w:line="240" w:lineRule="auto"/>
        <w:ind w:firstLine="567"/>
        <w:rPr>
          <w:rFonts w:ascii="GHEA Grapalat" w:hAnsi="GHEA Grapalat" w:cs="Sylfaen"/>
        </w:rPr>
      </w:pPr>
      <w:r w:rsidRPr="001911DD">
        <w:rPr>
          <w:rFonts w:ascii="GHEA Grapalat" w:hAnsi="GHEA Grapalat"/>
        </w:rPr>
        <w:lastRenderedPageBreak/>
        <w:t>8.</w:t>
      </w:r>
      <w:r w:rsidR="004C3E56" w:rsidRPr="001911DD">
        <w:rPr>
          <w:rFonts w:ascii="GHEA Grapalat" w:hAnsi="GHEA Grapalat"/>
        </w:rPr>
        <w:t>3</w:t>
      </w:r>
      <w:r w:rsidR="00D07367" w:rsidRPr="001911DD">
        <w:rPr>
          <w:rFonts w:ascii="GHEA Grapalat" w:hAnsi="GHEA Grapalat"/>
        </w:rPr>
        <w:t>.</w:t>
      </w:r>
      <w:r w:rsidR="00D07367" w:rsidRPr="001911DD">
        <w:rPr>
          <w:rFonts w:ascii="GHEA Grapalat" w:hAnsi="GHEA Grapalat"/>
        </w:rPr>
        <w:tab/>
      </w:r>
      <w:r w:rsidR="00D22CBB" w:rsidRPr="001911DD">
        <w:rPr>
          <w:rFonts w:ascii="GHEA Grapalat" w:hAnsi="GHEA Grapalat"/>
        </w:rPr>
        <w:t>Отобранный у</w:t>
      </w:r>
      <w:r w:rsidRPr="001911DD">
        <w:rPr>
          <w:rFonts w:ascii="GHEA Grapalat" w:hAnsi="GHEA Grapalat"/>
        </w:rPr>
        <w:t>частник</w:t>
      </w:r>
      <w:r w:rsidR="00DD2F66" w:rsidRPr="001911DD">
        <w:rPr>
          <w:rFonts w:ascii="GHEA Grapalat" w:hAnsi="GHEA Grapalat"/>
        </w:rPr>
        <w:t xml:space="preserve"> </w:t>
      </w:r>
      <w:r w:rsidRPr="001911DD">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911DD">
        <w:rPr>
          <w:rFonts w:ascii="GHEA Grapalat" w:hAnsi="GHEA Grapalat"/>
        </w:rPr>
        <w:t>отобранного</w:t>
      </w:r>
      <w:r w:rsidR="0066621D" w:rsidRPr="001911DD">
        <w:rPr>
          <w:rFonts w:ascii="GHEA Grapalat" w:hAnsi="GHEA Grapalat"/>
        </w:rPr>
        <w:t xml:space="preserve"> </w:t>
      </w:r>
      <w:r w:rsidR="006D73FB" w:rsidRPr="001911DD">
        <w:rPr>
          <w:rFonts w:ascii="GHEA Grapalat" w:hAnsi="GHEA Grapalat"/>
        </w:rPr>
        <w:t>или непризнанных таковыми участников</w:t>
      </w:r>
      <w:r w:rsidRPr="001911DD">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1911DD">
        <w:rPr>
          <w:rFonts w:ascii="GHEA Grapalat" w:hAnsi="GHEA Grapalat"/>
        </w:rPr>
        <w:t>.</w:t>
      </w:r>
    </w:p>
    <w:p w:rsidR="00096865" w:rsidRPr="001911DD" w:rsidRDefault="00FD2748" w:rsidP="007C08A2">
      <w:pPr>
        <w:pStyle w:val="a3"/>
        <w:widowControl w:val="0"/>
        <w:tabs>
          <w:tab w:val="left" w:pos="1134"/>
        </w:tabs>
        <w:spacing w:line="240" w:lineRule="auto"/>
        <w:ind w:firstLine="567"/>
        <w:rPr>
          <w:rFonts w:ascii="GHEA Grapalat" w:hAnsi="GHEA Grapalat" w:cs="Sylfaen"/>
          <w:i w:val="0"/>
        </w:rPr>
      </w:pPr>
      <w:r w:rsidRPr="001911DD">
        <w:rPr>
          <w:rFonts w:ascii="GHEA Grapalat" w:hAnsi="GHEA Grapalat"/>
          <w:i w:val="0"/>
        </w:rPr>
        <w:t>8.</w:t>
      </w:r>
      <w:r w:rsidR="004C3E56" w:rsidRPr="001911DD">
        <w:rPr>
          <w:rFonts w:ascii="GHEA Grapalat" w:hAnsi="GHEA Grapalat"/>
          <w:i w:val="0"/>
        </w:rPr>
        <w:t>4</w:t>
      </w:r>
      <w:r w:rsidR="00644850" w:rsidRPr="001911DD">
        <w:rPr>
          <w:rFonts w:ascii="GHEA Grapalat" w:hAnsi="GHEA Grapalat"/>
          <w:i w:val="0"/>
        </w:rPr>
        <w:t>.</w:t>
      </w:r>
      <w:r w:rsidR="00644850" w:rsidRPr="001911DD">
        <w:rPr>
          <w:rFonts w:ascii="GHEA Grapalat" w:hAnsi="GHEA Grapalat"/>
          <w:i w:val="0"/>
        </w:rPr>
        <w:tab/>
      </w:r>
      <w:r w:rsidRPr="001911DD">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00521" w:rsidRPr="001911DD">
        <w:rPr>
          <w:rFonts w:ascii="GHEA Grapalat" w:hAnsi="GHEA Grapalat"/>
        </w:rPr>
        <w:t>Республики Армения по курсу Центрального банка на данный день.</w:t>
      </w:r>
    </w:p>
    <w:p w:rsidR="00096865" w:rsidRPr="001911DD" w:rsidRDefault="00FD2748" w:rsidP="007C08A2">
      <w:pPr>
        <w:pStyle w:val="a3"/>
        <w:widowControl w:val="0"/>
        <w:tabs>
          <w:tab w:val="left" w:pos="1134"/>
        </w:tabs>
        <w:spacing w:line="240" w:lineRule="auto"/>
        <w:ind w:firstLine="567"/>
        <w:rPr>
          <w:rFonts w:ascii="GHEA Grapalat" w:hAnsi="GHEA Grapalat" w:cs="Sylfaen"/>
          <w:i w:val="0"/>
        </w:rPr>
      </w:pPr>
      <w:r w:rsidRPr="001911DD">
        <w:rPr>
          <w:rFonts w:ascii="GHEA Grapalat" w:hAnsi="GHEA Grapalat"/>
          <w:i w:val="0"/>
        </w:rPr>
        <w:t>8.</w:t>
      </w:r>
      <w:r w:rsidR="00D31874" w:rsidRPr="001911DD">
        <w:rPr>
          <w:rFonts w:ascii="GHEA Grapalat" w:hAnsi="GHEA Grapalat"/>
          <w:i w:val="0"/>
        </w:rPr>
        <w:t>5</w:t>
      </w:r>
      <w:r w:rsidRPr="001911DD">
        <w:rPr>
          <w:rFonts w:ascii="GHEA Grapalat" w:hAnsi="GHEA Grapalat"/>
          <w:i w:val="0"/>
        </w:rPr>
        <w:t>.</w:t>
      </w:r>
      <w:r w:rsidR="00644850" w:rsidRPr="001911DD">
        <w:rPr>
          <w:rFonts w:ascii="GHEA Grapalat" w:hAnsi="GHEA Grapalat"/>
          <w:i w:val="0"/>
        </w:rPr>
        <w:tab/>
      </w:r>
      <w:r w:rsidRPr="001911DD">
        <w:rPr>
          <w:rFonts w:ascii="GHEA Grapalat" w:hAnsi="GHEA Grapalat"/>
          <w:i w:val="0"/>
        </w:rPr>
        <w:t>Переговоры между комиссией, заказчиком и участниками запрещаются, за исключением случаев,</w:t>
      </w:r>
    </w:p>
    <w:p w:rsidR="00096865" w:rsidRPr="001911DD" w:rsidRDefault="00096865" w:rsidP="007C08A2">
      <w:pPr>
        <w:pStyle w:val="a3"/>
        <w:widowControl w:val="0"/>
        <w:tabs>
          <w:tab w:val="left" w:pos="1134"/>
        </w:tabs>
        <w:spacing w:line="240" w:lineRule="auto"/>
        <w:ind w:firstLine="567"/>
        <w:rPr>
          <w:rFonts w:ascii="GHEA Grapalat" w:hAnsi="GHEA Grapalat" w:cs="Sylfaen"/>
          <w:i w:val="0"/>
        </w:rPr>
      </w:pPr>
      <w:r w:rsidRPr="001911DD">
        <w:rPr>
          <w:rFonts w:ascii="GHEA Grapalat" w:hAnsi="GHEA Grapalat"/>
          <w:i w:val="0"/>
        </w:rPr>
        <w:t>1)</w:t>
      </w:r>
      <w:r w:rsidR="00644850" w:rsidRPr="001911DD">
        <w:rPr>
          <w:rFonts w:ascii="GHEA Grapalat" w:hAnsi="GHEA Grapalat"/>
          <w:i w:val="0"/>
        </w:rPr>
        <w:tab/>
      </w:r>
      <w:r w:rsidRPr="001911DD">
        <w:rPr>
          <w:rFonts w:ascii="GHEA Grapalat" w:hAnsi="GHEA Grapalat"/>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1911DD">
        <w:rPr>
          <w:rFonts w:ascii="Courier New" w:hAnsi="Courier New" w:cs="Courier New"/>
          <w:i w:val="0"/>
          <w:lang w:val="en-US"/>
        </w:rPr>
        <w:t> </w:t>
      </w:r>
      <w:r w:rsidRPr="001911DD">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1911DD">
        <w:rPr>
          <w:rFonts w:ascii="GHEA Grapalat" w:hAnsi="GHEA Grapalat"/>
          <w:i w:val="0"/>
        </w:rPr>
        <w:t xml:space="preserve"> </w:t>
      </w:r>
      <w:r w:rsidRPr="001911DD">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1911DD" w:rsidDel="00992C40" w:rsidRDefault="00096865" w:rsidP="007C08A2">
      <w:pPr>
        <w:pStyle w:val="23"/>
        <w:widowControl w:val="0"/>
        <w:tabs>
          <w:tab w:val="left" w:pos="1134"/>
        </w:tabs>
        <w:spacing w:line="240" w:lineRule="auto"/>
        <w:ind w:firstLine="567"/>
        <w:rPr>
          <w:rFonts w:ascii="GHEA Grapalat" w:hAnsi="GHEA Grapalat" w:cs="Sylfaen"/>
        </w:rPr>
      </w:pPr>
      <w:r w:rsidRPr="001911DD">
        <w:rPr>
          <w:rFonts w:ascii="GHEA Grapalat" w:hAnsi="GHEA Grapalat"/>
        </w:rPr>
        <w:t>2)</w:t>
      </w:r>
      <w:r w:rsidR="00644850" w:rsidRPr="001911DD">
        <w:rPr>
          <w:rFonts w:ascii="GHEA Grapalat" w:hAnsi="GHEA Grapalat"/>
        </w:rPr>
        <w:tab/>
      </w:r>
      <w:r w:rsidRPr="001911DD">
        <w:rPr>
          <w:rFonts w:ascii="GHEA Grapalat" w:hAnsi="GHEA Grapalat"/>
        </w:rPr>
        <w:t>иных случаев, предусмотренных Законом.</w:t>
      </w:r>
    </w:p>
    <w:p w:rsidR="009B6D58" w:rsidRPr="001911DD" w:rsidRDefault="00FD2748" w:rsidP="007C08A2">
      <w:pPr>
        <w:pStyle w:val="norm"/>
        <w:widowControl w:val="0"/>
        <w:tabs>
          <w:tab w:val="left" w:pos="1134"/>
        </w:tabs>
        <w:spacing w:line="240" w:lineRule="auto"/>
        <w:ind w:firstLine="567"/>
        <w:rPr>
          <w:rFonts w:ascii="GHEA Grapalat" w:hAnsi="GHEA Grapalat" w:cs="Sylfaen"/>
          <w:sz w:val="20"/>
        </w:rPr>
      </w:pPr>
      <w:r w:rsidRPr="001911DD">
        <w:rPr>
          <w:rFonts w:ascii="GHEA Grapalat" w:hAnsi="GHEA Grapalat"/>
          <w:sz w:val="20"/>
        </w:rPr>
        <w:t>8.</w:t>
      </w:r>
      <w:r w:rsidR="00D31874" w:rsidRPr="001911DD">
        <w:rPr>
          <w:rFonts w:ascii="GHEA Grapalat" w:hAnsi="GHEA Grapalat"/>
          <w:sz w:val="20"/>
        </w:rPr>
        <w:t>6</w:t>
      </w:r>
      <w:r w:rsidRPr="001911DD">
        <w:rPr>
          <w:rFonts w:ascii="GHEA Grapalat" w:hAnsi="GHEA Grapalat"/>
          <w:sz w:val="20"/>
        </w:rPr>
        <w:t>.</w:t>
      </w:r>
      <w:r w:rsidR="00644850" w:rsidRPr="001911DD">
        <w:rPr>
          <w:rFonts w:ascii="GHEA Grapalat" w:hAnsi="GHEA Grapalat"/>
          <w:sz w:val="20"/>
        </w:rPr>
        <w:tab/>
      </w:r>
      <w:r w:rsidRPr="001911DD">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1911DD">
        <w:rPr>
          <w:rFonts w:ascii="GHEA Grapalat" w:hAnsi="GHEA Grapalat"/>
          <w:sz w:val="20"/>
        </w:rPr>
        <w:t>отобранного или непризнанных таковыми участников</w:t>
      </w:r>
      <w:r w:rsidRPr="001911DD">
        <w:rPr>
          <w:rFonts w:ascii="GHEA Grapalat" w:hAnsi="GHEA Grapalat"/>
          <w:sz w:val="20"/>
        </w:rPr>
        <w:t xml:space="preserve">. </w:t>
      </w:r>
      <w:r w:rsidR="002F2045" w:rsidRPr="001911DD">
        <w:rPr>
          <w:rFonts w:ascii="GHEA Grapalat" w:hAnsi="GHEA Grapalat"/>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1911DD">
        <w:rPr>
          <w:rFonts w:ascii="GHEA Grapalat" w:hAnsi="GHEA Grapalat"/>
          <w:sz w:val="20"/>
        </w:rPr>
        <w:t>.</w:t>
      </w:r>
      <w:r w:rsidRPr="001911DD">
        <w:rPr>
          <w:rFonts w:ascii="GHEA Grapalat" w:hAnsi="GHEA Grapalat"/>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1911DD">
        <w:rPr>
          <w:rFonts w:ascii="GHEA Grapalat" w:hAnsi="GHEA Grapalat"/>
          <w:sz w:val="20"/>
        </w:rPr>
        <w:t>ании части 6 статьи 15 Закона:</w:t>
      </w:r>
    </w:p>
    <w:p w:rsidR="009B6D58" w:rsidRPr="001911DD" w:rsidRDefault="009B6D58" w:rsidP="007C08A2">
      <w:pPr>
        <w:pStyle w:val="norm"/>
        <w:widowControl w:val="0"/>
        <w:tabs>
          <w:tab w:val="left" w:pos="1134"/>
        </w:tabs>
        <w:spacing w:line="240" w:lineRule="auto"/>
        <w:ind w:firstLine="567"/>
        <w:rPr>
          <w:rFonts w:ascii="GHEA Grapalat" w:hAnsi="GHEA Grapalat" w:cs="Sylfaen"/>
          <w:sz w:val="20"/>
        </w:rPr>
      </w:pPr>
      <w:r w:rsidRPr="001911DD">
        <w:rPr>
          <w:rFonts w:ascii="GHEA Grapalat" w:hAnsi="GHEA Grapalat"/>
          <w:sz w:val="20"/>
        </w:rPr>
        <w:t>а.</w:t>
      </w:r>
      <w:r w:rsidR="00186559" w:rsidRPr="001911DD">
        <w:rPr>
          <w:rFonts w:ascii="GHEA Grapalat" w:hAnsi="GHEA Grapalat"/>
          <w:sz w:val="20"/>
        </w:rPr>
        <w:tab/>
      </w:r>
      <w:r w:rsidRPr="001911DD">
        <w:rPr>
          <w:rFonts w:ascii="GHEA Grapalat" w:hAnsi="GHEA Grapalat"/>
          <w:sz w:val="20"/>
        </w:rPr>
        <w:t>для определения</w:t>
      </w:r>
      <w:r w:rsidR="005F09CE" w:rsidRPr="001911DD">
        <w:rPr>
          <w:rFonts w:ascii="GHEA Grapalat" w:hAnsi="GHEA Grapalat"/>
          <w:sz w:val="20"/>
        </w:rPr>
        <w:t xml:space="preserve"> </w:t>
      </w:r>
      <w:r w:rsidR="00FC5859" w:rsidRPr="001911DD">
        <w:rPr>
          <w:rFonts w:ascii="GHEA Grapalat" w:hAnsi="GHEA Grapalat"/>
          <w:sz w:val="20"/>
        </w:rPr>
        <w:t xml:space="preserve">отобранного </w:t>
      </w:r>
      <w:r w:rsidR="002F27C9" w:rsidRPr="001911DD">
        <w:rPr>
          <w:rFonts w:ascii="GHEA Grapalat" w:hAnsi="GHEA Grapalat"/>
          <w:sz w:val="20"/>
        </w:rPr>
        <w:t>и</w:t>
      </w:r>
      <w:r w:rsidR="00FC5859" w:rsidRPr="001911DD">
        <w:rPr>
          <w:rFonts w:ascii="GHEA Grapalat" w:hAnsi="GHEA Grapalat"/>
          <w:sz w:val="20"/>
        </w:rPr>
        <w:t xml:space="preserve"> непризнанных таковыми </w:t>
      </w:r>
      <w:r w:rsidRPr="001911DD">
        <w:rPr>
          <w:rFonts w:ascii="GHEA Grapalat" w:hAnsi="GHEA Grapalat"/>
          <w:sz w:val="20"/>
        </w:rPr>
        <w:t>участников, занявших последующие места, с</w:t>
      </w:r>
      <w:r w:rsidR="00A50C53" w:rsidRPr="001911DD">
        <w:rPr>
          <w:rFonts w:ascii="Courier New" w:hAnsi="Courier New" w:cs="Courier New"/>
          <w:sz w:val="20"/>
          <w:lang w:val="en-US"/>
        </w:rPr>
        <w:t> </w:t>
      </w:r>
      <w:r w:rsidRPr="001911DD">
        <w:rPr>
          <w:rFonts w:ascii="GHEA Grapalat" w:hAnsi="GHEA Grapalat"/>
          <w:sz w:val="20"/>
        </w:rPr>
        <w:t>целью сокращения предложенных на заседании комиссии цен, со всеми участниками,</w:t>
      </w:r>
      <w:r w:rsidR="00AA7117" w:rsidRPr="001911DD">
        <w:rPr>
          <w:rFonts w:ascii="GHEA Grapalat" w:hAnsi="GHEA Grapalat"/>
          <w:sz w:val="20"/>
        </w:rPr>
        <w:t xml:space="preserve"> </w:t>
      </w:r>
      <w:r w:rsidRPr="001911DD">
        <w:rPr>
          <w:rFonts w:ascii="GHEA Grapalat" w:hAnsi="GHEA Grapalat"/>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1911DD" w:rsidRDefault="009B6D58" w:rsidP="007C08A2">
      <w:pPr>
        <w:pStyle w:val="norm"/>
        <w:widowControl w:val="0"/>
        <w:tabs>
          <w:tab w:val="left" w:pos="1134"/>
        </w:tabs>
        <w:spacing w:line="240" w:lineRule="auto"/>
        <w:ind w:firstLine="567"/>
        <w:rPr>
          <w:rFonts w:ascii="GHEA Grapalat" w:hAnsi="GHEA Grapalat" w:cs="Sylfaen"/>
          <w:sz w:val="20"/>
        </w:rPr>
      </w:pPr>
      <w:r w:rsidRPr="001911DD">
        <w:rPr>
          <w:rFonts w:ascii="GHEA Grapalat" w:hAnsi="GHEA Grapalat"/>
          <w:sz w:val="20"/>
        </w:rPr>
        <w:t>б.</w:t>
      </w:r>
      <w:r w:rsidR="00186559" w:rsidRPr="001911DD">
        <w:rPr>
          <w:rFonts w:ascii="GHEA Grapalat" w:hAnsi="GHEA Grapalat"/>
          <w:sz w:val="20"/>
        </w:rPr>
        <w:tab/>
      </w:r>
      <w:r w:rsidRPr="001911DD">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1911DD">
        <w:rPr>
          <w:rFonts w:ascii="GHEA Grapalat" w:hAnsi="GHEA Grapalat"/>
          <w:sz w:val="20"/>
        </w:rPr>
        <w:t>в электронной форме</w:t>
      </w:r>
      <w:r w:rsidRPr="001911DD">
        <w:rPr>
          <w:rFonts w:ascii="GHEA Grapalat" w:hAnsi="GHEA Grapalat"/>
          <w:sz w:val="20"/>
        </w:rPr>
        <w:t xml:space="preserve"> одновременно уведомляет всех оцененных удовлетворительно участников </w:t>
      </w:r>
      <w:r w:rsidR="00BB7A52" w:rsidRPr="001911DD">
        <w:rPr>
          <w:rFonts w:ascii="GHEA Grapalat" w:hAnsi="GHEA Grapalat"/>
          <w:sz w:val="20"/>
        </w:rPr>
        <w:t>об условиях, продолжительности,</w:t>
      </w:r>
      <w:r w:rsidRPr="001911DD">
        <w:rPr>
          <w:rFonts w:ascii="GHEA Grapalat" w:hAnsi="GHEA Grapalat"/>
          <w:sz w:val="20"/>
        </w:rPr>
        <w:t xml:space="preserve"> дате, времени и месте проведения одновременных переговоров по снижению цен,</w:t>
      </w:r>
    </w:p>
    <w:p w:rsidR="009B6D58" w:rsidRPr="001911DD" w:rsidRDefault="009B6D58" w:rsidP="007C08A2">
      <w:pPr>
        <w:pStyle w:val="norm"/>
        <w:widowControl w:val="0"/>
        <w:tabs>
          <w:tab w:val="left" w:pos="1134"/>
        </w:tabs>
        <w:spacing w:line="240" w:lineRule="auto"/>
        <w:ind w:firstLine="567"/>
        <w:rPr>
          <w:rFonts w:ascii="GHEA Grapalat" w:hAnsi="GHEA Grapalat" w:cs="Sylfaen"/>
          <w:sz w:val="20"/>
        </w:rPr>
      </w:pPr>
      <w:r w:rsidRPr="001911DD">
        <w:rPr>
          <w:rFonts w:ascii="GHEA Grapalat" w:hAnsi="GHEA Grapalat"/>
          <w:sz w:val="20"/>
        </w:rPr>
        <w:t>в.</w:t>
      </w:r>
      <w:r w:rsidR="00186559" w:rsidRPr="001911DD">
        <w:rPr>
          <w:rFonts w:ascii="GHEA Grapalat" w:hAnsi="GHEA Grapalat"/>
          <w:sz w:val="20"/>
        </w:rPr>
        <w:tab/>
      </w:r>
      <w:r w:rsidRPr="001911DD">
        <w:rPr>
          <w:rFonts w:ascii="GHEA Grapalat" w:hAnsi="GHEA Grapalat"/>
          <w:sz w:val="20"/>
        </w:rPr>
        <w:t xml:space="preserve">переговоры проводятся не раннее чем на второй и не позднее чем на </w:t>
      </w:r>
      <w:r w:rsidR="00996FDC" w:rsidRPr="001911DD">
        <w:rPr>
          <w:rFonts w:ascii="GHEA Grapalat" w:hAnsi="GHEA Grapalat"/>
          <w:sz w:val="20"/>
        </w:rPr>
        <w:t xml:space="preserve">пятый </w:t>
      </w:r>
      <w:r w:rsidRPr="001911DD">
        <w:rPr>
          <w:rFonts w:ascii="GHEA Grapalat" w:hAnsi="GHEA Grapalat"/>
          <w:sz w:val="20"/>
        </w:rPr>
        <w:t>рабочий день со дня отправки извещения</w:t>
      </w:r>
      <w:r w:rsidR="00A50C53" w:rsidRPr="001911DD">
        <w:rPr>
          <w:rFonts w:ascii="GHEA Grapalat" w:hAnsi="GHEA Grapalat"/>
          <w:sz w:val="20"/>
        </w:rPr>
        <w:t>,</w:t>
      </w:r>
    </w:p>
    <w:p w:rsidR="009B6D58" w:rsidRPr="001911DD" w:rsidRDefault="009B6D58" w:rsidP="007C08A2">
      <w:pPr>
        <w:pStyle w:val="norm"/>
        <w:widowControl w:val="0"/>
        <w:tabs>
          <w:tab w:val="left" w:pos="1134"/>
        </w:tabs>
        <w:spacing w:line="240" w:lineRule="auto"/>
        <w:ind w:firstLine="567"/>
        <w:rPr>
          <w:rFonts w:ascii="GHEA Grapalat" w:hAnsi="GHEA Grapalat" w:cs="Sylfaen"/>
          <w:sz w:val="20"/>
        </w:rPr>
      </w:pPr>
      <w:r w:rsidRPr="001911DD">
        <w:rPr>
          <w:rFonts w:ascii="GHEA Grapalat" w:hAnsi="GHEA Grapalat"/>
          <w:sz w:val="20"/>
        </w:rPr>
        <w:t>г.</w:t>
      </w:r>
      <w:r w:rsidR="00186559" w:rsidRPr="001911DD">
        <w:rPr>
          <w:rFonts w:ascii="GHEA Grapalat" w:hAnsi="GHEA Grapalat"/>
          <w:sz w:val="20"/>
        </w:rPr>
        <w:tab/>
      </w:r>
      <w:r w:rsidRPr="001911DD">
        <w:rPr>
          <w:rFonts w:ascii="GHEA Grapalat" w:hAnsi="GHEA Grapalat"/>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1911DD" w:rsidRDefault="009B6D58" w:rsidP="007C08A2">
      <w:pPr>
        <w:pStyle w:val="norm"/>
        <w:widowControl w:val="0"/>
        <w:tabs>
          <w:tab w:val="left" w:pos="1134"/>
        </w:tabs>
        <w:spacing w:line="240" w:lineRule="auto"/>
        <w:ind w:firstLine="567"/>
        <w:rPr>
          <w:rFonts w:ascii="GHEA Grapalat" w:hAnsi="GHEA Grapalat" w:cs="Sylfaen"/>
          <w:sz w:val="20"/>
        </w:rPr>
      </w:pPr>
      <w:r w:rsidRPr="001911DD">
        <w:rPr>
          <w:rFonts w:ascii="GHEA Grapalat" w:hAnsi="GHEA Grapalat"/>
          <w:sz w:val="20"/>
        </w:rPr>
        <w:t>д.</w:t>
      </w:r>
      <w:r w:rsidR="00186559" w:rsidRPr="001911DD">
        <w:rPr>
          <w:rFonts w:ascii="GHEA Grapalat" w:hAnsi="GHEA Grapalat"/>
          <w:sz w:val="20"/>
        </w:rPr>
        <w:tab/>
      </w:r>
      <w:r w:rsidRPr="001911DD">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1911DD">
        <w:rPr>
          <w:rFonts w:ascii="GHEA Grapalat" w:hAnsi="GHEA Grapalat"/>
          <w:sz w:val="20"/>
        </w:rPr>
        <w:t xml:space="preserve">присутствующим на переговорах </w:t>
      </w:r>
      <w:r w:rsidRPr="001911DD">
        <w:rPr>
          <w:rFonts w:ascii="GHEA Grapalat" w:hAnsi="GHEA Grapalat"/>
          <w:sz w:val="20"/>
        </w:rPr>
        <w:t>участниками</w:t>
      </w:r>
      <w:r w:rsidR="001D129F" w:rsidRPr="001911DD">
        <w:rPr>
          <w:rFonts w:ascii="GHEA Grapalat" w:hAnsi="GHEA Grapalat"/>
          <w:sz w:val="20"/>
        </w:rPr>
        <w:t xml:space="preserve"> </w:t>
      </w:r>
      <w:r w:rsidRPr="001911DD">
        <w:rPr>
          <w:rFonts w:ascii="GHEA Grapalat" w:hAnsi="GHEA Grapalat"/>
          <w:sz w:val="20"/>
        </w:rPr>
        <w:t xml:space="preserve">ценам, </w:t>
      </w:r>
      <w:r w:rsidR="00927888" w:rsidRPr="001911DD">
        <w:rPr>
          <w:rFonts w:ascii="GHEA Grapalat" w:hAnsi="GHEA Grapalat"/>
          <w:sz w:val="20"/>
        </w:rPr>
        <w:t xml:space="preserve">которые </w:t>
      </w:r>
      <w:r w:rsidRPr="001911DD">
        <w:rPr>
          <w:rFonts w:ascii="GHEA Grapalat" w:hAnsi="GHEA Grapalat"/>
          <w:sz w:val="20"/>
        </w:rPr>
        <w:t xml:space="preserve">не </w:t>
      </w:r>
      <w:r w:rsidR="00927888" w:rsidRPr="001911DD">
        <w:rPr>
          <w:rFonts w:ascii="GHEA Grapalat" w:hAnsi="GHEA Grapalat"/>
          <w:sz w:val="20"/>
        </w:rPr>
        <w:t xml:space="preserve">превышают цену, установленную  заявкой на закупку  </w:t>
      </w:r>
      <w:r w:rsidRPr="001911DD">
        <w:rPr>
          <w:rFonts w:ascii="GHEA Grapalat" w:hAnsi="GHEA Grapalat"/>
          <w:sz w:val="20"/>
        </w:rPr>
        <w:t>, определяются и объявляются</w:t>
      </w:r>
      <w:r w:rsidR="00A134CC" w:rsidRPr="001911DD">
        <w:rPr>
          <w:rFonts w:ascii="GHEA Grapalat" w:hAnsi="GHEA Grapalat"/>
          <w:sz w:val="20"/>
        </w:rPr>
        <w:t xml:space="preserve"> отобранный </w:t>
      </w:r>
      <w:r w:rsidR="002F27C9" w:rsidRPr="001911DD">
        <w:rPr>
          <w:rFonts w:ascii="GHEA Grapalat" w:hAnsi="GHEA Grapalat"/>
          <w:sz w:val="20"/>
        </w:rPr>
        <w:t xml:space="preserve">и </w:t>
      </w:r>
      <w:r w:rsidR="00CD7A4E" w:rsidRPr="001911DD">
        <w:rPr>
          <w:rFonts w:ascii="GHEA Grapalat" w:hAnsi="GHEA Grapalat"/>
          <w:sz w:val="20"/>
        </w:rPr>
        <w:t xml:space="preserve"> непризнанные таковыми</w:t>
      </w:r>
      <w:r w:rsidRPr="001911DD">
        <w:rPr>
          <w:rFonts w:ascii="GHEA Grapalat" w:hAnsi="GHEA Grapalat"/>
          <w:sz w:val="20"/>
        </w:rPr>
        <w:t xml:space="preserve"> участники, занявшие последующие места,</w:t>
      </w:r>
    </w:p>
    <w:p w:rsidR="004A4515" w:rsidRPr="001911DD" w:rsidRDefault="009B6D58" w:rsidP="007C08A2">
      <w:pPr>
        <w:pStyle w:val="norm"/>
        <w:widowControl w:val="0"/>
        <w:tabs>
          <w:tab w:val="left" w:pos="1134"/>
        </w:tabs>
        <w:spacing w:line="240" w:lineRule="auto"/>
        <w:ind w:firstLine="567"/>
        <w:rPr>
          <w:rFonts w:ascii="GHEA Grapalat" w:hAnsi="GHEA Grapalat"/>
          <w:sz w:val="20"/>
        </w:rPr>
      </w:pPr>
      <w:r w:rsidRPr="001911DD">
        <w:rPr>
          <w:rFonts w:ascii="GHEA Grapalat" w:hAnsi="GHEA Grapalat"/>
          <w:sz w:val="20"/>
        </w:rPr>
        <w:t>е.</w:t>
      </w:r>
      <w:r w:rsidR="00C37724" w:rsidRPr="001911DD">
        <w:rPr>
          <w:rFonts w:ascii="GHEA Grapalat" w:hAnsi="GHEA Grapalat"/>
          <w:sz w:val="20"/>
        </w:rPr>
        <w:tab/>
      </w:r>
      <w:r w:rsidR="004A4515" w:rsidRPr="001911DD">
        <w:rPr>
          <w:rFonts w:ascii="GHEA Grapalat" w:hAnsi="GHEA Grapalat"/>
          <w:sz w:val="20"/>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sidRPr="001911DD">
        <w:rPr>
          <w:rFonts w:ascii="GHEA Grapalat" w:hAnsi="GHEA Grapalat"/>
          <w:sz w:val="20"/>
        </w:rPr>
        <w:t>и</w:t>
      </w:r>
      <w:r w:rsidR="004A4515" w:rsidRPr="001911DD">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1911DD">
        <w:rPr>
          <w:rFonts w:ascii="GHEA Grapalat" w:hAnsi="GHEA Grapalat"/>
          <w:sz w:val="20"/>
        </w:rPr>
        <w:t xml:space="preserve">заключаемым с последним договором, вступают в силу в случае предусмотрения дополнительных финансовых средств в размере цены, превышающей цену закупки и заключения на этой основе соглашения между сторонами. </w:t>
      </w:r>
      <w:r w:rsidR="004A4515" w:rsidRPr="001911DD">
        <w:rPr>
          <w:rFonts w:ascii="GHEA Grapalat" w:hAnsi="GHEA Grapalat"/>
          <w:sz w:val="20"/>
        </w:rPr>
        <w:t>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6335D7" w:rsidRPr="001911DD" w:rsidRDefault="006335D7" w:rsidP="007C08A2">
      <w:pPr>
        <w:pStyle w:val="norm"/>
        <w:widowControl w:val="0"/>
        <w:tabs>
          <w:tab w:val="left" w:pos="1134"/>
        </w:tabs>
        <w:spacing w:line="240" w:lineRule="auto"/>
        <w:ind w:firstLine="567"/>
        <w:rPr>
          <w:rFonts w:ascii="GHEA Grapalat" w:hAnsi="GHEA Grapalat"/>
          <w:sz w:val="20"/>
        </w:rPr>
      </w:pPr>
      <w:r w:rsidRPr="001911DD">
        <w:rPr>
          <w:rFonts w:ascii="GHEA Grapalat" w:hAnsi="GHEA Grapalat"/>
          <w:sz w:val="20"/>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rsidR="009B6D58" w:rsidRPr="001911DD" w:rsidRDefault="003572EA" w:rsidP="007C08A2">
      <w:pPr>
        <w:pStyle w:val="norm"/>
        <w:widowControl w:val="0"/>
        <w:tabs>
          <w:tab w:val="left" w:pos="1134"/>
        </w:tabs>
        <w:spacing w:line="240" w:lineRule="auto"/>
        <w:ind w:firstLine="567"/>
        <w:rPr>
          <w:rFonts w:ascii="GHEA Grapalat" w:hAnsi="GHEA Grapalat" w:cs="Sylfaen"/>
          <w:sz w:val="20"/>
        </w:rPr>
      </w:pPr>
      <w:r w:rsidRPr="001911DD">
        <w:rPr>
          <w:rFonts w:ascii="GHEA Grapalat" w:hAnsi="GHEA Grapalat"/>
          <w:sz w:val="20"/>
        </w:rPr>
        <w:t>ж.</w:t>
      </w:r>
      <w:r w:rsidR="00DF44E3" w:rsidRPr="001911DD">
        <w:rPr>
          <w:rFonts w:ascii="GHEA Grapalat" w:hAnsi="GHEA Grapalat"/>
          <w:sz w:val="20"/>
        </w:rPr>
        <w:t xml:space="preserve"> </w:t>
      </w:r>
      <w:r w:rsidR="00C34AFD" w:rsidRPr="001911DD">
        <w:rPr>
          <w:rFonts w:ascii="GHEA Grapalat" w:hAnsi="GHEA Grapalat"/>
          <w:sz w:val="20"/>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sidRPr="001911DD">
        <w:rPr>
          <w:rFonts w:ascii="GHEA Grapalat" w:hAnsi="GHEA Grapalat"/>
          <w:sz w:val="20"/>
        </w:rPr>
        <w:t>и</w:t>
      </w:r>
      <w:r w:rsidR="00C34AFD" w:rsidRPr="001911DD">
        <w:rPr>
          <w:rFonts w:ascii="GHEA Grapalat" w:hAnsi="GHEA Grapalat"/>
          <w:sz w:val="20"/>
        </w:rPr>
        <w:t xml:space="preserve">, </w:t>
      </w:r>
      <w:r w:rsidR="009B6D58" w:rsidRPr="001911DD">
        <w:rPr>
          <w:rFonts w:ascii="GHEA Grapalat" w:hAnsi="GHEA Grapalat"/>
          <w:sz w:val="20"/>
        </w:rPr>
        <w:t xml:space="preserve">или если наименьшие цены равны, то процедура закупки </w:t>
      </w:r>
      <w:r w:rsidR="009B6D58" w:rsidRPr="001911DD">
        <w:rPr>
          <w:rFonts w:ascii="GHEA Grapalat" w:hAnsi="GHEA Grapalat"/>
          <w:sz w:val="20"/>
        </w:rPr>
        <w:lastRenderedPageBreak/>
        <w:t>объявляется несостоявшейся на основании пункта 1 части 1 статьи 37 Закона</w:t>
      </w:r>
      <w:r w:rsidR="00C34AFD" w:rsidRPr="001911DD">
        <w:rPr>
          <w:rFonts w:ascii="GHEA Grapalat" w:hAnsi="GHEA Grapalat"/>
          <w:sz w:val="20"/>
        </w:rPr>
        <w:t>, за исключением случая, предусмотренного абзацем ,, е " настоящего подпункта</w:t>
      </w:r>
      <w:r w:rsidR="009B6D58" w:rsidRPr="001911DD">
        <w:rPr>
          <w:rFonts w:ascii="GHEA Grapalat" w:hAnsi="GHEA Grapalat"/>
          <w:sz w:val="20"/>
        </w:rPr>
        <w:t xml:space="preserve">. </w:t>
      </w:r>
    </w:p>
    <w:p w:rsidR="00B514E8" w:rsidRPr="001911DD" w:rsidRDefault="00FD2748"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8.</w:t>
      </w:r>
      <w:r w:rsidR="00096B2C" w:rsidRPr="001911DD">
        <w:rPr>
          <w:rFonts w:ascii="GHEA Grapalat" w:hAnsi="GHEA Grapalat"/>
          <w:sz w:val="20"/>
          <w:szCs w:val="20"/>
        </w:rPr>
        <w:t>7</w:t>
      </w:r>
      <w:r w:rsidRPr="001911DD">
        <w:rPr>
          <w:rFonts w:ascii="GHEA Grapalat" w:hAnsi="GHEA Grapalat"/>
          <w:sz w:val="20"/>
          <w:szCs w:val="20"/>
        </w:rPr>
        <w:t>.</w:t>
      </w:r>
      <w:r w:rsidR="00C37724" w:rsidRPr="001911DD">
        <w:rPr>
          <w:rFonts w:ascii="GHEA Grapalat" w:hAnsi="GHEA Grapalat"/>
          <w:sz w:val="20"/>
          <w:szCs w:val="20"/>
        </w:rPr>
        <w:tab/>
      </w:r>
      <w:r w:rsidRPr="001911DD">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1911DD">
        <w:rPr>
          <w:rFonts w:ascii="GHEA Grapalat" w:hAnsi="GHEA Grapalat"/>
          <w:sz w:val="20"/>
          <w:szCs w:val="20"/>
        </w:rPr>
        <w:t xml:space="preserve">включенные в заявку </w:t>
      </w:r>
      <w:r w:rsidRPr="001911DD">
        <w:rPr>
          <w:rFonts w:ascii="GHEA Grapalat" w:hAnsi="GHEA Grapalat"/>
          <w:sz w:val="20"/>
          <w:szCs w:val="20"/>
        </w:rPr>
        <w:t>документ</w:t>
      </w:r>
      <w:r w:rsidR="00F7541A" w:rsidRPr="001911DD">
        <w:rPr>
          <w:rFonts w:ascii="GHEA Grapalat" w:hAnsi="GHEA Grapalat"/>
          <w:sz w:val="20"/>
          <w:szCs w:val="20"/>
        </w:rPr>
        <w:t>ы</w:t>
      </w:r>
      <w:r w:rsidRPr="001911DD">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1911DD">
        <w:rPr>
          <w:rFonts w:ascii="Courier New" w:hAnsi="Courier New" w:cs="Courier New"/>
          <w:sz w:val="20"/>
          <w:szCs w:val="20"/>
          <w:lang w:val="en-US"/>
        </w:rPr>
        <w:t> </w:t>
      </w:r>
      <w:r w:rsidRPr="001911DD">
        <w:rPr>
          <w:rFonts w:ascii="GHEA Grapalat" w:hAnsi="GHEA Grapalat"/>
          <w:sz w:val="20"/>
          <w:szCs w:val="20"/>
        </w:rPr>
        <w:t>препятствуя нормальному функционированию комиссии.</w:t>
      </w:r>
    </w:p>
    <w:p w:rsidR="00AD2081" w:rsidRPr="001911DD" w:rsidRDefault="00A150A9" w:rsidP="007C08A2">
      <w:pPr>
        <w:pStyle w:val="norm"/>
        <w:widowControl w:val="0"/>
        <w:tabs>
          <w:tab w:val="left" w:pos="1134"/>
        </w:tabs>
        <w:spacing w:line="240" w:lineRule="auto"/>
        <w:ind w:firstLine="567"/>
        <w:rPr>
          <w:rFonts w:ascii="GHEA Grapalat" w:hAnsi="GHEA Grapalat"/>
          <w:sz w:val="20"/>
        </w:rPr>
      </w:pPr>
      <w:r w:rsidRPr="001911DD">
        <w:rPr>
          <w:rFonts w:ascii="GHEA Grapalat" w:hAnsi="GHEA Grapalat"/>
          <w:sz w:val="20"/>
        </w:rPr>
        <w:t>8.</w:t>
      </w:r>
      <w:r w:rsidR="00917747" w:rsidRPr="001911DD">
        <w:rPr>
          <w:rFonts w:ascii="GHEA Grapalat" w:hAnsi="GHEA Grapalat"/>
          <w:sz w:val="20"/>
        </w:rPr>
        <w:t>8</w:t>
      </w:r>
      <w:r w:rsidRPr="001911DD">
        <w:rPr>
          <w:rFonts w:ascii="GHEA Grapalat" w:hAnsi="GHEA Grapalat"/>
          <w:sz w:val="20"/>
        </w:rPr>
        <w:t>.</w:t>
      </w:r>
      <w:r w:rsidR="00213830" w:rsidRPr="001911DD">
        <w:rPr>
          <w:rFonts w:ascii="GHEA Grapalat" w:hAnsi="GHEA Grapalat"/>
          <w:sz w:val="20"/>
        </w:rPr>
        <w:tab/>
      </w:r>
      <w:r w:rsidRPr="001911DD">
        <w:rPr>
          <w:rFonts w:ascii="GHEA Grapalat" w:hAnsi="GHEA Grapalat"/>
          <w:sz w:val="20"/>
        </w:rPr>
        <w:t xml:space="preserve">Если в результате оценки, проведенной в ходе заседания по вскрытию </w:t>
      </w:r>
      <w:r w:rsidR="00F00565" w:rsidRPr="001911DD">
        <w:rPr>
          <w:rFonts w:ascii="GHEA Grapalat" w:hAnsi="GHEA Grapalat"/>
          <w:sz w:val="20"/>
        </w:rPr>
        <w:t xml:space="preserve">и оценке </w:t>
      </w:r>
      <w:r w:rsidRPr="001911DD">
        <w:rPr>
          <w:rFonts w:ascii="GHEA Grapalat" w:hAnsi="GHEA Grapalat"/>
          <w:sz w:val="20"/>
        </w:rPr>
        <w:t>заявок, в заявке участника фиксируются несоответствия требованиям приглашения,</w:t>
      </w:r>
      <w:r w:rsidR="001F0DAB" w:rsidRPr="001911DD">
        <w:rPr>
          <w:rFonts w:ascii="GHEA Grapalat" w:hAnsi="GHEA Grapalat"/>
          <w:sz w:val="20"/>
        </w:rPr>
        <w:t xml:space="preserve"> </w:t>
      </w:r>
      <w:r w:rsidRPr="001911DD">
        <w:rPr>
          <w:rFonts w:ascii="GHEA Grapalat" w:hAnsi="GHEA Grapalat"/>
          <w:sz w:val="20"/>
        </w:rPr>
        <w:t>комиссия приостанавливает заседание на один рабочий день, а секретарь комиссии в тот же день</w:t>
      </w:r>
      <w:r w:rsidR="007A34A6" w:rsidRPr="001911DD">
        <w:rPr>
          <w:rFonts w:ascii="GHEA Grapalat" w:hAnsi="GHEA Grapalat"/>
          <w:sz w:val="20"/>
        </w:rPr>
        <w:t xml:space="preserve"> </w:t>
      </w:r>
      <w:r w:rsidR="001F0DAB" w:rsidRPr="001911DD">
        <w:rPr>
          <w:rFonts w:ascii="GHEA Grapalat" w:hAnsi="GHEA Grapalat"/>
          <w:sz w:val="20"/>
        </w:rPr>
        <w:t>в электронной форме</w:t>
      </w:r>
      <w:r w:rsidR="007A34A6" w:rsidRPr="001911DD">
        <w:rPr>
          <w:rFonts w:ascii="GHEA Grapalat" w:hAnsi="GHEA Grapalat"/>
          <w:sz w:val="20"/>
        </w:rPr>
        <w:t xml:space="preserve"> </w:t>
      </w:r>
      <w:r w:rsidRPr="001911DD">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1911DD" w:rsidRDefault="006A3C8A" w:rsidP="007C08A2">
      <w:pPr>
        <w:pStyle w:val="norm"/>
        <w:widowControl w:val="0"/>
        <w:tabs>
          <w:tab w:val="left" w:pos="1134"/>
        </w:tabs>
        <w:spacing w:line="240" w:lineRule="auto"/>
        <w:ind w:firstLine="567"/>
        <w:rPr>
          <w:rFonts w:ascii="GHEA Grapalat" w:hAnsi="GHEA Grapalat" w:cs="Sylfaen"/>
          <w:sz w:val="20"/>
        </w:rPr>
      </w:pPr>
      <w:r w:rsidRPr="001911DD">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1911DD">
        <w:rPr>
          <w:rFonts w:ascii="GHEA Grapalat" w:hAnsi="GHEA Grapalat" w:cs="Sylfaen"/>
          <w:sz w:val="20"/>
        </w:rPr>
        <w:t>.</w:t>
      </w:r>
    </w:p>
    <w:p w:rsidR="00C27BA4" w:rsidRPr="001911DD" w:rsidRDefault="00A150A9" w:rsidP="007C08A2">
      <w:pPr>
        <w:pStyle w:val="norm"/>
        <w:widowControl w:val="0"/>
        <w:tabs>
          <w:tab w:val="left" w:pos="1276"/>
        </w:tabs>
        <w:spacing w:line="240" w:lineRule="auto"/>
        <w:ind w:firstLine="567"/>
        <w:rPr>
          <w:rFonts w:ascii="GHEA Grapalat" w:hAnsi="GHEA Grapalat"/>
          <w:sz w:val="20"/>
        </w:rPr>
      </w:pPr>
      <w:r w:rsidRPr="001911DD">
        <w:rPr>
          <w:rFonts w:ascii="GHEA Grapalat" w:hAnsi="GHEA Grapalat"/>
          <w:sz w:val="20"/>
        </w:rPr>
        <w:t>8.</w:t>
      </w:r>
      <w:r w:rsidR="000F35AE" w:rsidRPr="001911DD">
        <w:rPr>
          <w:rFonts w:ascii="GHEA Grapalat" w:hAnsi="GHEA Grapalat"/>
          <w:sz w:val="20"/>
        </w:rPr>
        <w:t>9</w:t>
      </w:r>
      <w:r w:rsidRPr="001911DD">
        <w:rPr>
          <w:rFonts w:ascii="GHEA Grapalat" w:hAnsi="GHEA Grapalat"/>
          <w:sz w:val="20"/>
        </w:rPr>
        <w:t>.</w:t>
      </w:r>
      <w:r w:rsidR="00213830" w:rsidRPr="001911DD">
        <w:rPr>
          <w:rFonts w:ascii="GHEA Grapalat" w:hAnsi="GHEA Grapalat"/>
          <w:sz w:val="20"/>
        </w:rPr>
        <w:tab/>
      </w:r>
      <w:r w:rsidRPr="001911DD">
        <w:rPr>
          <w:rFonts w:ascii="GHEA Grapalat" w:hAnsi="GHEA Grapalat"/>
          <w:sz w:val="20"/>
        </w:rPr>
        <w:t>Если участник исправляет зафиксированное несоответствие в срок, установленный пунктом 8.</w:t>
      </w:r>
      <w:r w:rsidR="000F35AE" w:rsidRPr="001911DD">
        <w:rPr>
          <w:rFonts w:ascii="GHEA Grapalat" w:hAnsi="GHEA Grapalat"/>
          <w:sz w:val="20"/>
        </w:rPr>
        <w:t>8</w:t>
      </w:r>
      <w:r w:rsidRPr="001911DD">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1911DD">
        <w:rPr>
          <w:rFonts w:ascii="GHEA Grapalat" w:hAnsi="GHEA Grapalat"/>
          <w:sz w:val="20"/>
        </w:rPr>
        <w:t xml:space="preserve"> данного участника</w:t>
      </w:r>
      <w:r w:rsidRPr="001911DD">
        <w:rPr>
          <w:rFonts w:ascii="GHEA Grapalat" w:hAnsi="GHEA Grapalat"/>
          <w:sz w:val="20"/>
        </w:rPr>
        <w:t xml:space="preserve"> оценивается неуд</w:t>
      </w:r>
      <w:r w:rsidR="00A50C53" w:rsidRPr="001911DD">
        <w:rPr>
          <w:rFonts w:ascii="GHEA Grapalat" w:hAnsi="GHEA Grapalat"/>
          <w:sz w:val="20"/>
        </w:rPr>
        <w:t>овлетворительно и отклоняется</w:t>
      </w:r>
      <w:r w:rsidR="005D7FA6" w:rsidRPr="001911DD">
        <w:rPr>
          <w:rFonts w:ascii="GHEA Grapalat" w:hAnsi="GHEA Grapalat"/>
          <w:sz w:val="20"/>
        </w:rPr>
        <w:t>, а отобранным участником признается участник, занявший последующее место</w:t>
      </w:r>
      <w:r w:rsidR="00A50C53" w:rsidRPr="001911DD">
        <w:rPr>
          <w:rFonts w:ascii="GHEA Grapalat" w:hAnsi="GHEA Grapalat"/>
          <w:sz w:val="20"/>
        </w:rPr>
        <w:t>.</w:t>
      </w:r>
    </w:p>
    <w:p w:rsidR="006A649A" w:rsidRPr="001911DD" w:rsidRDefault="00A150A9" w:rsidP="007C08A2">
      <w:pPr>
        <w:pStyle w:val="23"/>
        <w:widowControl w:val="0"/>
        <w:tabs>
          <w:tab w:val="left" w:pos="1276"/>
        </w:tabs>
        <w:spacing w:line="240" w:lineRule="auto"/>
        <w:ind w:firstLine="567"/>
        <w:rPr>
          <w:rFonts w:ascii="GHEA Grapalat" w:hAnsi="GHEA Grapalat"/>
        </w:rPr>
      </w:pPr>
      <w:r w:rsidRPr="001911DD">
        <w:rPr>
          <w:rFonts w:ascii="GHEA Grapalat" w:hAnsi="GHEA Grapalat"/>
        </w:rPr>
        <w:t>8.1</w:t>
      </w:r>
      <w:r w:rsidR="00B81197" w:rsidRPr="001911DD">
        <w:rPr>
          <w:rFonts w:ascii="GHEA Grapalat" w:hAnsi="GHEA Grapalat"/>
        </w:rPr>
        <w:t>0</w:t>
      </w:r>
      <w:r w:rsidRPr="001911DD">
        <w:rPr>
          <w:rFonts w:ascii="GHEA Grapalat" w:hAnsi="GHEA Grapalat"/>
        </w:rPr>
        <w:t>.</w:t>
      </w:r>
      <w:r w:rsidR="00213830" w:rsidRPr="001911DD">
        <w:rPr>
          <w:rFonts w:ascii="GHEA Grapalat" w:hAnsi="GHEA Grapalat"/>
        </w:rPr>
        <w:tab/>
      </w:r>
      <w:r w:rsidR="006A649A" w:rsidRPr="001911DD">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1911DD" w:rsidDel="00A5199D">
        <w:rPr>
          <w:rFonts w:ascii="GHEA Grapalat" w:hAnsi="GHEA Grapalat"/>
        </w:rPr>
        <w:t xml:space="preserve"> </w:t>
      </w:r>
      <w:r w:rsidR="006A649A" w:rsidRPr="001911DD">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1911DD" w:rsidRDefault="00A150A9" w:rsidP="007C08A2">
      <w:pPr>
        <w:pStyle w:val="23"/>
        <w:widowControl w:val="0"/>
        <w:tabs>
          <w:tab w:val="left" w:pos="1276"/>
        </w:tabs>
        <w:spacing w:line="240" w:lineRule="auto"/>
        <w:ind w:firstLine="567"/>
        <w:rPr>
          <w:rFonts w:ascii="GHEA Grapalat" w:hAnsi="GHEA Grapalat" w:cs="Sylfaen"/>
        </w:rPr>
      </w:pPr>
      <w:r w:rsidRPr="001911DD">
        <w:rPr>
          <w:rFonts w:ascii="GHEA Grapalat" w:hAnsi="GHEA Grapalat"/>
        </w:rPr>
        <w:t>8.1</w:t>
      </w:r>
      <w:r w:rsidR="00B55371" w:rsidRPr="001911DD">
        <w:rPr>
          <w:rFonts w:ascii="GHEA Grapalat" w:hAnsi="GHEA Grapalat"/>
        </w:rPr>
        <w:t>1</w:t>
      </w:r>
      <w:r w:rsidR="004409B1" w:rsidRPr="001911DD">
        <w:rPr>
          <w:rFonts w:ascii="GHEA Grapalat" w:hAnsi="GHEA Grapalat"/>
        </w:rPr>
        <w:t>.</w:t>
      </w:r>
      <w:r w:rsidR="004409B1" w:rsidRPr="001911DD">
        <w:rPr>
          <w:rFonts w:ascii="GHEA Grapalat" w:hAnsi="GHEA Grapalat"/>
        </w:rPr>
        <w:tab/>
      </w:r>
      <w:r w:rsidRPr="001911DD">
        <w:rPr>
          <w:rFonts w:ascii="GHEA Grapalat" w:hAnsi="GHEA Grapalat"/>
        </w:rPr>
        <w:t>После вскрытия</w:t>
      </w:r>
      <w:r w:rsidR="00895E05" w:rsidRPr="001911DD">
        <w:rPr>
          <w:rFonts w:ascii="GHEA Grapalat" w:hAnsi="GHEA Grapalat"/>
        </w:rPr>
        <w:t xml:space="preserve"> и оценки</w:t>
      </w:r>
      <w:r w:rsidRPr="001911DD">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1911DD">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911DD">
        <w:rPr>
          <w:rFonts w:ascii="GHEA Grapalat" w:hAnsi="GHEA Grapalat"/>
        </w:rPr>
        <w:t>.</w:t>
      </w:r>
    </w:p>
    <w:p w:rsidR="00E65F37" w:rsidRPr="001911DD" w:rsidRDefault="00A150A9" w:rsidP="007C08A2">
      <w:pPr>
        <w:pStyle w:val="23"/>
        <w:widowControl w:val="0"/>
        <w:tabs>
          <w:tab w:val="left" w:pos="1276"/>
        </w:tabs>
        <w:spacing w:line="240" w:lineRule="auto"/>
        <w:ind w:firstLine="567"/>
        <w:rPr>
          <w:rFonts w:ascii="GHEA Grapalat" w:hAnsi="GHEA Grapalat" w:cs="Sylfaen"/>
        </w:rPr>
      </w:pPr>
      <w:r w:rsidRPr="001911DD">
        <w:rPr>
          <w:rFonts w:ascii="GHEA Grapalat" w:hAnsi="GHEA Grapalat"/>
        </w:rPr>
        <w:t>8.1</w:t>
      </w:r>
      <w:r w:rsidR="00696900" w:rsidRPr="001911DD">
        <w:rPr>
          <w:rFonts w:ascii="GHEA Grapalat" w:hAnsi="GHEA Grapalat"/>
        </w:rPr>
        <w:t>2</w:t>
      </w:r>
      <w:r w:rsidRPr="001911DD">
        <w:rPr>
          <w:rFonts w:ascii="GHEA Grapalat" w:hAnsi="GHEA Grapalat"/>
        </w:rPr>
        <w:t>.</w:t>
      </w:r>
      <w:r w:rsidR="004409B1" w:rsidRPr="001911DD">
        <w:rPr>
          <w:rFonts w:ascii="GHEA Grapalat" w:hAnsi="GHEA Grapalat"/>
        </w:rPr>
        <w:tab/>
      </w:r>
      <w:r w:rsidRPr="001911DD">
        <w:rPr>
          <w:rFonts w:ascii="GHEA Grapalat" w:hAnsi="GHEA Grapalat"/>
        </w:rPr>
        <w:t>Не позднее чем на следующий рабочий день после завершения заседания по вскрытию</w:t>
      </w:r>
      <w:r w:rsidR="001E4A24" w:rsidRPr="001911DD">
        <w:rPr>
          <w:rFonts w:ascii="GHEA Grapalat" w:hAnsi="GHEA Grapalat"/>
        </w:rPr>
        <w:t xml:space="preserve"> и оценке</w:t>
      </w:r>
      <w:r w:rsidRPr="001911DD">
        <w:rPr>
          <w:rFonts w:ascii="GHEA Grapalat" w:hAnsi="GHEA Grapalat"/>
        </w:rPr>
        <w:t xml:space="preserve"> заявок секретарь комиссии: </w:t>
      </w:r>
    </w:p>
    <w:p w:rsidR="00A24827" w:rsidRPr="001911DD" w:rsidRDefault="00A24827" w:rsidP="007C08A2">
      <w:pPr>
        <w:pStyle w:val="23"/>
        <w:widowControl w:val="0"/>
        <w:tabs>
          <w:tab w:val="left" w:pos="1134"/>
        </w:tabs>
        <w:spacing w:line="240" w:lineRule="auto"/>
        <w:ind w:firstLine="567"/>
        <w:rPr>
          <w:rFonts w:ascii="GHEA Grapalat" w:hAnsi="GHEA Grapalat" w:cs="Sylfaen"/>
        </w:rPr>
      </w:pPr>
      <w:r w:rsidRPr="001911DD">
        <w:rPr>
          <w:rFonts w:ascii="GHEA Grapalat" w:hAnsi="GHEA Grapalat"/>
        </w:rPr>
        <w:t>1)</w:t>
      </w:r>
      <w:r w:rsidR="00DC64B5" w:rsidRPr="001911DD">
        <w:rPr>
          <w:rFonts w:ascii="GHEA Grapalat" w:hAnsi="GHEA Grapalat"/>
        </w:rPr>
        <w:tab/>
      </w:r>
      <w:r w:rsidRPr="001911DD">
        <w:rPr>
          <w:rFonts w:ascii="GHEA Grapalat" w:hAnsi="GHEA Grapalat"/>
        </w:rPr>
        <w:t>опубликовывает в бюллетене воспроизведенный (отсканированный) с</w:t>
      </w:r>
      <w:r w:rsidR="00DC64B5" w:rsidRPr="001911DD">
        <w:rPr>
          <w:rFonts w:ascii="Courier New" w:hAnsi="Courier New" w:cs="Courier New"/>
          <w:lang w:val="en-US"/>
        </w:rPr>
        <w:t> </w:t>
      </w:r>
      <w:r w:rsidRPr="001911DD">
        <w:rPr>
          <w:rFonts w:ascii="GHEA Grapalat" w:hAnsi="GHEA Grapalat"/>
        </w:rPr>
        <w:t>оригинала вариант протокола заседания по вскрытию заявок</w:t>
      </w:r>
      <w:r w:rsidR="001E4A24" w:rsidRPr="001911DD">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1911DD">
        <w:t xml:space="preserve"> </w:t>
      </w:r>
      <w:r w:rsidR="001E4A24" w:rsidRPr="001911DD">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1911DD" w:rsidRDefault="008B73CD" w:rsidP="007C08A2">
      <w:pPr>
        <w:pStyle w:val="23"/>
        <w:widowControl w:val="0"/>
        <w:tabs>
          <w:tab w:val="left" w:pos="1134"/>
        </w:tabs>
        <w:spacing w:line="240" w:lineRule="auto"/>
        <w:ind w:firstLine="567"/>
        <w:rPr>
          <w:rFonts w:ascii="GHEA Grapalat" w:hAnsi="GHEA Grapalat" w:cs="Sylfaen"/>
        </w:rPr>
      </w:pPr>
      <w:r w:rsidRPr="001911DD">
        <w:rPr>
          <w:rFonts w:ascii="GHEA Grapalat" w:hAnsi="GHEA Grapalat"/>
        </w:rPr>
        <w:t>2)</w:t>
      </w:r>
      <w:r w:rsidR="00DC64B5" w:rsidRPr="001911DD">
        <w:rPr>
          <w:rFonts w:ascii="GHEA Grapalat" w:hAnsi="GHEA Grapalat"/>
        </w:rPr>
        <w:tab/>
      </w:r>
      <w:r w:rsidRPr="001911DD">
        <w:rPr>
          <w:rFonts w:ascii="GHEA Grapalat" w:hAnsi="GHEA Grapalat"/>
        </w:rPr>
        <w:t>опубликовывает в бюллетене воспроизведенные (отсканированные) с</w:t>
      </w:r>
      <w:r w:rsidR="00DC64B5" w:rsidRPr="001911DD">
        <w:rPr>
          <w:rFonts w:ascii="Courier New" w:hAnsi="Courier New" w:cs="Courier New"/>
          <w:lang w:val="en-US"/>
        </w:rPr>
        <w:t> </w:t>
      </w:r>
      <w:r w:rsidRPr="001911DD">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911DD">
        <w:rPr>
          <w:rFonts w:ascii="GHEA Grapalat" w:hAnsi="GHEA Grapalat"/>
        </w:rPr>
        <w:t xml:space="preserve"> и оценке</w:t>
      </w:r>
      <w:r w:rsidRPr="001911DD">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1911DD" w:rsidRDefault="008769B4"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8.</w:t>
      </w:r>
      <w:r w:rsidR="005B6DCF" w:rsidRPr="001911DD">
        <w:rPr>
          <w:rFonts w:ascii="GHEA Grapalat" w:hAnsi="GHEA Grapalat"/>
          <w:sz w:val="20"/>
          <w:szCs w:val="20"/>
          <w:lang w:val="hy-AM"/>
        </w:rPr>
        <w:t>1</w:t>
      </w:r>
      <w:r w:rsidR="00762474" w:rsidRPr="001911DD">
        <w:rPr>
          <w:rFonts w:ascii="GHEA Grapalat" w:hAnsi="GHEA Grapalat"/>
          <w:sz w:val="20"/>
          <w:szCs w:val="20"/>
        </w:rPr>
        <w:t>3</w:t>
      </w:r>
      <w:r w:rsidR="00493CC7" w:rsidRPr="001911DD">
        <w:rPr>
          <w:rFonts w:ascii="GHEA Grapalat" w:hAnsi="GHEA Grapalat"/>
          <w:sz w:val="20"/>
          <w:szCs w:val="20"/>
        </w:rPr>
        <w:t>.</w:t>
      </w:r>
      <w:r w:rsidR="00493CC7" w:rsidRPr="001911DD">
        <w:rPr>
          <w:rFonts w:ascii="GHEA Grapalat" w:hAnsi="GHEA Grapalat"/>
          <w:sz w:val="20"/>
          <w:szCs w:val="20"/>
        </w:rPr>
        <w:tab/>
      </w:r>
      <w:r w:rsidR="0052468C" w:rsidRPr="001911DD">
        <w:rPr>
          <w:rFonts w:ascii="GHEA Grapalat" w:hAnsi="GHEA Grapalat"/>
          <w:sz w:val="20"/>
          <w:szCs w:val="20"/>
        </w:rPr>
        <w:t xml:space="preserve">В случае выявления </w:t>
      </w:r>
      <w:r w:rsidR="0052468C" w:rsidRPr="001911DD">
        <w:rPr>
          <w:rFonts w:ascii="GHEA Grapalat" w:hAnsi="GHEA Grapalat"/>
          <w:color w:val="000000" w:themeColor="text1"/>
          <w:sz w:val="20"/>
          <w:szCs w:val="20"/>
        </w:rPr>
        <w:t xml:space="preserve">оснований, предусмотренных пунктом 6 части 1 статьи 6 Закона, </w:t>
      </w:r>
      <w:r w:rsidR="0052468C" w:rsidRPr="001911DD">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1911DD">
        <w:rPr>
          <w:sz w:val="20"/>
          <w:szCs w:val="20"/>
        </w:rPr>
        <w:t xml:space="preserve"> </w:t>
      </w:r>
      <w:r w:rsidR="0052468C" w:rsidRPr="001911DD">
        <w:rPr>
          <w:rFonts w:ascii="GHEA Grapalat" w:hAnsi="GHEA Grapalat"/>
          <w:sz w:val="20"/>
          <w:szCs w:val="20"/>
        </w:rPr>
        <w:t>При этом указанное в настоящем пункте решение руководитель заказчика выносит на десятый ден</w:t>
      </w:r>
      <w:r w:rsidR="00C143D2" w:rsidRPr="001911DD">
        <w:rPr>
          <w:rFonts w:ascii="GHEA Grapalat" w:hAnsi="GHEA Grapalat"/>
          <w:sz w:val="20"/>
          <w:szCs w:val="20"/>
        </w:rPr>
        <w:t>ь</w:t>
      </w:r>
      <w:r w:rsidR="0052468C" w:rsidRPr="001911DD">
        <w:rPr>
          <w:rFonts w:ascii="GHEA Grapalat" w:hAnsi="GHEA Grapalat"/>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1911DD">
        <w:rPr>
          <w:sz w:val="20"/>
          <w:szCs w:val="20"/>
        </w:rPr>
        <w:t xml:space="preserve"> </w:t>
      </w:r>
      <w:r w:rsidR="0052468C" w:rsidRPr="001911DD">
        <w:rPr>
          <w:rFonts w:ascii="GHEA Grapalat" w:hAnsi="GHEA Grapalat"/>
          <w:sz w:val="20"/>
          <w:szCs w:val="20"/>
        </w:rPr>
        <w:t>если по результатам судебного разбирательства возможность исполнения решения не исчезла.</w:t>
      </w:r>
    </w:p>
    <w:p w:rsidR="00B24E4B" w:rsidRPr="001911DD" w:rsidRDefault="00B24E4B" w:rsidP="007C08A2">
      <w:pPr>
        <w:widowControl w:val="0"/>
        <w:tabs>
          <w:tab w:val="left" w:pos="1276"/>
        </w:tabs>
        <w:rPr>
          <w:rFonts w:ascii="GHEA Grapalat" w:hAnsi="GHEA Grapalat"/>
          <w:sz w:val="20"/>
          <w:szCs w:val="20"/>
        </w:rPr>
      </w:pPr>
      <w:r w:rsidRPr="001911DD">
        <w:rPr>
          <w:rFonts w:ascii="GHEA Grapalat" w:hAnsi="GHEA Grapalat"/>
          <w:sz w:val="20"/>
          <w:szCs w:val="20"/>
        </w:rPr>
        <w:t>При этом, если:</w:t>
      </w:r>
    </w:p>
    <w:p w:rsidR="00B24E4B" w:rsidRPr="001911DD" w:rsidRDefault="00B24E4B" w:rsidP="007C08A2">
      <w:pPr>
        <w:pStyle w:val="aff"/>
        <w:widowControl w:val="0"/>
        <w:numPr>
          <w:ilvl w:val="0"/>
          <w:numId w:val="31"/>
        </w:numPr>
        <w:ind w:left="0" w:firstLine="284"/>
        <w:contextualSpacing/>
        <w:jc w:val="both"/>
        <w:rPr>
          <w:rFonts w:ascii="GHEA Grapalat" w:hAnsi="GHEA Grapalat"/>
          <w:sz w:val="20"/>
          <w:szCs w:val="20"/>
        </w:rPr>
      </w:pPr>
      <w:r w:rsidRPr="001911DD">
        <w:rPr>
          <w:rFonts w:ascii="GHEA Grapalat" w:hAnsi="GHEA Grapalat"/>
          <w:sz w:val="20"/>
          <w:szCs w:val="20"/>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w:t>
      </w:r>
      <w:r w:rsidRPr="001911DD">
        <w:rPr>
          <w:rFonts w:ascii="GHEA Grapalat" w:hAnsi="GHEA Grapalat"/>
          <w:sz w:val="20"/>
          <w:szCs w:val="20"/>
        </w:rPr>
        <w:lastRenderedPageBreak/>
        <w:t>данного участника в список;</w:t>
      </w:r>
    </w:p>
    <w:p w:rsidR="00B24E4B" w:rsidRPr="001911DD" w:rsidRDefault="00B24E4B" w:rsidP="007C08A2">
      <w:pPr>
        <w:pStyle w:val="aff"/>
        <w:widowControl w:val="0"/>
        <w:numPr>
          <w:ilvl w:val="0"/>
          <w:numId w:val="31"/>
        </w:numPr>
        <w:ind w:left="0" w:firstLine="284"/>
        <w:contextualSpacing/>
        <w:jc w:val="both"/>
        <w:rPr>
          <w:rFonts w:ascii="GHEA Grapalat" w:hAnsi="GHEA Grapalat"/>
          <w:sz w:val="20"/>
          <w:szCs w:val="20"/>
        </w:rPr>
      </w:pPr>
      <w:r w:rsidRPr="001911DD">
        <w:rPr>
          <w:rFonts w:ascii="GHEA Grapalat" w:hAnsi="GHEA Grapalat"/>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A63D83" w:rsidRPr="001911DD" w:rsidRDefault="00A63D83"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8.1</w:t>
      </w:r>
      <w:r w:rsidR="008067C5" w:rsidRPr="001911DD">
        <w:rPr>
          <w:rFonts w:ascii="GHEA Grapalat" w:hAnsi="GHEA Grapalat"/>
          <w:sz w:val="20"/>
          <w:szCs w:val="20"/>
        </w:rPr>
        <w:t>4</w:t>
      </w:r>
      <w:r w:rsidR="00A31DCA" w:rsidRPr="001911DD">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1911DD" w:rsidRDefault="00E64D24" w:rsidP="007C08A2">
      <w:pPr>
        <w:pStyle w:val="norm"/>
        <w:widowControl w:val="0"/>
        <w:tabs>
          <w:tab w:val="left" w:pos="1276"/>
        </w:tabs>
        <w:spacing w:line="240" w:lineRule="auto"/>
        <w:ind w:firstLine="567"/>
        <w:rPr>
          <w:rFonts w:ascii="GHEA Grapalat" w:hAnsi="GHEA Grapalat" w:cs="Sylfaen"/>
          <w:sz w:val="20"/>
        </w:rPr>
      </w:pPr>
      <w:r w:rsidRPr="001911DD">
        <w:rPr>
          <w:rFonts w:ascii="GHEA Grapalat" w:hAnsi="GHEA Grapalat"/>
          <w:sz w:val="20"/>
        </w:rPr>
        <w:t>8.1</w:t>
      </w:r>
      <w:r w:rsidR="00FE1D95" w:rsidRPr="001911DD">
        <w:rPr>
          <w:rFonts w:ascii="GHEA Grapalat" w:hAnsi="GHEA Grapalat"/>
          <w:sz w:val="20"/>
        </w:rPr>
        <w:t>5</w:t>
      </w:r>
      <w:r w:rsidRPr="001911DD">
        <w:rPr>
          <w:rFonts w:ascii="GHEA Grapalat" w:hAnsi="GHEA Grapalat"/>
          <w:sz w:val="20"/>
        </w:rPr>
        <w:t xml:space="preserve"> </w:t>
      </w:r>
      <w:r w:rsidR="00A74478" w:rsidRPr="001911DD">
        <w:rPr>
          <w:rFonts w:ascii="GHEA Grapalat" w:hAnsi="GHEA Grapalat"/>
          <w:sz w:val="20"/>
        </w:rPr>
        <w:t>Документы, указанные в пунктах 8.</w:t>
      </w:r>
      <w:r w:rsidR="00D0532E" w:rsidRPr="001911DD">
        <w:rPr>
          <w:rFonts w:ascii="GHEA Grapalat" w:hAnsi="GHEA Grapalat"/>
          <w:sz w:val="20"/>
        </w:rPr>
        <w:t>8</w:t>
      </w:r>
      <w:r w:rsidR="00A74478" w:rsidRPr="001911DD">
        <w:rPr>
          <w:rFonts w:ascii="GHEA Grapalat" w:hAnsi="GHEA Grapalat"/>
          <w:sz w:val="20"/>
        </w:rPr>
        <w:t xml:space="preserve"> и 8.</w:t>
      </w:r>
      <w:r w:rsidR="00D0532E" w:rsidRPr="001911DD">
        <w:rPr>
          <w:rFonts w:ascii="GHEA Grapalat" w:hAnsi="GHEA Grapalat"/>
          <w:sz w:val="20"/>
        </w:rPr>
        <w:t>9</w:t>
      </w:r>
      <w:r w:rsidR="00A74478" w:rsidRPr="001911DD">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1911DD">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911DD" w:rsidRDefault="00A150A9" w:rsidP="007C08A2">
      <w:pPr>
        <w:pStyle w:val="23"/>
        <w:widowControl w:val="0"/>
        <w:tabs>
          <w:tab w:val="left" w:pos="1276"/>
        </w:tabs>
        <w:spacing w:line="240" w:lineRule="auto"/>
        <w:ind w:firstLine="567"/>
        <w:rPr>
          <w:rFonts w:ascii="GHEA Grapalat" w:hAnsi="GHEA Grapalat" w:cs="Sylfaen"/>
          <w:spacing w:val="-4"/>
        </w:rPr>
      </w:pPr>
      <w:r w:rsidRPr="001911DD">
        <w:rPr>
          <w:rFonts w:ascii="GHEA Grapalat" w:hAnsi="GHEA Grapalat"/>
        </w:rPr>
        <w:t>8.</w:t>
      </w:r>
      <w:r w:rsidR="0093610F" w:rsidRPr="001911DD">
        <w:rPr>
          <w:rFonts w:ascii="GHEA Grapalat" w:hAnsi="GHEA Grapalat"/>
        </w:rPr>
        <w:t>1</w:t>
      </w:r>
      <w:r w:rsidR="00D51DF5" w:rsidRPr="001911DD">
        <w:rPr>
          <w:rFonts w:ascii="GHEA Grapalat" w:hAnsi="GHEA Grapalat"/>
        </w:rPr>
        <w:t>6</w:t>
      </w:r>
      <w:r w:rsidR="00EE0CB1" w:rsidRPr="001911DD">
        <w:rPr>
          <w:rFonts w:ascii="GHEA Grapalat" w:hAnsi="GHEA Grapalat"/>
        </w:rPr>
        <w:t>.</w:t>
      </w:r>
      <w:r w:rsidR="00EE0CB1" w:rsidRPr="001911DD">
        <w:rPr>
          <w:rFonts w:ascii="GHEA Grapalat" w:hAnsi="GHEA Grapalat"/>
        </w:rPr>
        <w:tab/>
      </w:r>
      <w:r w:rsidRPr="001911DD">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1911DD" w:rsidRDefault="00B5219E" w:rsidP="007C08A2">
      <w:pPr>
        <w:widowControl w:val="0"/>
        <w:tabs>
          <w:tab w:val="left" w:pos="1276"/>
        </w:tabs>
        <w:ind w:firstLine="567"/>
        <w:contextualSpacing/>
        <w:jc w:val="both"/>
        <w:rPr>
          <w:rFonts w:ascii="GHEA Grapalat" w:hAnsi="GHEA Grapalat"/>
          <w:spacing w:val="-4"/>
          <w:sz w:val="20"/>
          <w:szCs w:val="20"/>
        </w:rPr>
      </w:pPr>
      <w:r w:rsidRPr="001911DD">
        <w:rPr>
          <w:rFonts w:ascii="GHEA Grapalat" w:hAnsi="GHEA Grapalat"/>
          <w:spacing w:val="-4"/>
          <w:sz w:val="20"/>
          <w:szCs w:val="20"/>
        </w:rPr>
        <w:t>8</w:t>
      </w:r>
      <w:r w:rsidR="00A150A9" w:rsidRPr="001911DD">
        <w:rPr>
          <w:rFonts w:ascii="GHEA Grapalat" w:hAnsi="GHEA Grapalat"/>
          <w:spacing w:val="-4"/>
          <w:sz w:val="20"/>
          <w:szCs w:val="20"/>
        </w:rPr>
        <w:t>.</w:t>
      </w:r>
      <w:r w:rsidR="0093610F" w:rsidRPr="001911DD">
        <w:rPr>
          <w:rFonts w:ascii="GHEA Grapalat" w:hAnsi="GHEA Grapalat"/>
          <w:spacing w:val="-4"/>
          <w:sz w:val="20"/>
          <w:szCs w:val="20"/>
        </w:rPr>
        <w:t>1</w:t>
      </w:r>
      <w:r w:rsidR="00A161B0" w:rsidRPr="001911DD">
        <w:rPr>
          <w:rFonts w:ascii="GHEA Grapalat" w:hAnsi="GHEA Grapalat"/>
          <w:spacing w:val="-4"/>
          <w:sz w:val="20"/>
          <w:szCs w:val="20"/>
        </w:rPr>
        <w:t>7</w:t>
      </w:r>
      <w:r w:rsidR="00EE0CB1" w:rsidRPr="001911DD">
        <w:rPr>
          <w:rFonts w:ascii="GHEA Grapalat" w:hAnsi="GHEA Grapalat"/>
          <w:spacing w:val="-4"/>
          <w:sz w:val="20"/>
          <w:szCs w:val="20"/>
        </w:rPr>
        <w:t>.</w:t>
      </w:r>
      <w:r w:rsidR="00EE0CB1" w:rsidRPr="001911DD">
        <w:rPr>
          <w:rFonts w:ascii="GHEA Grapalat" w:hAnsi="GHEA Grapalat"/>
          <w:spacing w:val="-4"/>
          <w:sz w:val="20"/>
          <w:szCs w:val="20"/>
        </w:rPr>
        <w:tab/>
      </w:r>
      <w:r w:rsidR="00BF1CBD" w:rsidRPr="001911DD">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1911DD" w:rsidRDefault="00BF1CBD" w:rsidP="007C08A2">
      <w:pPr>
        <w:widowControl w:val="0"/>
        <w:ind w:firstLine="567"/>
        <w:contextualSpacing/>
        <w:jc w:val="both"/>
        <w:rPr>
          <w:rFonts w:ascii="GHEA Grapalat" w:hAnsi="GHEA Grapalat"/>
          <w:spacing w:val="-4"/>
          <w:sz w:val="20"/>
          <w:szCs w:val="20"/>
        </w:rPr>
      </w:pPr>
      <w:r w:rsidRPr="001911DD">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1911DD" w:rsidRDefault="00A150A9" w:rsidP="007C08A2">
      <w:pPr>
        <w:pStyle w:val="23"/>
        <w:widowControl w:val="0"/>
        <w:tabs>
          <w:tab w:val="left" w:pos="1276"/>
        </w:tabs>
        <w:spacing w:line="240" w:lineRule="auto"/>
        <w:ind w:firstLine="567"/>
        <w:rPr>
          <w:rFonts w:ascii="GHEA Grapalat" w:hAnsi="GHEA Grapalat"/>
        </w:rPr>
      </w:pPr>
      <w:r w:rsidRPr="001911DD">
        <w:rPr>
          <w:rFonts w:ascii="GHEA Grapalat" w:hAnsi="GHEA Grapalat"/>
        </w:rPr>
        <w:t>8.</w:t>
      </w:r>
      <w:r w:rsidR="000E624C" w:rsidRPr="001911DD">
        <w:rPr>
          <w:rFonts w:ascii="GHEA Grapalat" w:hAnsi="GHEA Grapalat"/>
          <w:lang w:val="hy-AM"/>
        </w:rPr>
        <w:t>1</w:t>
      </w:r>
      <w:r w:rsidR="00B325AF" w:rsidRPr="001911DD">
        <w:rPr>
          <w:rFonts w:ascii="GHEA Grapalat" w:hAnsi="GHEA Grapalat"/>
        </w:rPr>
        <w:t>8</w:t>
      </w:r>
      <w:r w:rsidRPr="001911DD">
        <w:rPr>
          <w:rFonts w:ascii="GHEA Grapalat" w:hAnsi="GHEA Grapalat"/>
        </w:rPr>
        <w:t>.</w:t>
      </w:r>
      <w:r w:rsidR="00EE0CB1" w:rsidRPr="001911DD">
        <w:rPr>
          <w:rFonts w:ascii="GHEA Grapalat" w:hAnsi="GHEA Grapalat"/>
        </w:rPr>
        <w:tab/>
      </w:r>
      <w:r w:rsidRPr="001911DD">
        <w:rPr>
          <w:rFonts w:ascii="GHEA Grapalat" w:hAnsi="GHEA Grapalat"/>
        </w:rPr>
        <w:t>Оценка заявок и определение отобранного участника осуществляются по отдельным лотам</w:t>
      </w:r>
      <w:r w:rsidR="00FE2802" w:rsidRPr="001911DD">
        <w:rPr>
          <w:rStyle w:val="af6"/>
          <w:rFonts w:ascii="GHEA Grapalat" w:hAnsi="GHEA Grapalat"/>
        </w:rPr>
        <w:footnoteReference w:customMarkFollows="1" w:id="3"/>
        <w:t>11</w:t>
      </w:r>
      <w:r w:rsidRPr="001911DD">
        <w:rPr>
          <w:rFonts w:ascii="GHEA Grapalat" w:hAnsi="GHEA Grapalat"/>
        </w:rPr>
        <w:t xml:space="preserve">. </w:t>
      </w:r>
    </w:p>
    <w:p w:rsidR="00583092" w:rsidRPr="001911DD" w:rsidRDefault="00A150A9"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8.</w:t>
      </w:r>
      <w:r w:rsidR="00E44A71" w:rsidRPr="001911DD">
        <w:rPr>
          <w:rFonts w:ascii="GHEA Grapalat" w:hAnsi="GHEA Grapalat"/>
          <w:sz w:val="20"/>
          <w:szCs w:val="20"/>
        </w:rPr>
        <w:t>19</w:t>
      </w:r>
      <w:r w:rsidR="009F2C5D" w:rsidRPr="001911DD">
        <w:rPr>
          <w:rFonts w:ascii="GHEA Grapalat" w:hAnsi="GHEA Grapalat"/>
          <w:sz w:val="20"/>
          <w:szCs w:val="20"/>
        </w:rPr>
        <w:t>.</w:t>
      </w:r>
      <w:r w:rsidR="009F2C5D" w:rsidRPr="001911DD">
        <w:rPr>
          <w:rFonts w:ascii="GHEA Grapalat" w:hAnsi="GHEA Grapalat"/>
          <w:sz w:val="20"/>
          <w:szCs w:val="20"/>
        </w:rPr>
        <w:tab/>
      </w:r>
      <w:r w:rsidRPr="001911DD">
        <w:rPr>
          <w:rFonts w:ascii="GHEA Grapalat" w:hAnsi="GHEA Grapalat"/>
          <w:sz w:val="20"/>
          <w:szCs w:val="20"/>
        </w:rPr>
        <w:t>В случае если отобранный участник не заключает (отказывается</w:t>
      </w:r>
      <w:r w:rsidR="00521B59" w:rsidRPr="001911DD">
        <w:rPr>
          <w:rFonts w:ascii="Courier New" w:hAnsi="Courier New" w:cs="Courier New"/>
          <w:sz w:val="20"/>
          <w:szCs w:val="20"/>
          <w:lang w:val="en-US"/>
        </w:rPr>
        <w:t> </w:t>
      </w:r>
      <w:r w:rsidRPr="001911DD">
        <w:rPr>
          <w:rFonts w:ascii="GHEA Grapalat" w:hAnsi="GHEA Grapalat"/>
          <w:sz w:val="20"/>
          <w:szCs w:val="20"/>
        </w:rPr>
        <w:t xml:space="preserve">заключать) договор или лишается права на заключение договора, </w:t>
      </w:r>
      <w:r w:rsidR="000702A0" w:rsidRPr="001911DD">
        <w:rPr>
          <w:rFonts w:ascii="GHEA Grapalat" w:hAnsi="GHEA Grapalat"/>
          <w:sz w:val="20"/>
          <w:szCs w:val="20"/>
        </w:rPr>
        <w:t xml:space="preserve">решением комиссии </w:t>
      </w:r>
      <w:r w:rsidR="005F2F3B" w:rsidRPr="001911DD">
        <w:rPr>
          <w:rFonts w:ascii="GHEA Grapalat" w:hAnsi="GHEA Grapalat"/>
          <w:sz w:val="20"/>
          <w:szCs w:val="20"/>
        </w:rPr>
        <w:t xml:space="preserve">отобранным  </w:t>
      </w:r>
      <w:r w:rsidRPr="001911DD">
        <w:rPr>
          <w:rFonts w:ascii="GHEA Grapalat" w:hAnsi="GHEA Grapalat"/>
          <w:sz w:val="20"/>
          <w:szCs w:val="20"/>
        </w:rPr>
        <w:t>участник</w:t>
      </w:r>
      <w:r w:rsidR="005F2F3B" w:rsidRPr="001911DD">
        <w:rPr>
          <w:rFonts w:ascii="GHEA Grapalat" w:hAnsi="GHEA Grapalat"/>
          <w:sz w:val="20"/>
          <w:szCs w:val="20"/>
        </w:rPr>
        <w:t xml:space="preserve">ом </w:t>
      </w:r>
      <w:r w:rsidR="005F2F3B" w:rsidRPr="001911DD">
        <w:rPr>
          <w:rFonts w:ascii="GHEA Grapalat" w:hAnsi="GHEA Grapalat"/>
          <w:sz w:val="20"/>
          <w:szCs w:val="20"/>
          <w:lang w:val="hy-AM"/>
        </w:rPr>
        <w:t xml:space="preserve"> </w:t>
      </w:r>
      <w:r w:rsidR="005F2F3B" w:rsidRPr="001911DD">
        <w:rPr>
          <w:rFonts w:ascii="GHEA Grapalat" w:hAnsi="GHEA Grapalat"/>
          <w:sz w:val="20"/>
          <w:szCs w:val="20"/>
        </w:rPr>
        <w:t>признается участник занявший следующее место</w:t>
      </w:r>
      <w:r w:rsidR="00951CE5" w:rsidRPr="001911DD">
        <w:rPr>
          <w:rFonts w:ascii="GHEA Grapalat" w:hAnsi="GHEA Grapalat"/>
          <w:sz w:val="20"/>
          <w:szCs w:val="20"/>
          <w:lang w:val="hy-AM"/>
        </w:rPr>
        <w:t xml:space="preserve"> </w:t>
      </w:r>
      <w:r w:rsidR="00951CE5" w:rsidRPr="001911DD">
        <w:rPr>
          <w:rFonts w:ascii="GHEA Grapalat" w:hAnsi="GHEA Grapalat"/>
          <w:sz w:val="20"/>
          <w:szCs w:val="20"/>
        </w:rPr>
        <w:t>с</w:t>
      </w:r>
      <w:r w:rsidRPr="001911DD">
        <w:rPr>
          <w:rFonts w:ascii="GHEA Grapalat" w:hAnsi="GHEA Grapalat"/>
          <w:sz w:val="20"/>
          <w:szCs w:val="20"/>
        </w:rPr>
        <w:t xml:space="preserve"> </w:t>
      </w:r>
      <w:r w:rsidR="00951CE5" w:rsidRPr="001911DD">
        <w:rPr>
          <w:rFonts w:ascii="GHEA Grapalat" w:hAnsi="GHEA Grapalat"/>
          <w:sz w:val="20"/>
          <w:szCs w:val="20"/>
        </w:rPr>
        <w:t>применением процедуры</w:t>
      </w:r>
      <w:r w:rsidRPr="001911DD">
        <w:rPr>
          <w:rFonts w:ascii="GHEA Grapalat" w:hAnsi="GHEA Grapalat"/>
          <w:sz w:val="20"/>
          <w:szCs w:val="20"/>
        </w:rPr>
        <w:t>, установленн</w:t>
      </w:r>
      <w:r w:rsidR="00951CE5" w:rsidRPr="001911DD">
        <w:rPr>
          <w:rFonts w:ascii="GHEA Grapalat" w:hAnsi="GHEA Grapalat"/>
          <w:sz w:val="20"/>
          <w:szCs w:val="20"/>
        </w:rPr>
        <w:t>ой</w:t>
      </w:r>
      <w:r w:rsidRPr="001911DD">
        <w:rPr>
          <w:rFonts w:ascii="GHEA Grapalat" w:hAnsi="GHEA Grapalat"/>
          <w:sz w:val="20"/>
          <w:szCs w:val="20"/>
        </w:rPr>
        <w:t xml:space="preserve"> пунктами 8.1</w:t>
      </w:r>
      <w:r w:rsidR="00625515" w:rsidRPr="001911DD">
        <w:rPr>
          <w:rFonts w:ascii="GHEA Grapalat" w:hAnsi="GHEA Grapalat"/>
          <w:sz w:val="20"/>
          <w:szCs w:val="20"/>
        </w:rPr>
        <w:t>2</w:t>
      </w:r>
      <w:r w:rsidRPr="001911DD">
        <w:rPr>
          <w:rFonts w:ascii="GHEA Grapalat" w:hAnsi="GHEA Grapalat"/>
          <w:sz w:val="20"/>
          <w:szCs w:val="20"/>
        </w:rPr>
        <w:t>-8.</w:t>
      </w:r>
      <w:r w:rsidR="00625515" w:rsidRPr="001911DD">
        <w:rPr>
          <w:rFonts w:ascii="GHEA Grapalat" w:hAnsi="GHEA Grapalat"/>
          <w:sz w:val="20"/>
          <w:szCs w:val="20"/>
        </w:rPr>
        <w:t>18</w:t>
      </w:r>
      <w:r w:rsidR="007854B2" w:rsidRPr="001911DD">
        <w:rPr>
          <w:rFonts w:ascii="GHEA Grapalat" w:hAnsi="GHEA Grapalat"/>
          <w:sz w:val="20"/>
          <w:szCs w:val="20"/>
        </w:rPr>
        <w:t xml:space="preserve"> </w:t>
      </w:r>
      <w:r w:rsidRPr="001911DD">
        <w:rPr>
          <w:rFonts w:ascii="GHEA Grapalat" w:hAnsi="GHEA Grapalat"/>
          <w:sz w:val="20"/>
          <w:szCs w:val="20"/>
        </w:rPr>
        <w:t>части 1 настоящего Приглашения.</w:t>
      </w:r>
    </w:p>
    <w:p w:rsidR="00583092" w:rsidRPr="001911DD" w:rsidRDefault="00A150A9" w:rsidP="007C08A2">
      <w:pPr>
        <w:pStyle w:val="23"/>
        <w:widowControl w:val="0"/>
        <w:tabs>
          <w:tab w:val="left" w:pos="1276"/>
        </w:tabs>
        <w:spacing w:line="240" w:lineRule="auto"/>
        <w:ind w:firstLine="567"/>
        <w:rPr>
          <w:rFonts w:ascii="GHEA Grapalat" w:hAnsi="GHEA Grapalat" w:cs="Sylfaen"/>
        </w:rPr>
      </w:pPr>
      <w:r w:rsidRPr="001911DD">
        <w:rPr>
          <w:rFonts w:ascii="GHEA Grapalat" w:hAnsi="GHEA Grapalat"/>
        </w:rPr>
        <w:t>8.</w:t>
      </w:r>
      <w:r w:rsidR="0022247D" w:rsidRPr="001911DD">
        <w:rPr>
          <w:rFonts w:ascii="GHEA Grapalat" w:hAnsi="GHEA Grapalat"/>
        </w:rPr>
        <w:t>2</w:t>
      </w:r>
      <w:r w:rsidR="005D0468" w:rsidRPr="001911DD">
        <w:rPr>
          <w:rFonts w:ascii="GHEA Grapalat" w:hAnsi="GHEA Grapalat"/>
        </w:rPr>
        <w:t>0</w:t>
      </w:r>
      <w:r w:rsidR="00FA2DBA" w:rsidRPr="001911DD">
        <w:rPr>
          <w:rFonts w:ascii="GHEA Grapalat" w:hAnsi="GHEA Grapalat"/>
        </w:rPr>
        <w:t>.</w:t>
      </w:r>
      <w:r w:rsidR="00FA2DBA" w:rsidRPr="001911DD">
        <w:rPr>
          <w:rFonts w:ascii="GHEA Grapalat" w:hAnsi="GHEA Grapalat"/>
        </w:rPr>
        <w:tab/>
      </w:r>
      <w:r w:rsidRPr="001911DD">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1911DD" w:rsidRDefault="00662165" w:rsidP="007C08A2">
      <w:pPr>
        <w:pStyle w:val="23"/>
        <w:widowControl w:val="0"/>
        <w:spacing w:line="240" w:lineRule="auto"/>
        <w:ind w:firstLine="567"/>
        <w:rPr>
          <w:rFonts w:ascii="GHEA Grapalat" w:hAnsi="GHEA Grapalat"/>
        </w:rPr>
      </w:pPr>
      <w:r w:rsidRPr="001911DD">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911DD" w:rsidRDefault="00A150A9" w:rsidP="007C08A2">
      <w:pPr>
        <w:pStyle w:val="23"/>
        <w:widowControl w:val="0"/>
        <w:tabs>
          <w:tab w:val="left" w:pos="1276"/>
        </w:tabs>
        <w:spacing w:line="240" w:lineRule="auto"/>
        <w:ind w:firstLine="567"/>
        <w:rPr>
          <w:rFonts w:ascii="GHEA Grapalat" w:hAnsi="GHEA Grapalat"/>
        </w:rPr>
      </w:pPr>
      <w:r w:rsidRPr="001911DD">
        <w:rPr>
          <w:rFonts w:ascii="GHEA Grapalat" w:hAnsi="GHEA Grapalat"/>
        </w:rPr>
        <w:t>8.</w:t>
      </w:r>
      <w:r w:rsidR="005A79EE" w:rsidRPr="001911DD">
        <w:rPr>
          <w:rFonts w:ascii="GHEA Grapalat" w:hAnsi="GHEA Grapalat"/>
        </w:rPr>
        <w:t>2</w:t>
      </w:r>
      <w:r w:rsidR="000241CA" w:rsidRPr="001911DD">
        <w:rPr>
          <w:rFonts w:ascii="GHEA Grapalat" w:hAnsi="GHEA Grapalat"/>
        </w:rPr>
        <w:t>1</w:t>
      </w:r>
      <w:r w:rsidRPr="001911DD">
        <w:rPr>
          <w:rFonts w:ascii="GHEA Grapalat" w:hAnsi="GHEA Grapalat"/>
        </w:rPr>
        <w:t>.</w:t>
      </w:r>
      <w:r w:rsidR="00FA2DBA" w:rsidRPr="001911DD">
        <w:rPr>
          <w:rFonts w:ascii="GHEA Grapalat" w:hAnsi="GHEA Grapalat"/>
        </w:rPr>
        <w:tab/>
      </w:r>
      <w:r w:rsidRPr="001911DD">
        <w:rPr>
          <w:rFonts w:ascii="GHEA Grapalat" w:hAnsi="GHEA Grapalat"/>
        </w:rPr>
        <w:t>С целью применения пункта 8.</w:t>
      </w:r>
      <w:r w:rsidR="005A79EE" w:rsidRPr="001911DD">
        <w:rPr>
          <w:rFonts w:ascii="GHEA Grapalat" w:hAnsi="GHEA Grapalat"/>
        </w:rPr>
        <w:t>2</w:t>
      </w:r>
      <w:r w:rsidR="00D35E75" w:rsidRPr="001911DD">
        <w:rPr>
          <w:rFonts w:ascii="GHEA Grapalat" w:hAnsi="GHEA Grapalat"/>
        </w:rPr>
        <w:t>0</w:t>
      </w:r>
      <w:r w:rsidRPr="001911DD">
        <w:rPr>
          <w:rFonts w:ascii="GHEA Grapalat" w:hAnsi="GHEA Grapalat"/>
        </w:rPr>
        <w:t xml:space="preserve">. части 1 настоящего приглашения </w:t>
      </w:r>
      <w:r w:rsidR="005A79EE" w:rsidRPr="001911DD">
        <w:rPr>
          <w:rFonts w:ascii="GHEA Grapalat" w:hAnsi="GHEA Grapalat"/>
        </w:rPr>
        <w:t xml:space="preserve">может быть созвано </w:t>
      </w:r>
      <w:r w:rsidRPr="001911DD">
        <w:rPr>
          <w:rFonts w:ascii="GHEA Grapalat" w:hAnsi="GHEA Grapalat"/>
        </w:rPr>
        <w:t>внеочередное заседание комиссии.</w:t>
      </w:r>
    </w:p>
    <w:p w:rsidR="00E45ACA" w:rsidRPr="001911DD" w:rsidRDefault="00A150A9" w:rsidP="007C08A2">
      <w:pPr>
        <w:pStyle w:val="norm"/>
        <w:widowControl w:val="0"/>
        <w:tabs>
          <w:tab w:val="left" w:pos="1276"/>
        </w:tabs>
        <w:spacing w:line="240" w:lineRule="auto"/>
        <w:ind w:firstLine="567"/>
        <w:rPr>
          <w:rFonts w:ascii="GHEA Grapalat" w:hAnsi="GHEA Grapalat"/>
          <w:sz w:val="20"/>
        </w:rPr>
      </w:pPr>
      <w:r w:rsidRPr="001911DD">
        <w:rPr>
          <w:rFonts w:ascii="GHEA Grapalat" w:hAnsi="GHEA Grapalat"/>
          <w:spacing w:val="-6"/>
          <w:sz w:val="20"/>
        </w:rPr>
        <w:t>8.</w:t>
      </w:r>
      <w:r w:rsidR="004D0EA7" w:rsidRPr="001911DD">
        <w:rPr>
          <w:rFonts w:ascii="GHEA Grapalat" w:hAnsi="GHEA Grapalat"/>
          <w:spacing w:val="-6"/>
          <w:sz w:val="20"/>
        </w:rPr>
        <w:t>2</w:t>
      </w:r>
      <w:r w:rsidR="005D5CCD" w:rsidRPr="001911DD">
        <w:rPr>
          <w:rFonts w:ascii="GHEA Grapalat" w:hAnsi="GHEA Grapalat"/>
          <w:spacing w:val="-6"/>
          <w:sz w:val="20"/>
        </w:rPr>
        <w:t>2</w:t>
      </w:r>
      <w:r w:rsidR="00544D9F" w:rsidRPr="001911DD">
        <w:rPr>
          <w:rFonts w:ascii="GHEA Grapalat" w:hAnsi="GHEA Grapalat"/>
          <w:spacing w:val="-6"/>
          <w:sz w:val="20"/>
        </w:rPr>
        <w:t>.</w:t>
      </w:r>
      <w:r w:rsidR="00544D9F" w:rsidRPr="001911DD">
        <w:rPr>
          <w:rFonts w:ascii="GHEA Grapalat" w:hAnsi="GHEA Grapalat"/>
          <w:spacing w:val="-6"/>
          <w:sz w:val="20"/>
        </w:rPr>
        <w:tab/>
      </w:r>
      <w:r w:rsidRPr="001911DD">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911DD">
        <w:rPr>
          <w:rFonts w:ascii="GHEA Grapalat" w:hAnsi="GHEA Grapalat"/>
          <w:sz w:val="20"/>
        </w:rPr>
        <w:t xml:space="preserve"> Решение о</w:t>
      </w:r>
      <w:r w:rsidR="00BA2853" w:rsidRPr="001911DD">
        <w:rPr>
          <w:rFonts w:ascii="Courier New" w:hAnsi="Courier New" w:cs="Courier New"/>
          <w:sz w:val="20"/>
          <w:lang w:val="en-US"/>
        </w:rPr>
        <w:t> </w:t>
      </w:r>
      <w:r w:rsidRPr="001911DD">
        <w:rPr>
          <w:rFonts w:ascii="GHEA Grapalat" w:hAnsi="GHEA Grapalat"/>
          <w:sz w:val="20"/>
        </w:rPr>
        <w:t>заключении договора содержит краткую информацию об оценке заявок, о</w:t>
      </w:r>
      <w:r w:rsidR="00BA2853" w:rsidRPr="001911DD">
        <w:rPr>
          <w:rFonts w:ascii="Courier New" w:hAnsi="Courier New" w:cs="Courier New"/>
          <w:sz w:val="20"/>
          <w:lang w:val="en-US"/>
        </w:rPr>
        <w:t> </w:t>
      </w:r>
      <w:r w:rsidRPr="001911DD">
        <w:rPr>
          <w:rFonts w:ascii="GHEA Grapalat" w:hAnsi="GHEA Grapalat"/>
          <w:sz w:val="20"/>
        </w:rPr>
        <w:t>причинах, обосновывающих выбор отобранного участника, и объявление о</w:t>
      </w:r>
      <w:r w:rsidR="00BA2853" w:rsidRPr="001911DD">
        <w:rPr>
          <w:rFonts w:ascii="Courier New" w:hAnsi="Courier New" w:cs="Courier New"/>
          <w:sz w:val="20"/>
          <w:lang w:val="en-US"/>
        </w:rPr>
        <w:t> </w:t>
      </w:r>
      <w:r w:rsidRPr="001911DD">
        <w:rPr>
          <w:rFonts w:ascii="GHEA Grapalat" w:hAnsi="GHEA Grapalat"/>
          <w:sz w:val="20"/>
        </w:rPr>
        <w:t>периоде ожидания.</w:t>
      </w:r>
    </w:p>
    <w:p w:rsidR="00583092" w:rsidRPr="001911DD" w:rsidRDefault="00A150A9" w:rsidP="007C08A2">
      <w:pPr>
        <w:pStyle w:val="23"/>
        <w:widowControl w:val="0"/>
        <w:tabs>
          <w:tab w:val="left" w:pos="1276"/>
        </w:tabs>
        <w:spacing w:line="240" w:lineRule="auto"/>
        <w:ind w:firstLine="567"/>
        <w:rPr>
          <w:rFonts w:ascii="GHEA Grapalat" w:hAnsi="GHEA Grapalat"/>
        </w:rPr>
      </w:pPr>
      <w:r w:rsidRPr="001911DD">
        <w:rPr>
          <w:rFonts w:ascii="GHEA Grapalat" w:hAnsi="GHEA Grapalat"/>
        </w:rPr>
        <w:t>8.</w:t>
      </w:r>
      <w:r w:rsidR="00163324" w:rsidRPr="001911DD">
        <w:rPr>
          <w:rFonts w:ascii="GHEA Grapalat" w:hAnsi="GHEA Grapalat"/>
        </w:rPr>
        <w:t>2</w:t>
      </w:r>
      <w:r w:rsidR="00BE4CFA" w:rsidRPr="001911DD">
        <w:rPr>
          <w:rFonts w:ascii="GHEA Grapalat" w:hAnsi="GHEA Grapalat"/>
        </w:rPr>
        <w:t>3</w:t>
      </w:r>
      <w:r w:rsidR="00BA2853" w:rsidRPr="001911DD">
        <w:rPr>
          <w:rFonts w:ascii="GHEA Grapalat" w:hAnsi="GHEA Grapalat"/>
        </w:rPr>
        <w:t>.</w:t>
      </w:r>
      <w:r w:rsidR="006354FA" w:rsidRPr="001911DD">
        <w:rPr>
          <w:rFonts w:ascii="GHEA Grapalat" w:hAnsi="GHEA Grapalat"/>
        </w:rPr>
        <w:t xml:space="preserve"> </w:t>
      </w:r>
      <w:r w:rsidRPr="001911DD">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1911DD" w:rsidRDefault="0084513E" w:rsidP="007C08A2">
      <w:pPr>
        <w:pStyle w:val="23"/>
        <w:widowControl w:val="0"/>
        <w:spacing w:line="240" w:lineRule="auto"/>
        <w:ind w:left="284" w:firstLine="567"/>
        <w:contextualSpacing/>
        <w:rPr>
          <w:rFonts w:ascii="GHEA Grapalat" w:hAnsi="GHEA Grapalat"/>
        </w:rPr>
      </w:pPr>
      <w:r w:rsidRPr="001911DD">
        <w:rPr>
          <w:rFonts w:ascii="GHEA Grapalat" w:hAnsi="GHEA Grapalat"/>
        </w:rPr>
        <w:t>Период ожидания в случае настоящей процедуры составляет "</w:t>
      </w:r>
      <w:r w:rsidR="00300521" w:rsidRPr="001911DD">
        <w:rPr>
          <w:rFonts w:ascii="GHEA Grapalat" w:hAnsi="GHEA Grapalat"/>
        </w:rPr>
        <w:t xml:space="preserve"> 10</w:t>
      </w:r>
      <w:r w:rsidRPr="001911DD">
        <w:rPr>
          <w:rFonts w:ascii="GHEA Grapalat" w:hAnsi="GHEA Grapalat"/>
        </w:rPr>
        <w:t xml:space="preserve"> " календарных дней. Период ожидания:</w:t>
      </w:r>
    </w:p>
    <w:p w:rsidR="0084513E" w:rsidRPr="001911DD" w:rsidRDefault="0084513E" w:rsidP="007C08A2">
      <w:pPr>
        <w:pStyle w:val="23"/>
        <w:widowControl w:val="0"/>
        <w:numPr>
          <w:ilvl w:val="0"/>
          <w:numId w:val="32"/>
        </w:numPr>
        <w:spacing w:line="240" w:lineRule="auto"/>
        <w:ind w:left="284" w:hanging="426"/>
        <w:contextualSpacing/>
        <w:rPr>
          <w:rFonts w:ascii="GHEA Grapalat" w:hAnsi="GHEA Grapalat"/>
          <w:i/>
        </w:rPr>
      </w:pPr>
      <w:r w:rsidRPr="001911DD">
        <w:rPr>
          <w:rFonts w:ascii="GHEA Grapalat" w:hAnsi="GHEA Grapalat"/>
        </w:rPr>
        <w:t>не применим, если заявку подал только один участник, с которым заключается договор;</w:t>
      </w:r>
    </w:p>
    <w:p w:rsidR="0084513E" w:rsidRPr="001911DD" w:rsidRDefault="0084513E" w:rsidP="007C08A2">
      <w:pPr>
        <w:pStyle w:val="norm"/>
        <w:widowControl w:val="0"/>
        <w:numPr>
          <w:ilvl w:val="0"/>
          <w:numId w:val="32"/>
        </w:numPr>
        <w:spacing w:line="240" w:lineRule="auto"/>
        <w:ind w:left="284"/>
        <w:contextualSpacing/>
        <w:rPr>
          <w:rFonts w:ascii="GHEA Grapalat" w:hAnsi="GHEA Grapalat"/>
          <w:sz w:val="20"/>
        </w:rPr>
      </w:pPr>
      <w:r w:rsidRPr="001911DD">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1911DD" w:rsidRDefault="0084513E" w:rsidP="007C08A2">
      <w:pPr>
        <w:pStyle w:val="norm"/>
        <w:widowControl w:val="0"/>
        <w:tabs>
          <w:tab w:val="left" w:pos="1276"/>
        </w:tabs>
        <w:spacing w:line="240" w:lineRule="auto"/>
        <w:ind w:left="284" w:firstLine="0"/>
        <w:contextualSpacing/>
        <w:rPr>
          <w:rFonts w:ascii="GHEA Grapalat" w:hAnsi="GHEA Grapalat"/>
          <w:sz w:val="20"/>
        </w:rPr>
      </w:pPr>
    </w:p>
    <w:p w:rsidR="0084513E" w:rsidRPr="001911DD" w:rsidRDefault="0084513E" w:rsidP="007C08A2">
      <w:pPr>
        <w:pStyle w:val="norm"/>
        <w:widowControl w:val="0"/>
        <w:tabs>
          <w:tab w:val="left" w:pos="1276"/>
        </w:tabs>
        <w:spacing w:line="240" w:lineRule="auto"/>
        <w:ind w:firstLine="0"/>
        <w:contextualSpacing/>
        <w:rPr>
          <w:rFonts w:ascii="GHEA Grapalat" w:hAnsi="GHEA Grapalat"/>
          <w:sz w:val="20"/>
        </w:rPr>
      </w:pPr>
      <w:r w:rsidRPr="001911DD">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Pr="001911DD" w:rsidRDefault="00B47535" w:rsidP="007C08A2">
      <w:pPr>
        <w:rPr>
          <w:rFonts w:ascii="GHEA Grapalat" w:hAnsi="GHEA Grapalat"/>
          <w:b/>
          <w:sz w:val="20"/>
          <w:szCs w:val="20"/>
        </w:rPr>
      </w:pPr>
      <w:r w:rsidRPr="001911DD">
        <w:rPr>
          <w:rFonts w:ascii="GHEA Grapalat" w:hAnsi="GHEA Grapalat"/>
          <w:b/>
          <w:sz w:val="20"/>
          <w:szCs w:val="20"/>
        </w:rPr>
        <w:br w:type="page"/>
      </w:r>
    </w:p>
    <w:p w:rsidR="000313A6" w:rsidRPr="001911DD" w:rsidRDefault="00AA0AD8" w:rsidP="007C08A2">
      <w:pPr>
        <w:widowControl w:val="0"/>
        <w:jc w:val="center"/>
        <w:rPr>
          <w:rFonts w:ascii="GHEA Grapalat" w:hAnsi="GHEA Grapalat" w:cs="Arial"/>
          <w:b/>
          <w:iCs/>
          <w:sz w:val="20"/>
          <w:szCs w:val="20"/>
        </w:rPr>
      </w:pPr>
      <w:r w:rsidRPr="001911DD">
        <w:rPr>
          <w:rFonts w:ascii="GHEA Grapalat" w:hAnsi="GHEA Grapalat"/>
          <w:b/>
          <w:sz w:val="20"/>
          <w:szCs w:val="20"/>
        </w:rPr>
        <w:lastRenderedPageBreak/>
        <w:t xml:space="preserve">9. ЗАКЛЮЧЕНИЕ ДОГОВОРА </w:t>
      </w:r>
    </w:p>
    <w:p w:rsidR="00096865" w:rsidRPr="001911DD" w:rsidRDefault="00AA0AD8" w:rsidP="007C08A2">
      <w:pPr>
        <w:widowControl w:val="0"/>
        <w:tabs>
          <w:tab w:val="left" w:pos="1134"/>
        </w:tabs>
        <w:ind w:firstLine="567"/>
        <w:jc w:val="both"/>
        <w:rPr>
          <w:rFonts w:ascii="GHEA Grapalat" w:hAnsi="GHEA Grapalat" w:cs="Sylfaen"/>
          <w:sz w:val="20"/>
          <w:szCs w:val="20"/>
        </w:rPr>
      </w:pPr>
      <w:r w:rsidRPr="001911DD">
        <w:rPr>
          <w:rFonts w:ascii="GHEA Grapalat" w:hAnsi="GHEA Grapalat"/>
          <w:sz w:val="20"/>
          <w:szCs w:val="20"/>
        </w:rPr>
        <w:t>9.1</w:t>
      </w:r>
      <w:r w:rsidR="002A3FC1" w:rsidRPr="001911DD">
        <w:rPr>
          <w:rFonts w:ascii="GHEA Grapalat" w:hAnsi="GHEA Grapalat"/>
          <w:sz w:val="20"/>
          <w:szCs w:val="20"/>
        </w:rPr>
        <w:t>.</w:t>
      </w:r>
      <w:r w:rsidR="002A3FC1" w:rsidRPr="001911DD">
        <w:rPr>
          <w:rFonts w:ascii="GHEA Grapalat" w:hAnsi="GHEA Grapalat"/>
          <w:sz w:val="20"/>
          <w:szCs w:val="20"/>
        </w:rPr>
        <w:tab/>
      </w:r>
      <w:r w:rsidRPr="001911DD">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911DD" w:rsidRDefault="00AA0AD8" w:rsidP="007C08A2">
      <w:pPr>
        <w:widowControl w:val="0"/>
        <w:tabs>
          <w:tab w:val="left" w:pos="1134"/>
        </w:tabs>
        <w:ind w:firstLine="567"/>
        <w:jc w:val="both"/>
        <w:rPr>
          <w:rFonts w:ascii="GHEA Grapalat" w:hAnsi="GHEA Grapalat" w:cs="Sylfaen"/>
          <w:sz w:val="20"/>
          <w:szCs w:val="20"/>
        </w:rPr>
      </w:pPr>
      <w:r w:rsidRPr="001911DD">
        <w:rPr>
          <w:rFonts w:ascii="GHEA Grapalat" w:hAnsi="GHEA Grapalat"/>
          <w:sz w:val="20"/>
          <w:szCs w:val="20"/>
        </w:rPr>
        <w:t>9.2.</w:t>
      </w:r>
      <w:r w:rsidR="002A3FC1" w:rsidRPr="001911DD">
        <w:rPr>
          <w:rFonts w:ascii="GHEA Grapalat" w:hAnsi="GHEA Grapalat"/>
          <w:sz w:val="20"/>
          <w:szCs w:val="20"/>
        </w:rPr>
        <w:tab/>
      </w:r>
      <w:r w:rsidR="00C961A9" w:rsidRPr="001911DD">
        <w:rPr>
          <w:rFonts w:ascii="GHEA Grapalat" w:hAnsi="GHEA Grapalat"/>
          <w:sz w:val="20"/>
          <w:szCs w:val="20"/>
        </w:rPr>
        <w:t xml:space="preserve">На четвертый </w:t>
      </w:r>
      <w:r w:rsidRPr="001911DD">
        <w:rPr>
          <w:rFonts w:ascii="GHEA Grapalat" w:hAnsi="GHEA Grapalat"/>
          <w:sz w:val="20"/>
          <w:szCs w:val="20"/>
        </w:rPr>
        <w:t>рабочи</w:t>
      </w:r>
      <w:r w:rsidR="00D11878" w:rsidRPr="001911DD">
        <w:rPr>
          <w:rFonts w:ascii="GHEA Grapalat" w:hAnsi="GHEA Grapalat"/>
          <w:sz w:val="20"/>
          <w:szCs w:val="20"/>
        </w:rPr>
        <w:t>й</w:t>
      </w:r>
      <w:r w:rsidRPr="001911DD">
        <w:rPr>
          <w:rFonts w:ascii="GHEA Grapalat" w:hAnsi="GHEA Grapalat"/>
          <w:sz w:val="20"/>
          <w:szCs w:val="20"/>
        </w:rPr>
        <w:t xml:space="preserve"> д</w:t>
      </w:r>
      <w:r w:rsidR="00D11878" w:rsidRPr="001911DD">
        <w:rPr>
          <w:rFonts w:ascii="GHEA Grapalat" w:hAnsi="GHEA Grapalat"/>
          <w:sz w:val="20"/>
          <w:szCs w:val="20"/>
        </w:rPr>
        <w:t>е</w:t>
      </w:r>
      <w:r w:rsidRPr="001911DD">
        <w:rPr>
          <w:rFonts w:ascii="GHEA Grapalat" w:hAnsi="GHEA Grapalat"/>
          <w:sz w:val="20"/>
          <w:szCs w:val="20"/>
        </w:rPr>
        <w:t>н</w:t>
      </w:r>
      <w:r w:rsidR="00D11878" w:rsidRPr="001911DD">
        <w:rPr>
          <w:rFonts w:ascii="GHEA Grapalat" w:hAnsi="GHEA Grapalat"/>
          <w:sz w:val="20"/>
          <w:szCs w:val="20"/>
        </w:rPr>
        <w:t>ь</w:t>
      </w:r>
      <w:r w:rsidRPr="001911DD">
        <w:rPr>
          <w:rFonts w:ascii="GHEA Grapalat" w:hAnsi="GHEA Grapalat"/>
          <w:sz w:val="20"/>
          <w:szCs w:val="20"/>
        </w:rPr>
        <w:t>, следующи</w:t>
      </w:r>
      <w:r w:rsidR="00D11878" w:rsidRPr="001911DD">
        <w:rPr>
          <w:rFonts w:ascii="GHEA Grapalat" w:hAnsi="GHEA Grapalat"/>
          <w:sz w:val="20"/>
          <w:szCs w:val="20"/>
        </w:rPr>
        <w:t>й</w:t>
      </w:r>
      <w:r w:rsidRPr="001911DD">
        <w:rPr>
          <w:rFonts w:ascii="GHEA Grapalat" w:hAnsi="GHEA Grapalat"/>
          <w:sz w:val="20"/>
          <w:szCs w:val="20"/>
        </w:rPr>
        <w:t xml:space="preserve"> за окончанием периода ожидания, установленного пунктом 8.</w:t>
      </w:r>
      <w:r w:rsidR="00DA3F9C" w:rsidRPr="001911DD">
        <w:rPr>
          <w:rFonts w:ascii="GHEA Grapalat" w:hAnsi="GHEA Grapalat"/>
          <w:sz w:val="20"/>
          <w:szCs w:val="20"/>
        </w:rPr>
        <w:t>2</w:t>
      </w:r>
      <w:r w:rsidR="00655890" w:rsidRPr="001911DD">
        <w:rPr>
          <w:rFonts w:ascii="GHEA Grapalat" w:hAnsi="GHEA Grapalat"/>
          <w:sz w:val="20"/>
          <w:szCs w:val="20"/>
        </w:rPr>
        <w:t>3</w:t>
      </w:r>
      <w:r w:rsidRPr="001911DD">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1911DD">
        <w:rPr>
          <w:rFonts w:ascii="GHEA Grapalat" w:hAnsi="GHEA Grapalat"/>
          <w:sz w:val="20"/>
          <w:szCs w:val="20"/>
        </w:rPr>
        <w:t>четвертый</w:t>
      </w:r>
      <w:r w:rsidRPr="001911DD">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1911DD">
        <w:rPr>
          <w:rFonts w:ascii="GHEA Grapalat" w:hAnsi="GHEA Grapalat"/>
          <w:sz w:val="20"/>
          <w:szCs w:val="20"/>
        </w:rPr>
        <w:t>2</w:t>
      </w:r>
      <w:r w:rsidR="00655890" w:rsidRPr="001911DD">
        <w:rPr>
          <w:rFonts w:ascii="GHEA Grapalat" w:hAnsi="GHEA Grapalat"/>
          <w:sz w:val="20"/>
          <w:szCs w:val="20"/>
        </w:rPr>
        <w:t>3</w:t>
      </w:r>
      <w:r w:rsidR="00DA3F9C" w:rsidRPr="001911DD">
        <w:rPr>
          <w:rFonts w:ascii="GHEA Grapalat" w:hAnsi="GHEA Grapalat"/>
          <w:sz w:val="20"/>
          <w:szCs w:val="20"/>
        </w:rPr>
        <w:t xml:space="preserve"> </w:t>
      </w:r>
      <w:r w:rsidRPr="001911DD">
        <w:rPr>
          <w:rFonts w:ascii="GHEA Grapalat" w:hAnsi="GHEA Grapalat"/>
          <w:sz w:val="20"/>
          <w:szCs w:val="20"/>
        </w:rPr>
        <w:t>части 1 настоящего Приглашения.</w:t>
      </w:r>
    </w:p>
    <w:p w:rsidR="00F23A51" w:rsidRPr="001911DD" w:rsidRDefault="00AA0AD8" w:rsidP="007C08A2">
      <w:pPr>
        <w:widowControl w:val="0"/>
        <w:tabs>
          <w:tab w:val="left" w:pos="1134"/>
        </w:tabs>
        <w:ind w:firstLine="567"/>
        <w:jc w:val="both"/>
        <w:rPr>
          <w:rFonts w:ascii="GHEA Grapalat" w:hAnsi="GHEA Grapalat" w:cs="Sylfaen"/>
          <w:sz w:val="20"/>
          <w:szCs w:val="20"/>
        </w:rPr>
      </w:pPr>
      <w:r w:rsidRPr="001911DD">
        <w:rPr>
          <w:rFonts w:ascii="GHEA Grapalat" w:hAnsi="GHEA Grapalat"/>
          <w:sz w:val="20"/>
          <w:szCs w:val="20"/>
        </w:rPr>
        <w:t>9.3.</w:t>
      </w:r>
      <w:r w:rsidR="002A3FC1" w:rsidRPr="001911DD">
        <w:rPr>
          <w:rFonts w:ascii="GHEA Grapalat" w:hAnsi="GHEA Grapalat"/>
          <w:sz w:val="20"/>
          <w:szCs w:val="20"/>
        </w:rPr>
        <w:tab/>
      </w:r>
      <w:r w:rsidRPr="001911DD">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1911DD" w:rsidRDefault="00AA0AD8" w:rsidP="007C08A2">
      <w:pPr>
        <w:widowControl w:val="0"/>
        <w:tabs>
          <w:tab w:val="left" w:pos="1134"/>
        </w:tabs>
        <w:ind w:firstLine="567"/>
        <w:jc w:val="both"/>
        <w:rPr>
          <w:rFonts w:ascii="GHEA Grapalat" w:hAnsi="GHEA Grapalat"/>
          <w:color w:val="000000" w:themeColor="text1"/>
          <w:sz w:val="20"/>
          <w:szCs w:val="20"/>
        </w:rPr>
      </w:pPr>
      <w:r w:rsidRPr="001911DD">
        <w:rPr>
          <w:rFonts w:ascii="GHEA Grapalat" w:hAnsi="GHEA Grapalat"/>
          <w:sz w:val="20"/>
          <w:szCs w:val="20"/>
        </w:rPr>
        <w:t>9.</w:t>
      </w:r>
      <w:r w:rsidR="008E1532" w:rsidRPr="001911DD">
        <w:rPr>
          <w:rFonts w:ascii="GHEA Grapalat" w:hAnsi="GHEA Grapalat"/>
          <w:sz w:val="20"/>
          <w:szCs w:val="20"/>
        </w:rPr>
        <w:t>4</w:t>
      </w:r>
      <w:r w:rsidR="00DC30CC" w:rsidRPr="001911DD">
        <w:rPr>
          <w:rFonts w:ascii="GHEA Grapalat" w:hAnsi="GHEA Grapalat"/>
          <w:sz w:val="20"/>
          <w:szCs w:val="20"/>
        </w:rPr>
        <w:t>.</w:t>
      </w:r>
      <w:r w:rsidR="00DC30CC" w:rsidRPr="001911DD">
        <w:rPr>
          <w:rFonts w:ascii="GHEA Grapalat" w:hAnsi="GHEA Grapalat"/>
          <w:sz w:val="20"/>
          <w:szCs w:val="20"/>
        </w:rPr>
        <w:tab/>
      </w:r>
      <w:r w:rsidR="00BD587C" w:rsidRPr="001911DD">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BD587C" w:rsidRPr="001911DD">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1911DD">
        <w:rPr>
          <w:rFonts w:ascii="GHEA Grapalat" w:hAnsi="GHEA Grapalat"/>
          <w:color w:val="000000" w:themeColor="text1"/>
          <w:sz w:val="20"/>
          <w:szCs w:val="20"/>
        </w:rPr>
        <w:t xml:space="preserve"> то он лишается права подписания договора.</w:t>
      </w:r>
    </w:p>
    <w:p w:rsidR="000313A6" w:rsidRPr="001911DD" w:rsidRDefault="000313A6" w:rsidP="007C08A2">
      <w:pPr>
        <w:widowControl w:val="0"/>
        <w:tabs>
          <w:tab w:val="left" w:pos="1134"/>
        </w:tabs>
        <w:ind w:firstLine="567"/>
        <w:jc w:val="both"/>
        <w:rPr>
          <w:rFonts w:ascii="GHEA Grapalat" w:hAnsi="GHEA Grapalat" w:cs="Sylfaen"/>
          <w:sz w:val="20"/>
          <w:szCs w:val="20"/>
        </w:rPr>
      </w:pPr>
      <w:r w:rsidRPr="001911DD">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1911DD">
        <w:rPr>
          <w:rFonts w:ascii="GHEA Grapalat" w:hAnsi="GHEA Grapalat"/>
          <w:sz w:val="20"/>
          <w:szCs w:val="20"/>
        </w:rPr>
        <w:t xml:space="preserve"> </w:t>
      </w:r>
      <w:r w:rsidRPr="001911DD">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1911DD" w:rsidRDefault="00AA0AD8" w:rsidP="007C08A2">
      <w:pPr>
        <w:pStyle w:val="a3"/>
        <w:widowControl w:val="0"/>
        <w:tabs>
          <w:tab w:val="left" w:pos="1134"/>
        </w:tabs>
        <w:spacing w:line="240" w:lineRule="auto"/>
        <w:ind w:firstLine="567"/>
        <w:rPr>
          <w:rFonts w:ascii="GHEA Grapalat" w:hAnsi="GHEA Grapalat" w:cs="Sylfaen"/>
          <w:i w:val="0"/>
        </w:rPr>
      </w:pPr>
      <w:r w:rsidRPr="001911DD">
        <w:rPr>
          <w:rFonts w:ascii="GHEA Grapalat" w:hAnsi="GHEA Grapalat"/>
          <w:i w:val="0"/>
        </w:rPr>
        <w:t>9.</w:t>
      </w:r>
      <w:r w:rsidR="00CC3097" w:rsidRPr="001911DD">
        <w:rPr>
          <w:rFonts w:ascii="GHEA Grapalat" w:hAnsi="GHEA Grapalat"/>
          <w:i w:val="0"/>
        </w:rPr>
        <w:t>5</w:t>
      </w:r>
      <w:r w:rsidR="00DC30CC" w:rsidRPr="001911DD">
        <w:rPr>
          <w:rFonts w:ascii="GHEA Grapalat" w:hAnsi="GHEA Grapalat"/>
          <w:i w:val="0"/>
        </w:rPr>
        <w:t>.</w:t>
      </w:r>
      <w:r w:rsidR="00DC30CC" w:rsidRPr="001911DD">
        <w:rPr>
          <w:rFonts w:ascii="GHEA Grapalat" w:hAnsi="GHEA Grapalat"/>
          <w:i w:val="0"/>
        </w:rPr>
        <w:tab/>
      </w:r>
      <w:r w:rsidRPr="001911DD">
        <w:rPr>
          <w:rFonts w:ascii="GHEA Grapalat" w:hAnsi="GHEA Grapalat"/>
          <w:i w:val="0"/>
        </w:rPr>
        <w:t>До истечения срока, предусмотренного пунктом 9.</w:t>
      </w:r>
      <w:r w:rsidR="00E048B1" w:rsidRPr="001911DD">
        <w:rPr>
          <w:rFonts w:ascii="GHEA Grapalat" w:hAnsi="GHEA Grapalat"/>
          <w:i w:val="0"/>
        </w:rPr>
        <w:t>4</w:t>
      </w:r>
      <w:r w:rsidRPr="001911DD">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1911DD">
        <w:rPr>
          <w:rFonts w:ascii="GHEA Grapalat" w:hAnsi="GHEA Grapalat"/>
          <w:i w:val="0"/>
          <w:lang w:val="hy-AM"/>
        </w:rPr>
        <w:t>,</w:t>
      </w:r>
      <w:r w:rsidR="00580E55" w:rsidRPr="001911DD">
        <w:rPr>
          <w:rFonts w:ascii="GHEA Grapalat" w:hAnsi="GHEA Grapalat"/>
          <w:i w:val="0"/>
        </w:rPr>
        <w:t xml:space="preserve"> размера предоплаты или увеличению</w:t>
      </w:r>
      <w:r w:rsidR="00580E55" w:rsidRPr="001911DD">
        <w:rPr>
          <w:rFonts w:ascii="GHEA Grapalat" w:hAnsi="GHEA Grapalat"/>
          <w:i w:val="0"/>
          <w:lang w:val="hy-AM"/>
        </w:rPr>
        <w:t xml:space="preserve"> </w:t>
      </w:r>
      <w:r w:rsidR="00580E55" w:rsidRPr="001911DD">
        <w:rPr>
          <w:rFonts w:ascii="GHEA Grapalat" w:hAnsi="GHEA Grapalat"/>
          <w:i w:val="0"/>
        </w:rPr>
        <w:t>цены,</w:t>
      </w:r>
      <w:r w:rsidRPr="001911DD">
        <w:rPr>
          <w:rFonts w:ascii="GHEA Grapalat" w:hAnsi="GHEA Grapalat"/>
          <w:i w:val="0"/>
        </w:rPr>
        <w:t xml:space="preserve"> предложенной отобранным участником.</w:t>
      </w:r>
      <w:r w:rsidRPr="001911DD">
        <w:rPr>
          <w:rFonts w:ascii="GHEA Grapalat" w:hAnsi="GHEA Grapalat"/>
          <w:spacing w:val="-8"/>
        </w:rPr>
        <w:t xml:space="preserve"> </w:t>
      </w:r>
    </w:p>
    <w:p w:rsidR="00096865" w:rsidRPr="001911DD" w:rsidRDefault="00030D40" w:rsidP="007C08A2">
      <w:pPr>
        <w:widowControl w:val="0"/>
        <w:jc w:val="center"/>
        <w:rPr>
          <w:rFonts w:ascii="GHEA Grapalat" w:hAnsi="GHEA Grapalat" w:cs="Arial"/>
          <w:b/>
          <w:iCs/>
          <w:sz w:val="20"/>
          <w:szCs w:val="20"/>
        </w:rPr>
      </w:pPr>
      <w:r w:rsidRPr="001911DD">
        <w:rPr>
          <w:rFonts w:ascii="GHEA Grapalat" w:hAnsi="GHEA Grapalat"/>
          <w:b/>
          <w:sz w:val="20"/>
          <w:szCs w:val="20"/>
        </w:rPr>
        <w:t xml:space="preserve">10. </w:t>
      </w:r>
      <w:r w:rsidR="00F83409" w:rsidRPr="001911DD">
        <w:rPr>
          <w:rFonts w:ascii="GHEA Grapalat" w:hAnsi="GHEA Grapalat"/>
          <w:b/>
          <w:sz w:val="20"/>
          <w:szCs w:val="20"/>
        </w:rPr>
        <w:t xml:space="preserve">ОБЕСПЕЧЕНИЯ КВАЛИФИКАЦИИ И </w:t>
      </w:r>
      <w:r w:rsidRPr="001911DD">
        <w:rPr>
          <w:rFonts w:ascii="GHEA Grapalat" w:hAnsi="GHEA Grapalat"/>
          <w:b/>
          <w:sz w:val="20"/>
          <w:szCs w:val="20"/>
        </w:rPr>
        <w:t xml:space="preserve">ДОГОВОРА </w:t>
      </w:r>
    </w:p>
    <w:p w:rsidR="00096865" w:rsidRPr="001911DD" w:rsidRDefault="00030D40"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10.1</w:t>
      </w:r>
      <w:r w:rsidR="00DC30CC" w:rsidRPr="001911DD">
        <w:rPr>
          <w:rFonts w:ascii="GHEA Grapalat" w:hAnsi="GHEA Grapalat"/>
          <w:sz w:val="20"/>
          <w:szCs w:val="20"/>
        </w:rPr>
        <w:t>.</w:t>
      </w:r>
      <w:r w:rsidR="00DC30CC" w:rsidRPr="001911DD">
        <w:rPr>
          <w:rFonts w:ascii="GHEA Grapalat" w:hAnsi="GHEA Grapalat"/>
          <w:sz w:val="20"/>
          <w:szCs w:val="20"/>
        </w:rPr>
        <w:tab/>
      </w:r>
      <w:r w:rsidR="00646B97" w:rsidRPr="001911DD">
        <w:rPr>
          <w:rFonts w:ascii="GHEA Grapalat" w:hAnsi="GHEA Grapalat"/>
          <w:color w:val="000000" w:themeColor="text1"/>
          <w:sz w:val="20"/>
          <w:szCs w:val="20"/>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w:t>
      </w:r>
      <w:r w:rsidR="00646B97" w:rsidRPr="001911DD">
        <w:rPr>
          <w:rFonts w:ascii="GHEA Grapalat" w:hAnsi="GHEA Grapalat"/>
          <w:sz w:val="20"/>
          <w:szCs w:val="20"/>
        </w:rPr>
        <w:t xml:space="preserve"> </w:t>
      </w:r>
      <w:r w:rsidR="00646B97" w:rsidRPr="001911DD">
        <w:rPr>
          <w:rFonts w:ascii="GHEA Grapalat" w:hAnsi="GHEA Grapalat"/>
          <w:color w:val="000000" w:themeColor="text1"/>
          <w:sz w:val="20"/>
          <w:szCs w:val="20"/>
        </w:rPr>
        <w:t>С отобранным участником заключается договор, если он представляет обеспечения квалификации и договора</w:t>
      </w:r>
      <w:r w:rsidRPr="001911DD">
        <w:rPr>
          <w:rFonts w:ascii="GHEA Grapalat" w:hAnsi="GHEA Grapalat"/>
          <w:sz w:val="20"/>
          <w:szCs w:val="20"/>
        </w:rPr>
        <w:t>.</w:t>
      </w:r>
    </w:p>
    <w:p w:rsidR="003D57AD" w:rsidRPr="001911DD" w:rsidRDefault="00A6609C" w:rsidP="007C08A2">
      <w:pPr>
        <w:widowControl w:val="0"/>
        <w:tabs>
          <w:tab w:val="left" w:pos="1276"/>
        </w:tabs>
        <w:ind w:firstLine="567"/>
        <w:jc w:val="both"/>
        <w:rPr>
          <w:rFonts w:ascii="GHEA Grapalat" w:hAnsi="GHEA Grapalat"/>
          <w:sz w:val="20"/>
          <w:szCs w:val="20"/>
          <w:lang w:val="hy-AM"/>
        </w:rPr>
      </w:pPr>
      <w:r w:rsidRPr="001911DD">
        <w:rPr>
          <w:rFonts w:ascii="GHEA Grapalat" w:hAnsi="GHEA Grapalat"/>
          <w:sz w:val="20"/>
          <w:szCs w:val="20"/>
        </w:rPr>
        <w:t xml:space="preserve">10.2 </w:t>
      </w:r>
      <w:r w:rsidR="008C5F2A" w:rsidRPr="001911DD">
        <w:rPr>
          <w:rFonts w:ascii="GHEA Grapalat" w:hAnsi="GHEA Grapalat"/>
          <w:sz w:val="20"/>
          <w:szCs w:val="20"/>
        </w:rPr>
        <w:t xml:space="preserve">Размер обеспечения квалификации равен </w:t>
      </w:r>
      <w:r w:rsidR="003D57AD" w:rsidRPr="001911DD">
        <w:rPr>
          <w:rFonts w:ascii="GHEA Grapalat" w:hAnsi="GHEA Grapalat"/>
          <w:sz w:val="20"/>
          <w:szCs w:val="20"/>
        </w:rPr>
        <w:t xml:space="preserve">15 процентам </w:t>
      </w:r>
      <w:r w:rsidR="00E70468" w:rsidRPr="001911DD">
        <w:rPr>
          <w:rFonts w:ascii="GHEA Grapalat" w:hAnsi="GHEA Grapalat"/>
          <w:sz w:val="20"/>
          <w:szCs w:val="20"/>
        </w:rPr>
        <w:t>от цены закупки товаров закупаемых в рамках данной процедуры.</w:t>
      </w:r>
      <w:r w:rsidR="003D57AD" w:rsidRPr="001911DD">
        <w:rPr>
          <w:rFonts w:ascii="GHEA Grapalat" w:hAnsi="GHEA Grapalat"/>
          <w:sz w:val="20"/>
          <w:szCs w:val="20"/>
        </w:rPr>
        <w:t xml:space="preserve"> </w:t>
      </w:r>
      <w:r w:rsidR="00382A99" w:rsidRPr="001911DD">
        <w:rPr>
          <w:rFonts w:ascii="GHEA Grapalat" w:hAnsi="GHEA Grapalat"/>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1911DD">
        <w:rPr>
          <w:rFonts w:ascii="GHEA Grapalat" w:hAnsi="GHEA Grapalat"/>
          <w:sz w:val="20"/>
          <w:szCs w:val="20"/>
        </w:rPr>
        <w:t xml:space="preserve"> </w:t>
      </w:r>
      <w:r w:rsidR="003D57AD" w:rsidRPr="001911DD">
        <w:rPr>
          <w:rFonts w:ascii="GHEA Grapalat" w:hAnsi="GHEA Grapalat"/>
          <w:sz w:val="20"/>
          <w:szCs w:val="20"/>
        </w:rPr>
        <w:t>Обеспечение квалификации представляется в виде соглашения о неустойке (прил</w:t>
      </w:r>
      <w:r w:rsidR="00300521" w:rsidRPr="001911DD">
        <w:rPr>
          <w:rFonts w:ascii="GHEA Grapalat" w:hAnsi="GHEA Grapalat"/>
          <w:sz w:val="20"/>
          <w:szCs w:val="20"/>
        </w:rPr>
        <w:t>ожение 4. 2) или наличных денег.</w:t>
      </w:r>
      <w:r w:rsidR="003D57AD" w:rsidRPr="001911DD">
        <w:rPr>
          <w:rFonts w:ascii="GHEA Grapalat" w:hAnsi="GHEA Grapalat"/>
          <w:sz w:val="20"/>
          <w:szCs w:val="20"/>
        </w:rPr>
        <w:t xml:space="preserve">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1911DD">
        <w:rPr>
          <w:rFonts w:ascii="GHEA Grapalat" w:hAnsi="GHEA Grapalat"/>
          <w:sz w:val="20"/>
          <w:szCs w:val="20"/>
          <w:vertAlign w:val="superscript"/>
          <w:lang w:val="hy-AM"/>
        </w:rPr>
        <w:t>12.1</w:t>
      </w:r>
    </w:p>
    <w:p w:rsidR="00571E4C" w:rsidRPr="001911DD" w:rsidRDefault="00801A4F" w:rsidP="007C08A2">
      <w:pPr>
        <w:widowControl w:val="0"/>
        <w:tabs>
          <w:tab w:val="left" w:pos="1276"/>
        </w:tabs>
        <w:ind w:firstLine="567"/>
        <w:jc w:val="both"/>
        <w:rPr>
          <w:rFonts w:ascii="GHEA Grapalat" w:hAnsi="GHEA Grapalat" w:cs="Sylfaen"/>
          <w:sz w:val="20"/>
          <w:szCs w:val="20"/>
        </w:rPr>
      </w:pPr>
      <w:r w:rsidRPr="001911DD">
        <w:rPr>
          <w:rFonts w:ascii="GHEA Grapalat" w:hAnsi="GHEA Grapalat" w:cs="Sylfaen"/>
          <w:sz w:val="20"/>
          <w:szCs w:val="20"/>
        </w:rPr>
        <w:t xml:space="preserve">Если процедура закупки организована </w:t>
      </w:r>
      <w:r w:rsidR="00571E4C" w:rsidRPr="001911DD">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1911DD">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1911DD">
        <w:rPr>
          <w:rFonts w:ascii="GHEA Grapalat" w:hAnsi="GHEA Grapalat"/>
          <w:sz w:val="20"/>
          <w:szCs w:val="20"/>
        </w:rPr>
        <w:t xml:space="preserve">сумме цен закупок представленных лотов, </w:t>
      </w:r>
      <w:r w:rsidR="008A4985" w:rsidRPr="001911DD">
        <w:rPr>
          <w:rFonts w:ascii="GHEA Grapalat" w:hAnsi="GHEA Grapalat" w:cs="Sylfaen"/>
          <w:sz w:val="20"/>
          <w:szCs w:val="20"/>
        </w:rPr>
        <w:t>с учетом требований абзаца «в» подпункта 1 пункта 32 Порядка</w:t>
      </w:r>
      <w:r w:rsidR="008A4985" w:rsidRPr="001911DD">
        <w:rPr>
          <w:rFonts w:ascii="GHEA Grapalat" w:hAnsi="GHEA Grapalat"/>
          <w:color w:val="000000" w:themeColor="text1"/>
          <w:sz w:val="20"/>
          <w:szCs w:val="20"/>
        </w:rPr>
        <w:t>.</w:t>
      </w:r>
      <w:r w:rsidR="00E562C0" w:rsidRPr="001911DD">
        <w:rPr>
          <w:rFonts w:ascii="GHEA Grapalat" w:hAnsi="GHEA Grapalat"/>
          <w:color w:val="000000" w:themeColor="text1"/>
          <w:sz w:val="20"/>
          <w:szCs w:val="20"/>
        </w:rPr>
        <w:t xml:space="preserve"> </w:t>
      </w:r>
      <w:r w:rsidR="00571E4C" w:rsidRPr="001911DD">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1911DD" w:rsidRDefault="004F01AF"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1911DD" w:rsidRDefault="00801A4F" w:rsidP="007C08A2">
      <w:pPr>
        <w:widowControl w:val="0"/>
        <w:tabs>
          <w:tab w:val="left" w:pos="1276"/>
        </w:tabs>
        <w:ind w:firstLine="567"/>
        <w:jc w:val="both"/>
        <w:rPr>
          <w:rFonts w:ascii="GHEA Grapalat" w:hAnsi="GHEA Grapalat"/>
          <w:sz w:val="20"/>
          <w:szCs w:val="20"/>
          <w:lang w:val="hy-AM"/>
        </w:rPr>
      </w:pPr>
      <w:r w:rsidRPr="001911DD">
        <w:rPr>
          <w:rFonts w:ascii="GHEA Grapalat" w:hAnsi="GHEA Grapalat"/>
          <w:sz w:val="20"/>
          <w:szCs w:val="20"/>
        </w:rPr>
        <w:t xml:space="preserve">Если выполнение договора поэтапное и выполнение каждого этапа </w:t>
      </w:r>
      <w:r w:rsidR="00DC6732" w:rsidRPr="001911DD">
        <w:rPr>
          <w:rFonts w:ascii="GHEA Grapalat" w:hAnsi="GHEA Grapalat"/>
          <w:sz w:val="20"/>
          <w:szCs w:val="20"/>
        </w:rPr>
        <w:t xml:space="preserve">непосредственно не взаимосвязано </w:t>
      </w:r>
      <w:r w:rsidRPr="001911DD">
        <w:rPr>
          <w:rFonts w:ascii="GHEA Grapalat" w:hAnsi="GHEA Grapalat"/>
          <w:sz w:val="20"/>
          <w:szCs w:val="20"/>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1911DD">
        <w:rPr>
          <w:rFonts w:ascii="GHEA Grapalat" w:hAnsi="GHEA Grapalat"/>
          <w:sz w:val="20"/>
          <w:szCs w:val="20"/>
        </w:rPr>
        <w:t>пропорции, исчисленной в отношении суммы этого этапа</w:t>
      </w:r>
      <w:r w:rsidRPr="001911DD">
        <w:rPr>
          <w:rFonts w:ascii="GHEA Grapalat" w:hAnsi="GHEA Grapalat"/>
          <w:sz w:val="20"/>
          <w:szCs w:val="20"/>
        </w:rPr>
        <w:t>.</w:t>
      </w:r>
    </w:p>
    <w:p w:rsidR="00DA0186" w:rsidRPr="001911DD" w:rsidRDefault="00DA0186"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lang w:val="hy-AM"/>
        </w:rPr>
        <w:t>---------------------------</w:t>
      </w:r>
    </w:p>
    <w:p w:rsidR="0052513C" w:rsidRPr="001911DD" w:rsidRDefault="0052513C" w:rsidP="007C08A2">
      <w:pPr>
        <w:pStyle w:val="af2"/>
        <w:jc w:val="both"/>
        <w:rPr>
          <w:rFonts w:asciiTheme="minorHAnsi" w:hAnsiTheme="minorHAnsi"/>
          <w:i/>
        </w:rPr>
      </w:pPr>
      <w:r w:rsidRPr="001911DD">
        <w:rPr>
          <w:rFonts w:asciiTheme="minorHAnsi" w:hAnsiTheme="minorHAnsi"/>
          <w:i/>
          <w:vertAlign w:val="superscript"/>
        </w:rPr>
        <w:t>11.1</w:t>
      </w:r>
      <w:r w:rsidRPr="001911DD">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1911DD" w:rsidRDefault="0052513C" w:rsidP="007C08A2">
      <w:pPr>
        <w:pStyle w:val="af2"/>
        <w:jc w:val="both"/>
        <w:rPr>
          <w:rFonts w:asciiTheme="minorHAnsi" w:hAnsiTheme="minorHAnsi"/>
          <w:i/>
        </w:rPr>
      </w:pPr>
      <w:r w:rsidRPr="001911DD">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1911DD" w:rsidRDefault="0052513C" w:rsidP="007C08A2">
      <w:pPr>
        <w:pStyle w:val="af2"/>
        <w:jc w:val="both"/>
        <w:rPr>
          <w:rFonts w:asciiTheme="minorHAnsi" w:hAnsiTheme="minorHAnsi"/>
          <w:i/>
        </w:rPr>
      </w:pPr>
      <w:r w:rsidRPr="001911DD">
        <w:rPr>
          <w:rFonts w:asciiTheme="minorHAnsi" w:hAnsiTheme="minorHAnsi"/>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w:t>
      </w:r>
      <w:r w:rsidRPr="001911DD">
        <w:rPr>
          <w:rFonts w:asciiTheme="minorHAnsi" w:hAnsiTheme="minorHAnsi"/>
          <w:i/>
        </w:rPr>
        <w:lastRenderedPageBreak/>
        <w:t>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1911DD" w:rsidRDefault="00DA0186" w:rsidP="007C08A2">
      <w:pPr>
        <w:pStyle w:val="af2"/>
        <w:rPr>
          <w:rFonts w:asciiTheme="minorHAnsi" w:hAnsiTheme="minorHAnsi"/>
          <w:i/>
        </w:rPr>
      </w:pPr>
      <w:r w:rsidRPr="001911DD">
        <w:rPr>
          <w:rFonts w:ascii="GHEA Grapalat" w:hAnsi="GHEA Grapalat"/>
          <w:i/>
          <w:lang w:val="hy-AM"/>
        </w:rPr>
        <w:t xml:space="preserve">12.1 </w:t>
      </w:r>
      <w:r w:rsidRPr="001911DD">
        <w:rPr>
          <w:rFonts w:asciiTheme="minorHAnsi" w:hAnsiTheme="minorHAnsi"/>
          <w:i/>
        </w:rPr>
        <w:t xml:space="preserve">Если цена </w:t>
      </w:r>
      <w:r w:rsidR="007A2AFB" w:rsidRPr="001911DD">
        <w:rPr>
          <w:rFonts w:asciiTheme="minorHAnsi" w:hAnsiTheme="minorHAnsi"/>
          <w:i/>
        </w:rPr>
        <w:t xml:space="preserve"> закупки </w:t>
      </w:r>
      <w:r w:rsidRPr="001911DD">
        <w:rPr>
          <w:rFonts w:asciiTheme="minorHAnsi" w:hAnsiTheme="minorHAnsi"/>
          <w:i/>
        </w:rPr>
        <w:t>данного лота по заявке на закупку․</w:t>
      </w:r>
    </w:p>
    <w:p w:rsidR="00DA0186" w:rsidRPr="001911DD" w:rsidRDefault="00DA0186" w:rsidP="007C08A2">
      <w:pPr>
        <w:pStyle w:val="af2"/>
        <w:jc w:val="both"/>
        <w:rPr>
          <w:rFonts w:asciiTheme="minorHAnsi" w:hAnsiTheme="minorHAnsi"/>
          <w:i/>
        </w:rPr>
      </w:pPr>
      <w:r w:rsidRPr="001911DD">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1911DD" w:rsidRDefault="00DA0186" w:rsidP="007C08A2">
      <w:pPr>
        <w:widowControl w:val="0"/>
        <w:tabs>
          <w:tab w:val="left" w:pos="1276"/>
        </w:tabs>
        <w:jc w:val="both"/>
        <w:rPr>
          <w:rFonts w:asciiTheme="minorHAnsi" w:hAnsiTheme="minorHAnsi"/>
          <w:i/>
          <w:sz w:val="20"/>
          <w:szCs w:val="20"/>
        </w:rPr>
      </w:pPr>
      <w:r w:rsidRPr="001911DD">
        <w:rPr>
          <w:rFonts w:asciiTheme="minorHAnsi" w:hAnsiTheme="minorHAnsi"/>
          <w:i/>
          <w:sz w:val="20"/>
          <w:szCs w:val="20"/>
        </w:rPr>
        <w:t xml:space="preserve">- не превышает </w:t>
      </w:r>
      <w:r w:rsidR="0087562B" w:rsidRPr="001911DD">
        <w:rPr>
          <w:rFonts w:asciiTheme="minorHAnsi" w:hAnsiTheme="minorHAnsi"/>
          <w:i/>
          <w:sz w:val="20"/>
          <w:szCs w:val="20"/>
        </w:rPr>
        <w:t>восьмидесятикратный</w:t>
      </w:r>
      <w:r w:rsidRPr="001911DD">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1911DD" w:rsidRDefault="00DA0186" w:rsidP="007C08A2">
      <w:pPr>
        <w:pStyle w:val="af2"/>
        <w:jc w:val="both"/>
        <w:rPr>
          <w:rFonts w:asciiTheme="minorHAnsi" w:hAnsiTheme="minorHAnsi"/>
          <w:i/>
          <w:lang w:val="hy-AM"/>
        </w:rPr>
      </w:pPr>
      <w:r w:rsidRPr="001911DD">
        <w:rPr>
          <w:rFonts w:asciiTheme="minorHAnsi" w:hAnsiTheme="minorHAnsi"/>
          <w:i/>
        </w:rPr>
        <w:t xml:space="preserve">- превышает </w:t>
      </w:r>
      <w:r w:rsidR="00C257D6" w:rsidRPr="001911DD">
        <w:rPr>
          <w:rFonts w:asciiTheme="minorHAnsi" w:hAnsiTheme="minorHAnsi"/>
          <w:i/>
        </w:rPr>
        <w:t>восьмидесятикратный</w:t>
      </w:r>
      <w:r w:rsidRPr="001911DD">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1911DD">
        <w:rPr>
          <w:rFonts w:asciiTheme="minorHAnsi" w:hAnsiTheme="minorHAnsi"/>
          <w:i/>
          <w:lang w:val="hy-AM"/>
        </w:rPr>
        <w:t>.</w:t>
      </w:r>
    </w:p>
    <w:p w:rsidR="00801A4F" w:rsidRPr="001911DD" w:rsidRDefault="00801A4F" w:rsidP="007C08A2">
      <w:pPr>
        <w:widowControl w:val="0"/>
        <w:tabs>
          <w:tab w:val="left" w:pos="1276"/>
        </w:tabs>
        <w:ind w:firstLine="567"/>
        <w:jc w:val="both"/>
        <w:rPr>
          <w:rFonts w:ascii="GHEA Grapalat" w:hAnsi="GHEA Grapalat"/>
          <w:color w:val="FF0000"/>
          <w:sz w:val="20"/>
          <w:szCs w:val="20"/>
        </w:rPr>
      </w:pPr>
      <w:r w:rsidRPr="001911DD">
        <w:rPr>
          <w:rFonts w:ascii="GHEA Grapalat" w:hAnsi="GHEA Grapalat"/>
          <w:color w:val="FF0000"/>
          <w:sz w:val="20"/>
          <w:szCs w:val="20"/>
        </w:rPr>
        <w:t xml:space="preserve"> </w:t>
      </w:r>
    </w:p>
    <w:p w:rsidR="00482E18" w:rsidRPr="001911DD" w:rsidRDefault="00482E18" w:rsidP="007C08A2">
      <w:pPr>
        <w:widowControl w:val="0"/>
        <w:tabs>
          <w:tab w:val="left" w:pos="1276"/>
        </w:tabs>
        <w:ind w:firstLine="567"/>
        <w:jc w:val="both"/>
        <w:rPr>
          <w:rFonts w:ascii="GHEA Grapalat" w:hAnsi="GHEA Grapalat"/>
          <w:sz w:val="20"/>
          <w:szCs w:val="20"/>
        </w:rPr>
      </w:pPr>
      <w:r w:rsidRPr="001911DD">
        <w:rPr>
          <w:rFonts w:ascii="GHEA Grapalat" w:hAnsi="GHEA Grapalat" w:cs="Sylfaen"/>
          <w:sz w:val="20"/>
          <w:szCs w:val="20"/>
          <w:lang w:val="hy-AM"/>
        </w:rPr>
        <w:t xml:space="preserve">При этом, если договоры </w:t>
      </w:r>
      <w:r w:rsidRPr="001911DD">
        <w:rPr>
          <w:rFonts w:ascii="GHEA Grapalat" w:hAnsi="GHEA Grapalat" w:cs="Sylfaen"/>
          <w:sz w:val="20"/>
          <w:szCs w:val="20"/>
        </w:rPr>
        <w:t>о закупке</w:t>
      </w:r>
      <w:r w:rsidRPr="001911DD">
        <w:rPr>
          <w:rFonts w:ascii="GHEA Grapalat" w:hAnsi="GHEA Grapalat" w:cs="Sylfaen"/>
          <w:sz w:val="20"/>
          <w:szCs w:val="20"/>
          <w:lang w:val="hy-AM"/>
        </w:rPr>
        <w:t xml:space="preserve"> </w:t>
      </w:r>
      <w:r w:rsidRPr="001911DD">
        <w:rPr>
          <w:rFonts w:ascii="GHEA Grapalat" w:hAnsi="GHEA Grapalat" w:cs="Sylfaen"/>
          <w:sz w:val="20"/>
          <w:szCs w:val="20"/>
        </w:rPr>
        <w:t>работ</w:t>
      </w:r>
      <w:r w:rsidRPr="001911DD">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1911DD">
        <w:rPr>
          <w:rFonts w:ascii="GHEA Grapalat" w:hAnsi="GHEA Grapalat" w:cs="Sylfaen"/>
          <w:sz w:val="20"/>
          <w:szCs w:val="20"/>
        </w:rPr>
        <w:t xml:space="preserve">выделенных </w:t>
      </w:r>
      <w:r w:rsidRPr="001911DD">
        <w:rPr>
          <w:rFonts w:ascii="GHEA Grapalat" w:hAnsi="GHEA Grapalat" w:cs="Sylfaen"/>
          <w:sz w:val="20"/>
          <w:szCs w:val="20"/>
          <w:lang w:val="hy-AM"/>
        </w:rPr>
        <w:t xml:space="preserve">финансовых </w:t>
      </w:r>
      <w:r w:rsidRPr="001911DD">
        <w:rPr>
          <w:rFonts w:ascii="GHEA Grapalat" w:hAnsi="GHEA Grapalat" w:cs="Sylfaen"/>
          <w:sz w:val="20"/>
          <w:szCs w:val="20"/>
        </w:rPr>
        <w:t>средств</w:t>
      </w:r>
      <w:r w:rsidRPr="001911DD">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11DD">
        <w:rPr>
          <w:rFonts w:ascii="GHEA Grapalat" w:hAnsi="GHEA Grapalat" w:cs="Sylfaen"/>
          <w:sz w:val="20"/>
          <w:szCs w:val="20"/>
        </w:rPr>
        <w:t>.</w:t>
      </w:r>
    </w:p>
    <w:p w:rsidR="002406D8" w:rsidRPr="001911DD" w:rsidRDefault="002406D8" w:rsidP="007C08A2">
      <w:pPr>
        <w:widowControl w:val="0"/>
        <w:tabs>
          <w:tab w:val="left" w:pos="1276"/>
        </w:tabs>
        <w:ind w:firstLine="567"/>
        <w:jc w:val="both"/>
        <w:rPr>
          <w:rFonts w:ascii="GHEA Grapalat" w:hAnsi="GHEA Grapalat" w:cs="Sylfaen"/>
          <w:sz w:val="20"/>
          <w:szCs w:val="20"/>
        </w:rPr>
      </w:pPr>
      <w:r w:rsidRPr="001911DD">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1911DD" w:rsidRDefault="00030D40"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10.</w:t>
      </w:r>
      <w:r w:rsidR="001723D6" w:rsidRPr="001911DD">
        <w:rPr>
          <w:rFonts w:ascii="GHEA Grapalat" w:hAnsi="GHEA Grapalat"/>
          <w:sz w:val="20"/>
          <w:szCs w:val="20"/>
        </w:rPr>
        <w:t>3</w:t>
      </w:r>
      <w:r w:rsidR="00DC30CC" w:rsidRPr="001911DD">
        <w:rPr>
          <w:rFonts w:ascii="GHEA Grapalat" w:hAnsi="GHEA Grapalat"/>
          <w:sz w:val="20"/>
          <w:szCs w:val="20"/>
        </w:rPr>
        <w:t>.</w:t>
      </w:r>
      <w:r w:rsidR="00DC30CC" w:rsidRPr="001911DD">
        <w:rPr>
          <w:rFonts w:ascii="GHEA Grapalat" w:hAnsi="GHEA Grapalat"/>
          <w:sz w:val="20"/>
          <w:szCs w:val="20"/>
        </w:rPr>
        <w:tab/>
      </w:r>
      <w:r w:rsidRPr="001911DD">
        <w:rPr>
          <w:rFonts w:ascii="GHEA Grapalat" w:hAnsi="GHEA Grapalat"/>
          <w:sz w:val="20"/>
          <w:szCs w:val="20"/>
        </w:rPr>
        <w:t xml:space="preserve">Размер обеспечения договора составляет 10 процентов от цены </w:t>
      </w:r>
      <w:r w:rsidR="00E562C0" w:rsidRPr="001911DD">
        <w:rPr>
          <w:rFonts w:ascii="GHEA Grapalat" w:hAnsi="GHEA Grapalat"/>
          <w:sz w:val="20"/>
          <w:szCs w:val="20"/>
        </w:rPr>
        <w:t>закупки</w:t>
      </w:r>
      <w:r w:rsidRPr="001911DD">
        <w:rPr>
          <w:rFonts w:ascii="GHEA Grapalat" w:hAnsi="GHEA Grapalat"/>
          <w:sz w:val="20"/>
          <w:szCs w:val="20"/>
        </w:rPr>
        <w:t xml:space="preserve">. </w:t>
      </w:r>
      <w:r w:rsidR="002D492B" w:rsidRPr="001911DD">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1911DD">
        <w:rPr>
          <w:rFonts w:ascii="GHEA Grapalat" w:hAnsi="GHEA Grapalat"/>
          <w:sz w:val="20"/>
          <w:szCs w:val="20"/>
        </w:rPr>
        <w:t>договора</w:t>
      </w:r>
      <w:r w:rsidR="002D492B" w:rsidRPr="001911DD">
        <w:rPr>
          <w:rFonts w:ascii="GHEA Grapalat" w:hAnsi="GHEA Grapalat"/>
          <w:sz w:val="20"/>
          <w:szCs w:val="20"/>
        </w:rPr>
        <w:t xml:space="preserve"> исчисляется в отношении цены договора. </w:t>
      </w:r>
      <w:r w:rsidR="001723D6" w:rsidRPr="001911DD">
        <w:rPr>
          <w:rFonts w:ascii="GHEA Grapalat" w:hAnsi="GHEA Grapalat"/>
          <w:sz w:val="20"/>
          <w:szCs w:val="20"/>
        </w:rPr>
        <w:t xml:space="preserve">Обеспечение </w:t>
      </w:r>
      <w:r w:rsidR="00896AAF" w:rsidRPr="001911DD">
        <w:rPr>
          <w:rFonts w:ascii="GHEA Grapalat" w:hAnsi="GHEA Grapalat"/>
          <w:sz w:val="20"/>
          <w:szCs w:val="20"/>
        </w:rPr>
        <w:t>договора</w:t>
      </w:r>
      <w:r w:rsidR="001723D6" w:rsidRPr="001911DD">
        <w:rPr>
          <w:rFonts w:ascii="GHEA Grapalat" w:hAnsi="GHEA Grapalat"/>
          <w:sz w:val="20"/>
          <w:szCs w:val="20"/>
        </w:rPr>
        <w:t xml:space="preserve"> представляется в </w:t>
      </w:r>
      <w:r w:rsidR="005876A3" w:rsidRPr="001911DD">
        <w:rPr>
          <w:rFonts w:ascii="GHEA Grapalat" w:hAnsi="GHEA Grapalat"/>
          <w:sz w:val="20"/>
          <w:szCs w:val="20"/>
        </w:rPr>
        <w:t>виде</w:t>
      </w:r>
      <w:r w:rsidR="001723D6" w:rsidRPr="001911DD">
        <w:rPr>
          <w:rFonts w:ascii="GHEA Grapalat" w:hAnsi="GHEA Grapalat"/>
          <w:sz w:val="20"/>
          <w:szCs w:val="20"/>
        </w:rPr>
        <w:t xml:space="preserve"> банковской гарантии (Приложение 5)</w:t>
      </w:r>
      <w:r w:rsidR="00375E5E" w:rsidRPr="001911DD">
        <w:rPr>
          <w:rFonts w:ascii="GHEA Grapalat" w:hAnsi="GHEA Grapalat"/>
          <w:sz w:val="20"/>
          <w:szCs w:val="20"/>
        </w:rPr>
        <w:t xml:space="preserve"> или наличных денег</w:t>
      </w:r>
      <w:r w:rsidR="009A0467" w:rsidRPr="001911DD">
        <w:rPr>
          <w:rStyle w:val="af6"/>
          <w:rFonts w:ascii="GHEA Grapalat" w:hAnsi="GHEA Grapalat"/>
          <w:sz w:val="20"/>
          <w:szCs w:val="20"/>
        </w:rPr>
        <w:footnoteReference w:customMarkFollows="1" w:id="4"/>
        <w:t>13</w:t>
      </w:r>
      <w:r w:rsidR="00375E5E" w:rsidRPr="001911DD">
        <w:rPr>
          <w:rFonts w:ascii="GHEA Grapalat" w:hAnsi="GHEA Grapalat"/>
          <w:sz w:val="20"/>
          <w:szCs w:val="20"/>
        </w:rPr>
        <w:t>.</w:t>
      </w:r>
    </w:p>
    <w:p w:rsidR="00DA0D2B" w:rsidRPr="001911DD" w:rsidRDefault="0058395E"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 xml:space="preserve">Если процедура закупки организована </w:t>
      </w:r>
      <w:r w:rsidR="00BE0C42" w:rsidRPr="001911DD">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1911DD">
        <w:rPr>
          <w:rFonts w:ascii="GHEA Grapalat" w:hAnsi="GHEA Grapalat" w:cs="Sylfaen"/>
          <w:sz w:val="20"/>
          <w:szCs w:val="20"/>
        </w:rPr>
        <w:t xml:space="preserve">то он может предоставить обеспечение договора как </w:t>
      </w:r>
      <w:r w:rsidR="00BE0C42" w:rsidRPr="001911DD">
        <w:rPr>
          <w:rFonts w:ascii="GHEA Grapalat" w:hAnsi="GHEA Grapalat"/>
          <w:sz w:val="20"/>
          <w:szCs w:val="20"/>
        </w:rPr>
        <w:t xml:space="preserve">для каждого лота в отдельности, так и одно обеспечение для всех лотов. </w:t>
      </w:r>
      <w:r w:rsidR="00DA0D2B" w:rsidRPr="001911DD">
        <w:rPr>
          <w:rFonts w:ascii="GHEA Grapalat" w:hAnsi="GHEA Grapalat"/>
          <w:sz w:val="20"/>
          <w:szCs w:val="20"/>
        </w:rPr>
        <w:t xml:space="preserve">При представлении одного обеспечения догогвора его сумма исчисляется по отношению </w:t>
      </w:r>
      <w:r w:rsidR="00DA0D2B" w:rsidRPr="001911DD">
        <w:rPr>
          <w:rFonts w:ascii="GHEA Grapalat" w:hAnsi="GHEA Grapalat" w:cs="Sylfaen"/>
          <w:sz w:val="20"/>
          <w:szCs w:val="20"/>
        </w:rPr>
        <w:t>к сумме цен закупок представленных лотов</w:t>
      </w:r>
      <w:r w:rsidR="00DA0D2B" w:rsidRPr="001911DD">
        <w:rPr>
          <w:rFonts w:ascii="GHEA Grapalat" w:hAnsi="GHEA Grapalat"/>
          <w:color w:val="FF0000"/>
          <w:sz w:val="20"/>
          <w:szCs w:val="20"/>
        </w:rPr>
        <w:t xml:space="preserve"> </w:t>
      </w:r>
      <w:r w:rsidR="00DA0D2B" w:rsidRPr="001911DD">
        <w:rPr>
          <w:rFonts w:ascii="GHEA Grapalat" w:hAnsi="GHEA Grapalat"/>
          <w:color w:val="000000" w:themeColor="text1"/>
          <w:sz w:val="20"/>
          <w:szCs w:val="20"/>
        </w:rPr>
        <w:t>с учетом требований 9-ого подпункта 32-ого пункта</w:t>
      </w:r>
      <w:r w:rsidR="00DA0D2B" w:rsidRPr="001911DD">
        <w:rPr>
          <w:rFonts w:ascii="GHEA Grapalat" w:hAnsi="GHEA Grapalat"/>
          <w:sz w:val="20"/>
          <w:szCs w:val="20"/>
        </w:rPr>
        <w:t xml:space="preserve">. </w:t>
      </w:r>
    </w:p>
    <w:p w:rsidR="00BE0C42" w:rsidRPr="001911DD" w:rsidRDefault="00BE0C42" w:rsidP="007C08A2">
      <w:pPr>
        <w:widowControl w:val="0"/>
        <w:tabs>
          <w:tab w:val="left" w:pos="1276"/>
        </w:tabs>
        <w:ind w:firstLine="567"/>
        <w:jc w:val="both"/>
        <w:rPr>
          <w:rFonts w:ascii="GHEA Grapalat" w:hAnsi="GHEA Grapalat"/>
          <w:sz w:val="20"/>
          <w:szCs w:val="20"/>
          <w:lang w:val="hy-AM"/>
        </w:rPr>
      </w:pPr>
      <w:r w:rsidRPr="001911DD">
        <w:rPr>
          <w:rFonts w:ascii="GHEA Grapalat" w:hAnsi="GHEA Grapalat"/>
          <w:sz w:val="20"/>
          <w:szCs w:val="20"/>
        </w:rPr>
        <w:t>.</w:t>
      </w:r>
    </w:p>
    <w:p w:rsidR="00E969ED" w:rsidRPr="001911DD" w:rsidRDefault="00BE0C42"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 xml:space="preserve"> </w:t>
      </w:r>
      <w:r w:rsidR="00030D40" w:rsidRPr="001911DD">
        <w:rPr>
          <w:rFonts w:ascii="GHEA Grapalat" w:hAnsi="GHEA Grapalat"/>
          <w:sz w:val="20"/>
          <w:szCs w:val="20"/>
        </w:rPr>
        <w:t xml:space="preserve">Обеспечение договора должно быть действительно как минимум включительно до </w:t>
      </w:r>
      <w:r w:rsidR="00411A25" w:rsidRPr="001911DD">
        <w:rPr>
          <w:rFonts w:ascii="GHEA Grapalat" w:hAnsi="GHEA Grapalat"/>
          <w:sz w:val="20"/>
          <w:szCs w:val="20"/>
        </w:rPr>
        <w:t>90</w:t>
      </w:r>
      <w:r w:rsidR="00030D40" w:rsidRPr="001911DD">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1911DD">
        <w:rPr>
          <w:rFonts w:ascii="GHEA Grapalat" w:hAnsi="GHEA Grapalat"/>
          <w:sz w:val="20"/>
          <w:szCs w:val="20"/>
        </w:rPr>
        <w:t xml:space="preserve">пяти </w:t>
      </w:r>
      <w:r w:rsidR="00030D40" w:rsidRPr="001911DD">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1911DD">
        <w:rPr>
          <w:rFonts w:ascii="GHEA Grapalat" w:hAnsi="GHEA Grapalat"/>
          <w:sz w:val="20"/>
          <w:szCs w:val="20"/>
        </w:rPr>
        <w:t>договору.</w:t>
      </w:r>
    </w:p>
    <w:p w:rsidR="00F0759D" w:rsidRPr="001911DD" w:rsidRDefault="00F92A53"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1911DD">
        <w:rPr>
          <w:rFonts w:ascii="Courier New" w:hAnsi="Courier New" w:cs="Courier New"/>
          <w:sz w:val="20"/>
          <w:szCs w:val="20"/>
        </w:rPr>
        <w:t> </w:t>
      </w:r>
      <w:r w:rsidRPr="001911DD">
        <w:rPr>
          <w:rFonts w:ascii="GHEA Grapalat" w:hAnsi="GHEA Grapalat"/>
          <w:sz w:val="20"/>
          <w:szCs w:val="20"/>
        </w:rPr>
        <w:t>"900008000</w:t>
      </w:r>
      <w:r w:rsidR="00B66AB9" w:rsidRPr="001911DD">
        <w:rPr>
          <w:rFonts w:ascii="GHEA Grapalat" w:hAnsi="GHEA Grapalat"/>
          <w:sz w:val="20"/>
          <w:szCs w:val="20"/>
        </w:rPr>
        <w:t>66</w:t>
      </w:r>
      <w:r w:rsidRPr="001911DD">
        <w:rPr>
          <w:rFonts w:ascii="GHEA Grapalat" w:hAnsi="GHEA Grapalat"/>
          <w:sz w:val="20"/>
          <w:szCs w:val="20"/>
        </w:rPr>
        <w:t>4", открытый в Центральном казначействе на имя уполномоченного органа.</w:t>
      </w:r>
    </w:p>
    <w:p w:rsidR="00D32092" w:rsidRPr="001911DD" w:rsidRDefault="004A0321" w:rsidP="007C08A2">
      <w:pPr>
        <w:widowControl w:val="0"/>
        <w:tabs>
          <w:tab w:val="left" w:pos="1276"/>
        </w:tabs>
        <w:ind w:firstLine="567"/>
        <w:jc w:val="both"/>
        <w:rPr>
          <w:rFonts w:ascii="GHEA Grapalat" w:hAnsi="GHEA Grapalat" w:cs="Sylfaen"/>
          <w:sz w:val="20"/>
          <w:szCs w:val="20"/>
        </w:rPr>
      </w:pPr>
      <w:r w:rsidRPr="001911DD">
        <w:rPr>
          <w:rFonts w:ascii="GHEA Grapalat" w:hAnsi="GHEA Grapalat"/>
          <w:sz w:val="20"/>
          <w:szCs w:val="20"/>
        </w:rPr>
        <w:t>10.4</w:t>
      </w:r>
      <w:r w:rsidR="00251CF9" w:rsidRPr="001911DD">
        <w:rPr>
          <w:rFonts w:ascii="GHEA Grapalat" w:hAnsi="GHEA Grapalat"/>
          <w:sz w:val="20"/>
          <w:szCs w:val="20"/>
        </w:rPr>
        <w:t xml:space="preserve"> </w:t>
      </w:r>
      <w:r w:rsidR="0076763C" w:rsidRPr="001911DD">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1911DD">
        <w:rPr>
          <w:rFonts w:ascii="GHEA Grapalat" w:hAnsi="GHEA Grapalat"/>
          <w:sz w:val="20"/>
          <w:szCs w:val="20"/>
        </w:rPr>
        <w:t>я квалификации и</w:t>
      </w:r>
      <w:r w:rsidR="0076763C" w:rsidRPr="001911DD">
        <w:rPr>
          <w:rFonts w:ascii="GHEA Grapalat" w:hAnsi="GHEA Grapalat"/>
          <w:sz w:val="20"/>
          <w:szCs w:val="20"/>
        </w:rPr>
        <w:t xml:space="preserve"> договора представля</w:t>
      </w:r>
      <w:r w:rsidR="00DE7753" w:rsidRPr="001911DD">
        <w:rPr>
          <w:rFonts w:ascii="GHEA Grapalat" w:hAnsi="GHEA Grapalat"/>
          <w:sz w:val="20"/>
          <w:szCs w:val="20"/>
        </w:rPr>
        <w:t>ю</w:t>
      </w:r>
      <w:r w:rsidR="0076763C" w:rsidRPr="001911DD">
        <w:rPr>
          <w:rFonts w:ascii="GHEA Grapalat" w:hAnsi="GHEA Grapalat"/>
          <w:sz w:val="20"/>
          <w:szCs w:val="20"/>
        </w:rPr>
        <w:t>тся</w:t>
      </w:r>
      <w:r w:rsidR="00180134" w:rsidRPr="001911DD">
        <w:rPr>
          <w:rFonts w:ascii="GHEA Grapalat" w:hAnsi="GHEA Grapalat"/>
          <w:sz w:val="20"/>
          <w:szCs w:val="20"/>
        </w:rPr>
        <w:t xml:space="preserve"> в виде заключенного в одностороннем порядке </w:t>
      </w:r>
      <w:r w:rsidR="00A9694C" w:rsidRPr="001911DD">
        <w:rPr>
          <w:rFonts w:ascii="GHEA Grapalat" w:hAnsi="GHEA Grapalat"/>
          <w:sz w:val="20"/>
          <w:szCs w:val="20"/>
        </w:rPr>
        <w:t>за</w:t>
      </w:r>
      <w:r w:rsidR="00180134" w:rsidRPr="001911DD">
        <w:rPr>
          <w:rFonts w:ascii="GHEA Grapalat" w:hAnsi="GHEA Grapalat"/>
          <w:sz w:val="20"/>
          <w:szCs w:val="20"/>
        </w:rPr>
        <w:t>явления - в виде неустойки или наличных денег</w:t>
      </w:r>
      <w:r w:rsidR="006D7219" w:rsidRPr="001911DD">
        <w:rPr>
          <w:rFonts w:ascii="GHEA Grapalat" w:hAnsi="GHEA Grapalat"/>
          <w:sz w:val="20"/>
          <w:szCs w:val="20"/>
        </w:rPr>
        <w:t>. Если на момент возникновения правомочия по заключению договора</w:t>
      </w:r>
      <w:r w:rsidR="00E01672" w:rsidRPr="001911DD">
        <w:rPr>
          <w:rFonts w:ascii="GHEA Grapalat" w:hAnsi="GHEA Grapalat"/>
          <w:sz w:val="20"/>
          <w:szCs w:val="20"/>
          <w:lang w:val="hy-AM"/>
        </w:rPr>
        <w:t xml:space="preserve"> </w:t>
      </w:r>
      <w:r w:rsidR="00D32092" w:rsidRPr="001911DD">
        <w:rPr>
          <w:rFonts w:ascii="GHEA Grapalat" w:hAnsi="GHEA Grapalat" w:cs="Sylfaen"/>
          <w:sz w:val="20"/>
          <w:szCs w:val="20"/>
        </w:rPr>
        <w:t xml:space="preserve">предусмотренные финансовые средства превышают </w:t>
      </w:r>
      <w:r w:rsidR="00E01672" w:rsidRPr="001911DD">
        <w:rPr>
          <w:rFonts w:ascii="GHEA Grapalat" w:hAnsi="GHEA Grapalat" w:cs="Sylfaen"/>
          <w:sz w:val="20"/>
          <w:szCs w:val="20"/>
          <w:lang w:val="hy-AM"/>
        </w:rPr>
        <w:t>25</w:t>
      </w:r>
      <w:r w:rsidR="00D32092" w:rsidRPr="001911DD">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F66146" w:rsidRPr="001911DD">
        <w:rPr>
          <w:rFonts w:ascii="GHEA Grapalat" w:hAnsi="GHEA Grapalat" w:cs="Sylfaen"/>
          <w:sz w:val="20"/>
          <w:szCs w:val="20"/>
        </w:rPr>
        <w:t>я квалификации и</w:t>
      </w:r>
      <w:r w:rsidR="00D32092" w:rsidRPr="001911DD">
        <w:rPr>
          <w:rFonts w:ascii="GHEA Grapalat" w:hAnsi="GHEA Grapalat" w:cs="Sylfaen"/>
          <w:sz w:val="20"/>
          <w:szCs w:val="20"/>
        </w:rPr>
        <w:t xml:space="preserve"> договора, по части выделенных финансовых средств, представляется в виде </w:t>
      </w:r>
      <w:r w:rsidR="00817C86" w:rsidRPr="001911DD">
        <w:rPr>
          <w:rFonts w:ascii="GHEA Grapalat" w:hAnsi="GHEA Grapalat" w:cs="Sylfaen"/>
          <w:sz w:val="20"/>
          <w:szCs w:val="20"/>
        </w:rPr>
        <w:t xml:space="preserve">банковской </w:t>
      </w:r>
      <w:r w:rsidR="00D32092" w:rsidRPr="001911DD">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1911DD" w:rsidRDefault="00030D40" w:rsidP="007C08A2">
      <w:pPr>
        <w:widowControl w:val="0"/>
        <w:tabs>
          <w:tab w:val="left" w:pos="1276"/>
        </w:tabs>
        <w:ind w:firstLine="567"/>
        <w:jc w:val="both"/>
        <w:rPr>
          <w:rFonts w:ascii="GHEA Grapalat" w:hAnsi="GHEA Grapalat"/>
          <w:i/>
          <w:sz w:val="20"/>
          <w:szCs w:val="20"/>
        </w:rPr>
      </w:pPr>
      <w:r w:rsidRPr="001911DD">
        <w:rPr>
          <w:rFonts w:ascii="GHEA Grapalat" w:hAnsi="GHEA Grapalat"/>
          <w:sz w:val="20"/>
          <w:szCs w:val="20"/>
        </w:rPr>
        <w:t>10.</w:t>
      </w:r>
      <w:r w:rsidR="00DF09E7" w:rsidRPr="001911DD">
        <w:rPr>
          <w:rFonts w:ascii="GHEA Grapalat" w:hAnsi="GHEA Grapalat"/>
          <w:sz w:val="20"/>
          <w:szCs w:val="20"/>
        </w:rPr>
        <w:t>5</w:t>
      </w:r>
      <w:r w:rsidR="003E194D" w:rsidRPr="001911DD">
        <w:rPr>
          <w:rFonts w:ascii="GHEA Grapalat" w:hAnsi="GHEA Grapalat"/>
          <w:sz w:val="20"/>
          <w:szCs w:val="20"/>
        </w:rPr>
        <w:t>.</w:t>
      </w:r>
      <w:r w:rsidR="003E194D" w:rsidRPr="001911DD">
        <w:rPr>
          <w:rFonts w:ascii="GHEA Grapalat" w:hAnsi="GHEA Grapalat"/>
          <w:sz w:val="20"/>
          <w:szCs w:val="20"/>
        </w:rPr>
        <w:tab/>
      </w:r>
      <w:r w:rsidRPr="001911DD">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1911DD">
        <w:rPr>
          <w:rFonts w:ascii="GHEA Grapalat" w:hAnsi="GHEA Grapalat"/>
          <w:sz w:val="20"/>
          <w:szCs w:val="20"/>
        </w:rPr>
        <w:t xml:space="preserve"> (Приложение 5.2)</w:t>
      </w:r>
      <w:r w:rsidRPr="001911DD">
        <w:rPr>
          <w:rFonts w:ascii="GHEA Grapalat" w:hAnsi="GHEA Grapalat"/>
          <w:sz w:val="20"/>
          <w:szCs w:val="20"/>
        </w:rPr>
        <w:t>.</w:t>
      </w:r>
      <w:r w:rsidRPr="001911DD">
        <w:rPr>
          <w:rFonts w:ascii="GHEA Grapalat" w:hAnsi="GHEA Grapalat"/>
          <w:i/>
          <w:sz w:val="20"/>
          <w:szCs w:val="20"/>
        </w:rPr>
        <w:t xml:space="preserve"> </w:t>
      </w:r>
    </w:p>
    <w:p w:rsidR="005162B1" w:rsidRPr="001911DD" w:rsidRDefault="00030D40"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10.</w:t>
      </w:r>
      <w:r w:rsidR="00401B30" w:rsidRPr="001911DD">
        <w:rPr>
          <w:rFonts w:ascii="GHEA Grapalat" w:hAnsi="GHEA Grapalat"/>
          <w:sz w:val="20"/>
          <w:szCs w:val="20"/>
        </w:rPr>
        <w:t>6</w:t>
      </w:r>
      <w:r w:rsidR="003E194D" w:rsidRPr="001911DD">
        <w:rPr>
          <w:rFonts w:ascii="GHEA Grapalat" w:hAnsi="GHEA Grapalat"/>
          <w:sz w:val="20"/>
          <w:szCs w:val="20"/>
        </w:rPr>
        <w:t>.</w:t>
      </w:r>
      <w:r w:rsidR="008F0732" w:rsidRPr="001911DD">
        <w:rPr>
          <w:rFonts w:ascii="GHEA Grapalat" w:hAnsi="GHEA Grapalat"/>
          <w:sz w:val="20"/>
          <w:szCs w:val="20"/>
        </w:rPr>
        <w:t xml:space="preserve"> </w:t>
      </w:r>
      <w:r w:rsidRPr="001911DD">
        <w:rPr>
          <w:rFonts w:ascii="GHEA Grapalat" w:hAnsi="GHEA Grapalat"/>
          <w:sz w:val="20"/>
          <w:szCs w:val="20"/>
        </w:rPr>
        <w:t>Если в рамках процедуры закупки, организованной по лотам</w:t>
      </w:r>
      <w:r w:rsidR="00DC14CE" w:rsidRPr="001911DD">
        <w:rPr>
          <w:rFonts w:ascii="GHEA Grapalat" w:hAnsi="GHEA Grapalat"/>
          <w:sz w:val="20"/>
          <w:szCs w:val="20"/>
        </w:rPr>
        <w:t xml:space="preserve"> </w:t>
      </w:r>
      <w:r w:rsidR="00125AA6" w:rsidRPr="001911DD">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1911DD">
        <w:rPr>
          <w:rFonts w:ascii="GHEA Grapalat" w:hAnsi="GHEA Grapalat"/>
          <w:sz w:val="20"/>
          <w:szCs w:val="20"/>
        </w:rPr>
        <w:t>я квалификации и</w:t>
      </w:r>
      <w:r w:rsidR="00125AA6" w:rsidRPr="001911DD">
        <w:rPr>
          <w:rFonts w:ascii="GHEA Grapalat" w:hAnsi="GHEA Grapalat"/>
          <w:sz w:val="20"/>
          <w:szCs w:val="20"/>
        </w:rPr>
        <w:t xml:space="preserve"> договора выплачива</w:t>
      </w:r>
      <w:r w:rsidR="00DC14CE" w:rsidRPr="001911DD">
        <w:rPr>
          <w:rFonts w:ascii="GHEA Grapalat" w:hAnsi="GHEA Grapalat"/>
          <w:sz w:val="20"/>
          <w:szCs w:val="20"/>
        </w:rPr>
        <w:t>ю</w:t>
      </w:r>
      <w:r w:rsidR="00125AA6" w:rsidRPr="001911DD">
        <w:rPr>
          <w:rFonts w:ascii="GHEA Grapalat" w:hAnsi="GHEA Grapalat"/>
          <w:sz w:val="20"/>
          <w:szCs w:val="20"/>
        </w:rPr>
        <w:t>тся в размере суммы, исчисленной только за этот лот</w:t>
      </w:r>
      <w:r w:rsidR="00DC14CE" w:rsidRPr="001911DD">
        <w:rPr>
          <w:rFonts w:ascii="GHEA Grapalat" w:hAnsi="GHEA Grapalat"/>
          <w:sz w:val="20"/>
          <w:szCs w:val="20"/>
        </w:rPr>
        <w:t>.</w:t>
      </w:r>
    </w:p>
    <w:p w:rsidR="001075CA" w:rsidRPr="001911DD" w:rsidRDefault="001075CA" w:rsidP="007C08A2">
      <w:pPr>
        <w:widowControl w:val="0"/>
        <w:tabs>
          <w:tab w:val="left" w:pos="1134"/>
        </w:tabs>
        <w:ind w:firstLine="567"/>
        <w:jc w:val="both"/>
        <w:rPr>
          <w:rFonts w:ascii="GHEA Grapalat" w:hAnsi="GHEA Grapalat"/>
          <w:sz w:val="20"/>
          <w:szCs w:val="20"/>
        </w:rPr>
      </w:pPr>
      <w:r w:rsidRPr="001911DD">
        <w:rPr>
          <w:rFonts w:ascii="GHEA Grapalat" w:hAnsi="GHEA Grapalat"/>
          <w:b/>
          <w:sz w:val="20"/>
          <w:szCs w:val="20"/>
        </w:rPr>
        <w:t xml:space="preserve">  </w:t>
      </w:r>
      <w:r w:rsidRPr="001911DD">
        <w:rPr>
          <w:rFonts w:ascii="GHEA Grapalat" w:hAnsi="GHEA Grapalat"/>
          <w:sz w:val="20"/>
          <w:szCs w:val="20"/>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1911DD">
        <w:rPr>
          <w:rFonts w:ascii="GHEA Grapalat" w:hAnsi="GHEA Grapalat"/>
          <w:sz w:val="20"/>
          <w:szCs w:val="20"/>
          <w:lang w:val="hy-AM"/>
        </w:rPr>
        <w:t>-</w:t>
      </w:r>
      <w:r w:rsidRPr="001911DD">
        <w:rPr>
          <w:rFonts w:ascii="GHEA Grapalat" w:hAnsi="GHEA Grapalat"/>
          <w:sz w:val="20"/>
          <w:szCs w:val="20"/>
        </w:rPr>
        <w:t xml:space="preserve"> уполномоченному органу</w:t>
      </w:r>
      <w:r w:rsidRPr="001911DD">
        <w:rPr>
          <w:rFonts w:ascii="GHEA Grapalat" w:hAnsi="GHEA Grapalat"/>
          <w:sz w:val="20"/>
          <w:szCs w:val="20"/>
          <w:lang w:val="hy-AM"/>
        </w:rPr>
        <w:t>,</w:t>
      </w:r>
      <w:r w:rsidRPr="001911DD">
        <w:rPr>
          <w:rFonts w:ascii="GHEA Grapalat" w:hAnsi="GHEA Grapalat"/>
          <w:sz w:val="20"/>
          <w:szCs w:val="20"/>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Pr="001911DD" w:rsidRDefault="003E194D"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ab/>
      </w:r>
    </w:p>
    <w:p w:rsidR="00362FEF" w:rsidRPr="001911DD" w:rsidRDefault="00362FEF" w:rsidP="007C08A2">
      <w:pPr>
        <w:rPr>
          <w:rFonts w:ascii="GHEA Grapalat" w:hAnsi="GHEA Grapalat" w:cs="Sylfaen"/>
          <w:sz w:val="20"/>
          <w:szCs w:val="20"/>
        </w:rPr>
      </w:pPr>
      <w:r w:rsidRPr="001911DD">
        <w:rPr>
          <w:rFonts w:ascii="GHEA Grapalat" w:hAnsi="GHEA Grapalat" w:cs="Sylfaen"/>
          <w:sz w:val="20"/>
          <w:szCs w:val="20"/>
        </w:rPr>
        <w:br w:type="page"/>
      </w:r>
    </w:p>
    <w:p w:rsidR="00637D24" w:rsidRPr="001911DD" w:rsidRDefault="00637D24" w:rsidP="007C08A2">
      <w:pPr>
        <w:widowControl w:val="0"/>
        <w:tabs>
          <w:tab w:val="left" w:pos="1134"/>
        </w:tabs>
        <w:ind w:firstLine="567"/>
        <w:jc w:val="both"/>
        <w:rPr>
          <w:rFonts w:ascii="GHEA Grapalat" w:hAnsi="GHEA Grapalat" w:cs="Sylfaen"/>
          <w:sz w:val="20"/>
          <w:szCs w:val="20"/>
        </w:rPr>
      </w:pPr>
    </w:p>
    <w:p w:rsidR="00096865" w:rsidRPr="001911DD" w:rsidRDefault="005066AC" w:rsidP="007C08A2">
      <w:pPr>
        <w:rPr>
          <w:rFonts w:ascii="GHEA Grapalat" w:hAnsi="GHEA Grapalat"/>
          <w:b/>
          <w:sz w:val="20"/>
          <w:szCs w:val="20"/>
        </w:rPr>
      </w:pPr>
      <w:r w:rsidRPr="001911DD">
        <w:rPr>
          <w:rFonts w:ascii="GHEA Grapalat" w:hAnsi="GHEA Grapalat"/>
          <w:b/>
          <w:sz w:val="20"/>
          <w:szCs w:val="20"/>
        </w:rPr>
        <w:t xml:space="preserve">                           </w:t>
      </w:r>
      <w:r w:rsidR="008D5016" w:rsidRPr="001911DD">
        <w:rPr>
          <w:rFonts w:ascii="GHEA Grapalat" w:hAnsi="GHEA Grapalat"/>
          <w:b/>
          <w:sz w:val="20"/>
          <w:szCs w:val="20"/>
        </w:rPr>
        <w:t>11. ОБЪЯВЛЕНИЕ ПРОЦЕДУРЫ НЕСОСТОЯВШЕЙСЯ</w:t>
      </w:r>
    </w:p>
    <w:p w:rsidR="003D5CAF" w:rsidRPr="001911DD" w:rsidRDefault="003D5CAF" w:rsidP="007C08A2">
      <w:pPr>
        <w:rPr>
          <w:rFonts w:ascii="GHEA Grapalat" w:hAnsi="GHEA Grapalat" w:cs="Arial"/>
          <w:b/>
          <w:sz w:val="20"/>
          <w:szCs w:val="20"/>
        </w:rPr>
      </w:pPr>
    </w:p>
    <w:p w:rsidR="00096865" w:rsidRPr="001911DD" w:rsidRDefault="00096865" w:rsidP="007C08A2">
      <w:pPr>
        <w:widowControl w:val="0"/>
        <w:tabs>
          <w:tab w:val="left" w:pos="1276"/>
        </w:tabs>
        <w:ind w:firstLine="567"/>
        <w:jc w:val="both"/>
        <w:rPr>
          <w:rFonts w:ascii="GHEA Grapalat" w:hAnsi="GHEA Grapalat" w:cs="Sylfaen"/>
          <w:sz w:val="20"/>
          <w:szCs w:val="20"/>
        </w:rPr>
      </w:pPr>
      <w:r w:rsidRPr="001911DD">
        <w:rPr>
          <w:rFonts w:ascii="GHEA Grapalat" w:hAnsi="GHEA Grapalat"/>
          <w:sz w:val="20"/>
          <w:szCs w:val="20"/>
        </w:rPr>
        <w:t>11.1</w:t>
      </w:r>
      <w:r w:rsidR="00801AC7" w:rsidRPr="001911DD">
        <w:rPr>
          <w:rFonts w:ascii="GHEA Grapalat" w:hAnsi="GHEA Grapalat"/>
          <w:sz w:val="20"/>
          <w:szCs w:val="20"/>
        </w:rPr>
        <w:t>.</w:t>
      </w:r>
      <w:r w:rsidR="00801AC7" w:rsidRPr="001911DD">
        <w:rPr>
          <w:rFonts w:ascii="GHEA Grapalat" w:hAnsi="GHEA Grapalat"/>
          <w:sz w:val="20"/>
          <w:szCs w:val="20"/>
        </w:rPr>
        <w:tab/>
      </w:r>
      <w:r w:rsidRPr="001911DD">
        <w:rPr>
          <w:rFonts w:ascii="GHEA Grapalat" w:hAnsi="GHEA Grapalat"/>
          <w:sz w:val="20"/>
          <w:szCs w:val="20"/>
        </w:rPr>
        <w:t>Согласно статье 37 Закона, Комиссия объявляет настоящую процедуру несостоявшейся, если:</w:t>
      </w:r>
    </w:p>
    <w:p w:rsidR="00096865" w:rsidRPr="001911DD" w:rsidRDefault="00096865" w:rsidP="007C08A2">
      <w:pPr>
        <w:widowControl w:val="0"/>
        <w:tabs>
          <w:tab w:val="left" w:pos="1134"/>
        </w:tabs>
        <w:ind w:firstLine="567"/>
        <w:jc w:val="both"/>
        <w:rPr>
          <w:rFonts w:ascii="GHEA Grapalat" w:hAnsi="GHEA Grapalat" w:cs="Sylfaen"/>
          <w:sz w:val="20"/>
          <w:szCs w:val="20"/>
        </w:rPr>
      </w:pPr>
      <w:r w:rsidRPr="001911DD">
        <w:rPr>
          <w:rFonts w:ascii="GHEA Grapalat" w:hAnsi="GHEA Grapalat"/>
          <w:sz w:val="20"/>
          <w:szCs w:val="20"/>
        </w:rPr>
        <w:t>1)</w:t>
      </w:r>
      <w:r w:rsidR="00801AC7" w:rsidRPr="001911DD">
        <w:rPr>
          <w:rFonts w:ascii="GHEA Grapalat" w:hAnsi="GHEA Grapalat"/>
          <w:sz w:val="20"/>
          <w:szCs w:val="20"/>
        </w:rPr>
        <w:tab/>
      </w:r>
      <w:r w:rsidRPr="001911DD">
        <w:rPr>
          <w:rFonts w:ascii="GHEA Grapalat" w:hAnsi="GHEA Grapalat"/>
          <w:sz w:val="20"/>
          <w:szCs w:val="20"/>
        </w:rPr>
        <w:t>ни одна из заявок не соответствует условиям приглашения;</w:t>
      </w:r>
    </w:p>
    <w:p w:rsidR="00096865" w:rsidRPr="001911DD" w:rsidRDefault="00096865" w:rsidP="007C08A2">
      <w:pPr>
        <w:widowControl w:val="0"/>
        <w:tabs>
          <w:tab w:val="left" w:pos="1134"/>
        </w:tabs>
        <w:ind w:firstLine="567"/>
        <w:jc w:val="both"/>
        <w:rPr>
          <w:rFonts w:ascii="GHEA Grapalat" w:hAnsi="GHEA Grapalat" w:cs="Sylfaen"/>
          <w:sz w:val="20"/>
          <w:szCs w:val="20"/>
        </w:rPr>
      </w:pPr>
      <w:r w:rsidRPr="001911DD">
        <w:rPr>
          <w:rFonts w:ascii="GHEA Grapalat" w:hAnsi="GHEA Grapalat"/>
          <w:sz w:val="20"/>
          <w:szCs w:val="20"/>
        </w:rPr>
        <w:t>2)</w:t>
      </w:r>
      <w:r w:rsidR="00801AC7" w:rsidRPr="001911DD">
        <w:rPr>
          <w:rFonts w:ascii="GHEA Grapalat" w:hAnsi="GHEA Grapalat"/>
          <w:sz w:val="20"/>
          <w:szCs w:val="20"/>
        </w:rPr>
        <w:tab/>
      </w:r>
      <w:r w:rsidRPr="001911DD">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1911DD">
        <w:rPr>
          <w:sz w:val="20"/>
          <w:szCs w:val="20"/>
          <w:lang w:val="en-US"/>
        </w:rPr>
        <w:t> </w:t>
      </w:r>
      <w:r w:rsidRPr="001911DD">
        <w:rPr>
          <w:rFonts w:ascii="GHEA Grapalat" w:hAnsi="GHEA Grapalat"/>
          <w:sz w:val="20"/>
          <w:szCs w:val="20"/>
        </w:rPr>
        <w:t>— Совета попечителей</w:t>
      </w:r>
      <w:r w:rsidR="0027573B" w:rsidRPr="001911DD">
        <w:rPr>
          <w:rStyle w:val="af6"/>
          <w:rFonts w:ascii="GHEA Grapalat" w:hAnsi="GHEA Grapalat"/>
          <w:sz w:val="20"/>
          <w:szCs w:val="20"/>
        </w:rPr>
        <w:footnoteReference w:customMarkFollows="1" w:id="5"/>
        <w:t>14</w:t>
      </w:r>
      <w:r w:rsidRPr="001911DD">
        <w:rPr>
          <w:rFonts w:ascii="GHEA Grapalat" w:hAnsi="GHEA Grapalat"/>
          <w:sz w:val="20"/>
          <w:szCs w:val="20"/>
        </w:rPr>
        <w:t>.</w:t>
      </w:r>
    </w:p>
    <w:p w:rsidR="00096865" w:rsidRPr="001911DD" w:rsidRDefault="00096865" w:rsidP="007C08A2">
      <w:pPr>
        <w:widowControl w:val="0"/>
        <w:tabs>
          <w:tab w:val="left" w:pos="1134"/>
        </w:tabs>
        <w:ind w:firstLine="567"/>
        <w:jc w:val="both"/>
        <w:rPr>
          <w:rFonts w:ascii="GHEA Grapalat" w:hAnsi="GHEA Grapalat" w:cs="Sylfaen"/>
          <w:sz w:val="20"/>
          <w:szCs w:val="20"/>
        </w:rPr>
      </w:pPr>
      <w:r w:rsidRPr="001911DD">
        <w:rPr>
          <w:rFonts w:ascii="GHEA Grapalat" w:hAnsi="GHEA Grapalat"/>
          <w:sz w:val="20"/>
          <w:szCs w:val="20"/>
        </w:rPr>
        <w:t>3)</w:t>
      </w:r>
      <w:r w:rsidR="00801AC7" w:rsidRPr="001911DD">
        <w:rPr>
          <w:rFonts w:ascii="GHEA Grapalat" w:hAnsi="GHEA Grapalat"/>
          <w:sz w:val="20"/>
          <w:szCs w:val="20"/>
        </w:rPr>
        <w:tab/>
      </w:r>
      <w:r w:rsidRPr="001911DD">
        <w:rPr>
          <w:rFonts w:ascii="GHEA Grapalat" w:hAnsi="GHEA Grapalat"/>
          <w:sz w:val="20"/>
          <w:szCs w:val="20"/>
        </w:rPr>
        <w:t>не подано ни одной заявки;</w:t>
      </w:r>
    </w:p>
    <w:p w:rsidR="00096865" w:rsidRPr="001911DD" w:rsidRDefault="00096865"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4)</w:t>
      </w:r>
      <w:r w:rsidR="00801AC7" w:rsidRPr="001911DD">
        <w:rPr>
          <w:rFonts w:ascii="GHEA Grapalat" w:hAnsi="GHEA Grapalat"/>
          <w:sz w:val="20"/>
          <w:szCs w:val="20"/>
        </w:rPr>
        <w:tab/>
      </w:r>
      <w:r w:rsidRPr="001911DD">
        <w:rPr>
          <w:rFonts w:ascii="GHEA Grapalat" w:hAnsi="GHEA Grapalat"/>
          <w:sz w:val="20"/>
          <w:szCs w:val="20"/>
        </w:rPr>
        <w:t>договор не заключается.</w:t>
      </w:r>
    </w:p>
    <w:p w:rsidR="00CA1C11" w:rsidRPr="001911DD" w:rsidRDefault="00731D26" w:rsidP="007C08A2">
      <w:pPr>
        <w:widowControl w:val="0"/>
        <w:tabs>
          <w:tab w:val="left" w:pos="1276"/>
        </w:tabs>
        <w:ind w:firstLine="567"/>
        <w:jc w:val="both"/>
        <w:rPr>
          <w:rFonts w:ascii="GHEA Grapalat" w:hAnsi="GHEA Grapalat" w:cs="Sylfaen"/>
          <w:sz w:val="20"/>
          <w:szCs w:val="20"/>
        </w:rPr>
      </w:pPr>
      <w:r w:rsidRPr="001911DD">
        <w:rPr>
          <w:rFonts w:ascii="GHEA Grapalat" w:hAnsi="GHEA Grapalat"/>
          <w:sz w:val="20"/>
          <w:szCs w:val="20"/>
        </w:rPr>
        <w:t>11.2</w:t>
      </w:r>
      <w:r w:rsidR="007642C2" w:rsidRPr="001911DD">
        <w:rPr>
          <w:rFonts w:ascii="GHEA Grapalat" w:hAnsi="GHEA Grapalat"/>
          <w:sz w:val="20"/>
          <w:szCs w:val="20"/>
        </w:rPr>
        <w:t>.</w:t>
      </w:r>
      <w:r w:rsidR="007642C2" w:rsidRPr="001911DD">
        <w:rPr>
          <w:rFonts w:ascii="GHEA Grapalat" w:hAnsi="GHEA Grapalat"/>
          <w:sz w:val="20"/>
          <w:szCs w:val="20"/>
        </w:rPr>
        <w:tab/>
      </w:r>
      <w:r w:rsidRPr="001911DD">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911DD" w:rsidRDefault="00C54730" w:rsidP="007C08A2">
      <w:pPr>
        <w:jc w:val="center"/>
        <w:rPr>
          <w:rFonts w:ascii="GHEA Grapalat" w:hAnsi="GHEA Grapalat"/>
          <w:b/>
          <w:sz w:val="20"/>
          <w:szCs w:val="20"/>
        </w:rPr>
      </w:pPr>
    </w:p>
    <w:p w:rsidR="00096865" w:rsidRPr="001911DD" w:rsidRDefault="008D5016" w:rsidP="007C08A2">
      <w:pPr>
        <w:jc w:val="center"/>
        <w:rPr>
          <w:rFonts w:ascii="GHEA Grapalat" w:hAnsi="GHEA Grapalat"/>
          <w:b/>
          <w:sz w:val="20"/>
          <w:szCs w:val="20"/>
        </w:rPr>
      </w:pPr>
      <w:r w:rsidRPr="001911DD">
        <w:rPr>
          <w:rFonts w:ascii="GHEA Grapalat" w:hAnsi="GHEA Grapalat"/>
          <w:b/>
          <w:sz w:val="20"/>
          <w:szCs w:val="20"/>
        </w:rPr>
        <w:t xml:space="preserve">12. ПРАВО УЧАСТНИКА И </w:t>
      </w:r>
      <w:r w:rsidR="008E3307" w:rsidRPr="001911DD">
        <w:rPr>
          <w:rFonts w:ascii="GHEA Grapalat" w:hAnsi="GHEA Grapalat"/>
          <w:b/>
          <w:sz w:val="20"/>
          <w:szCs w:val="20"/>
        </w:rPr>
        <w:t xml:space="preserve">ПОРЯДОК ОБЖАЛОВАНИЯ ИМ </w:t>
      </w:r>
      <w:r w:rsidR="00025A85" w:rsidRPr="001911DD">
        <w:rPr>
          <w:rFonts w:ascii="GHEA Grapalat" w:hAnsi="GHEA Grapalat"/>
          <w:b/>
          <w:sz w:val="20"/>
          <w:szCs w:val="20"/>
        </w:rPr>
        <w:br/>
      </w:r>
      <w:r w:rsidRPr="001911DD">
        <w:rPr>
          <w:rFonts w:ascii="GHEA Grapalat" w:hAnsi="GHEA Grapalat"/>
          <w:b/>
          <w:sz w:val="20"/>
          <w:szCs w:val="20"/>
        </w:rPr>
        <w:t>ДЕЙСТВИЙ И (ИЛИ) ПРИНЯТЫХ РЕШЕНИЙ, СВЯЗАННЫХ</w:t>
      </w:r>
      <w:r w:rsidR="00025A85" w:rsidRPr="001911DD">
        <w:rPr>
          <w:rFonts w:ascii="Courier New" w:hAnsi="Courier New" w:cs="Courier New"/>
          <w:b/>
          <w:sz w:val="20"/>
          <w:szCs w:val="20"/>
          <w:lang w:val="en-US"/>
        </w:rPr>
        <w:t> </w:t>
      </w:r>
      <w:r w:rsidRPr="001911DD">
        <w:rPr>
          <w:rFonts w:ascii="GHEA Grapalat" w:hAnsi="GHEA Grapalat"/>
          <w:b/>
          <w:sz w:val="20"/>
          <w:szCs w:val="20"/>
        </w:rPr>
        <w:t>С</w:t>
      </w:r>
      <w:r w:rsidR="00025A85" w:rsidRPr="001911DD">
        <w:rPr>
          <w:rFonts w:ascii="Courier New" w:hAnsi="Courier New" w:cs="Courier New"/>
          <w:b/>
          <w:sz w:val="20"/>
          <w:szCs w:val="20"/>
          <w:lang w:val="en-US"/>
        </w:rPr>
        <w:t> </w:t>
      </w:r>
      <w:r w:rsidRPr="001911DD">
        <w:rPr>
          <w:rFonts w:ascii="GHEA Grapalat" w:hAnsi="GHEA Grapalat"/>
          <w:b/>
          <w:sz w:val="20"/>
          <w:szCs w:val="20"/>
        </w:rPr>
        <w:t>ПРОЦЕССОМ ЗАКУПКИ</w:t>
      </w:r>
    </w:p>
    <w:p w:rsidR="00C54730" w:rsidRPr="001911DD" w:rsidRDefault="00C54730" w:rsidP="007C08A2">
      <w:pPr>
        <w:jc w:val="center"/>
        <w:rPr>
          <w:rFonts w:ascii="GHEA Grapalat" w:hAnsi="GHEA Grapalat"/>
          <w:b/>
          <w:sz w:val="20"/>
          <w:szCs w:val="20"/>
        </w:rPr>
      </w:pPr>
    </w:p>
    <w:p w:rsidR="001770E8" w:rsidRPr="001911DD" w:rsidRDefault="001770E8"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770E8" w:rsidRPr="001911DD" w:rsidRDefault="001770E8"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1911DD" w:rsidRDefault="001770E8"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770E8" w:rsidRPr="001911DD" w:rsidRDefault="001770E8"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1911DD" w:rsidRDefault="001770E8" w:rsidP="007C08A2">
      <w:pPr>
        <w:widowControl w:val="0"/>
        <w:ind w:firstLine="567"/>
        <w:jc w:val="both"/>
        <w:rPr>
          <w:rFonts w:ascii="GHEA Grapalat" w:hAnsi="GHEA Grapalat"/>
          <w:sz w:val="20"/>
          <w:szCs w:val="20"/>
        </w:rPr>
      </w:pPr>
      <w:r w:rsidRPr="001911DD">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1911DD" w:rsidRDefault="001770E8" w:rsidP="007C08A2">
      <w:pPr>
        <w:jc w:val="both"/>
        <w:rPr>
          <w:rFonts w:ascii="GHEA Grapalat" w:hAnsi="GHEA Grapalat"/>
          <w:sz w:val="20"/>
          <w:szCs w:val="20"/>
        </w:rPr>
      </w:pPr>
      <w:r w:rsidRPr="001911DD">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1911DD" w:rsidRDefault="001770E8" w:rsidP="007C08A2">
      <w:pPr>
        <w:jc w:val="both"/>
        <w:rPr>
          <w:rFonts w:ascii="GHEA Grapalat" w:hAnsi="GHEA Grapalat"/>
          <w:sz w:val="20"/>
          <w:szCs w:val="20"/>
        </w:rPr>
      </w:pPr>
      <w:r w:rsidRPr="001911DD">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rsidR="00C87BF8" w:rsidRPr="001911DD" w:rsidRDefault="00C87BF8" w:rsidP="007C08A2">
      <w:pPr>
        <w:jc w:val="both"/>
        <w:rPr>
          <w:rFonts w:ascii="GHEA Grapalat" w:hAnsi="GHEA Grapalat"/>
          <w:sz w:val="20"/>
          <w:szCs w:val="20"/>
        </w:rPr>
      </w:pPr>
      <w:r w:rsidRPr="001911DD">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1911DD" w:rsidRDefault="00C87BF8" w:rsidP="007C08A2">
      <w:pPr>
        <w:jc w:val="both"/>
        <w:rPr>
          <w:rFonts w:ascii="GHEA Grapalat" w:hAnsi="GHEA Grapalat"/>
          <w:sz w:val="20"/>
          <w:szCs w:val="20"/>
          <w:lang w:val="hy-AM"/>
        </w:rPr>
      </w:pPr>
      <w:r w:rsidRPr="001911DD">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rsidR="00C87BF8" w:rsidRPr="001911DD" w:rsidRDefault="00C87BF8" w:rsidP="007C08A2">
      <w:pPr>
        <w:jc w:val="both"/>
        <w:rPr>
          <w:rFonts w:ascii="GHEA Grapalat" w:hAnsi="GHEA Grapalat"/>
          <w:sz w:val="20"/>
          <w:szCs w:val="20"/>
        </w:rPr>
      </w:pPr>
      <w:r w:rsidRPr="001911DD">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1911DD" w:rsidRDefault="00C87BF8" w:rsidP="007C08A2">
      <w:pPr>
        <w:jc w:val="both"/>
        <w:rPr>
          <w:rFonts w:ascii="GHEA Grapalat" w:hAnsi="GHEA Grapalat"/>
          <w:sz w:val="20"/>
          <w:szCs w:val="20"/>
          <w:lang w:val="hy-AM"/>
        </w:rPr>
      </w:pPr>
      <w:r w:rsidRPr="001911DD">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911DD">
        <w:rPr>
          <w:rFonts w:ascii="GHEA Grapalat" w:hAnsi="GHEA Grapalat"/>
          <w:sz w:val="20"/>
          <w:szCs w:val="20"/>
          <w:lang w:val="hy-AM"/>
        </w:rPr>
        <w:t>.</w:t>
      </w:r>
    </w:p>
    <w:p w:rsidR="00C87BF8" w:rsidRPr="001911DD" w:rsidRDefault="00C87BF8" w:rsidP="007C08A2">
      <w:pPr>
        <w:jc w:val="both"/>
        <w:rPr>
          <w:rFonts w:ascii="GHEA Grapalat" w:hAnsi="GHEA Grapalat"/>
          <w:sz w:val="20"/>
          <w:szCs w:val="20"/>
          <w:lang w:val="hy-AM"/>
        </w:rPr>
      </w:pPr>
      <w:r w:rsidRPr="001911DD">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911DD">
        <w:rPr>
          <w:rFonts w:ascii="GHEA Grapalat" w:hAnsi="GHEA Grapalat"/>
          <w:sz w:val="20"/>
          <w:szCs w:val="20"/>
          <w:lang w:val="hy-AM"/>
        </w:rPr>
        <w:t>.</w:t>
      </w:r>
      <w:r w:rsidRPr="001911DD">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911DD">
        <w:rPr>
          <w:rFonts w:ascii="GHEA Grapalat" w:hAnsi="GHEA Grapalat"/>
          <w:sz w:val="20"/>
          <w:szCs w:val="20"/>
          <w:lang w:val="hy-AM"/>
        </w:rPr>
        <w:t>.</w:t>
      </w:r>
    </w:p>
    <w:p w:rsidR="00C87BF8" w:rsidRPr="001911DD" w:rsidRDefault="00C87BF8" w:rsidP="007C08A2">
      <w:pPr>
        <w:jc w:val="both"/>
        <w:rPr>
          <w:rFonts w:ascii="GHEA Grapalat" w:hAnsi="GHEA Grapalat"/>
          <w:sz w:val="20"/>
          <w:szCs w:val="20"/>
          <w:lang w:val="hy-AM"/>
        </w:rPr>
      </w:pPr>
      <w:r w:rsidRPr="001911DD">
        <w:rPr>
          <w:rFonts w:ascii="GHEA Grapalat" w:hAnsi="GHEA Grapalat"/>
          <w:sz w:val="20"/>
          <w:szCs w:val="20"/>
        </w:rPr>
        <w:t xml:space="preserve">12.11. </w:t>
      </w:r>
      <w:r w:rsidRPr="001911DD">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1911DD" w:rsidRDefault="00C87BF8" w:rsidP="007C08A2">
      <w:pPr>
        <w:jc w:val="both"/>
        <w:rPr>
          <w:rFonts w:ascii="GHEA Grapalat" w:hAnsi="GHEA Grapalat"/>
          <w:sz w:val="20"/>
          <w:szCs w:val="20"/>
        </w:rPr>
      </w:pPr>
      <w:r w:rsidRPr="001911DD">
        <w:rPr>
          <w:rFonts w:ascii="GHEA Grapalat" w:hAnsi="GHEA Grapalat"/>
          <w:sz w:val="20"/>
          <w:szCs w:val="20"/>
        </w:rPr>
        <w:t xml:space="preserve">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w:t>
      </w:r>
      <w:r w:rsidRPr="001911DD">
        <w:rPr>
          <w:rFonts w:ascii="GHEA Grapalat" w:hAnsi="GHEA Grapalat"/>
          <w:sz w:val="20"/>
          <w:szCs w:val="20"/>
        </w:rPr>
        <w:lastRenderedPageBreak/>
        <w:t>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1911DD" w:rsidRDefault="00C87BF8" w:rsidP="007C08A2">
      <w:pPr>
        <w:jc w:val="both"/>
        <w:rPr>
          <w:rFonts w:ascii="GHEA Grapalat" w:hAnsi="GHEA Grapalat"/>
          <w:sz w:val="20"/>
          <w:szCs w:val="20"/>
        </w:rPr>
      </w:pPr>
      <w:r w:rsidRPr="001911DD">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1911DD" w:rsidRDefault="00C87BF8" w:rsidP="007C08A2">
      <w:pPr>
        <w:jc w:val="both"/>
        <w:rPr>
          <w:rFonts w:ascii="GHEA Grapalat" w:hAnsi="GHEA Grapalat"/>
          <w:sz w:val="20"/>
          <w:szCs w:val="20"/>
        </w:rPr>
      </w:pPr>
      <w:r w:rsidRPr="001911DD">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1911DD" w:rsidRDefault="00C87BF8" w:rsidP="007C08A2">
      <w:pPr>
        <w:jc w:val="both"/>
        <w:rPr>
          <w:rFonts w:ascii="GHEA Grapalat" w:hAnsi="GHEA Grapalat"/>
          <w:sz w:val="20"/>
          <w:szCs w:val="20"/>
        </w:rPr>
      </w:pPr>
      <w:r w:rsidRPr="001911DD">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1911DD" w:rsidRDefault="00C87BF8" w:rsidP="007C08A2">
      <w:pPr>
        <w:jc w:val="both"/>
        <w:rPr>
          <w:rFonts w:ascii="GHEA Grapalat" w:hAnsi="GHEA Grapalat"/>
          <w:sz w:val="20"/>
          <w:szCs w:val="20"/>
        </w:rPr>
      </w:pPr>
      <w:r w:rsidRPr="001911DD">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rsidR="00C87BF8" w:rsidRPr="001911DD" w:rsidRDefault="00C87BF8" w:rsidP="007C08A2">
      <w:pPr>
        <w:jc w:val="both"/>
        <w:rPr>
          <w:rFonts w:ascii="GHEA Grapalat" w:hAnsi="GHEA Grapalat"/>
          <w:sz w:val="20"/>
          <w:szCs w:val="20"/>
        </w:rPr>
      </w:pPr>
      <w:r w:rsidRPr="001911DD">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1911DD" w:rsidRDefault="00C87BF8" w:rsidP="007C08A2">
      <w:pPr>
        <w:jc w:val="both"/>
        <w:rPr>
          <w:rFonts w:ascii="GHEA Grapalat" w:hAnsi="GHEA Grapalat"/>
          <w:sz w:val="20"/>
          <w:szCs w:val="20"/>
        </w:rPr>
      </w:pPr>
      <w:r w:rsidRPr="001911DD">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1911DD" w:rsidRDefault="00C87BF8" w:rsidP="007C08A2">
      <w:pPr>
        <w:jc w:val="both"/>
        <w:rPr>
          <w:rFonts w:ascii="GHEA Grapalat" w:hAnsi="GHEA Grapalat"/>
          <w:sz w:val="20"/>
          <w:szCs w:val="20"/>
        </w:rPr>
      </w:pPr>
      <w:r w:rsidRPr="001911DD">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1911DD" w:rsidRDefault="00C87BF8" w:rsidP="007C08A2">
      <w:pPr>
        <w:jc w:val="both"/>
        <w:rPr>
          <w:rFonts w:ascii="GHEA Grapalat" w:hAnsi="GHEA Grapalat"/>
          <w:sz w:val="20"/>
          <w:szCs w:val="20"/>
        </w:rPr>
      </w:pPr>
      <w:r w:rsidRPr="001911DD">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87BF8" w:rsidRPr="001911DD" w:rsidRDefault="00C87BF8" w:rsidP="007C08A2">
      <w:pPr>
        <w:jc w:val="both"/>
        <w:rPr>
          <w:rFonts w:ascii="GHEA Grapalat" w:hAnsi="GHEA Grapalat"/>
          <w:sz w:val="20"/>
          <w:szCs w:val="20"/>
        </w:rPr>
      </w:pPr>
      <w:r w:rsidRPr="001911DD">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1911DD" w:rsidRDefault="00C87BF8" w:rsidP="007C08A2">
      <w:pPr>
        <w:jc w:val="both"/>
        <w:rPr>
          <w:rFonts w:ascii="GHEA Grapalat" w:hAnsi="GHEA Grapalat"/>
          <w:sz w:val="20"/>
          <w:szCs w:val="20"/>
        </w:rPr>
      </w:pPr>
      <w:r w:rsidRPr="001911DD">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1911DD" w:rsidRDefault="00C87BF8" w:rsidP="007C08A2">
      <w:pPr>
        <w:jc w:val="both"/>
        <w:rPr>
          <w:rFonts w:ascii="GHEA Grapalat" w:hAnsi="GHEA Grapalat"/>
          <w:sz w:val="20"/>
          <w:szCs w:val="20"/>
        </w:rPr>
      </w:pPr>
      <w:r w:rsidRPr="001911DD">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1911DD" w:rsidRDefault="00C87BF8" w:rsidP="007C08A2">
      <w:pPr>
        <w:widowControl w:val="0"/>
        <w:ind w:firstLine="567"/>
        <w:jc w:val="both"/>
        <w:rPr>
          <w:rFonts w:ascii="GHEA Grapalat" w:hAnsi="GHEA Grapalat" w:cs="Sylfaen"/>
          <w:b/>
          <w:sz w:val="20"/>
          <w:szCs w:val="20"/>
        </w:rPr>
      </w:pPr>
      <w:r w:rsidRPr="001911DD">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rsidR="00AE679C" w:rsidRPr="001911DD" w:rsidRDefault="00AE679C" w:rsidP="007C08A2">
      <w:pPr>
        <w:widowControl w:val="0"/>
        <w:jc w:val="center"/>
        <w:rPr>
          <w:rFonts w:ascii="GHEA Grapalat" w:hAnsi="GHEA Grapalat" w:cs="Sylfaen"/>
          <w:b/>
          <w:sz w:val="20"/>
          <w:szCs w:val="20"/>
        </w:rPr>
      </w:pPr>
    </w:p>
    <w:p w:rsidR="004373E3" w:rsidRPr="001911DD" w:rsidRDefault="004373E3" w:rsidP="007C08A2">
      <w:pPr>
        <w:rPr>
          <w:rFonts w:ascii="GHEA Grapalat" w:hAnsi="GHEA Grapalat"/>
          <w:b/>
          <w:sz w:val="20"/>
          <w:szCs w:val="20"/>
        </w:rPr>
      </w:pPr>
      <w:r w:rsidRPr="001911DD">
        <w:rPr>
          <w:rFonts w:ascii="GHEA Grapalat" w:hAnsi="GHEA Grapalat"/>
          <w:b/>
          <w:sz w:val="20"/>
          <w:szCs w:val="20"/>
        </w:rPr>
        <w:br w:type="page"/>
      </w:r>
    </w:p>
    <w:p w:rsidR="00096865" w:rsidRPr="001911DD" w:rsidRDefault="00096865" w:rsidP="007C08A2">
      <w:pPr>
        <w:widowControl w:val="0"/>
        <w:jc w:val="center"/>
        <w:rPr>
          <w:rFonts w:ascii="GHEA Grapalat" w:hAnsi="GHEA Grapalat"/>
          <w:b/>
          <w:sz w:val="20"/>
          <w:szCs w:val="20"/>
        </w:rPr>
      </w:pPr>
      <w:r w:rsidRPr="001911DD">
        <w:rPr>
          <w:rFonts w:ascii="GHEA Grapalat" w:hAnsi="GHEA Grapalat"/>
          <w:b/>
          <w:sz w:val="20"/>
          <w:szCs w:val="20"/>
        </w:rPr>
        <w:lastRenderedPageBreak/>
        <w:t>ЧАСТЬ II</w:t>
      </w:r>
    </w:p>
    <w:p w:rsidR="008842CE" w:rsidRPr="001911DD" w:rsidRDefault="008842CE" w:rsidP="007C08A2">
      <w:pPr>
        <w:widowControl w:val="0"/>
        <w:jc w:val="center"/>
        <w:rPr>
          <w:rFonts w:ascii="GHEA Grapalat" w:hAnsi="GHEA Grapalat"/>
          <w:b/>
          <w:sz w:val="20"/>
          <w:szCs w:val="20"/>
        </w:rPr>
      </w:pPr>
    </w:p>
    <w:p w:rsidR="00096865" w:rsidRPr="001911DD" w:rsidRDefault="00096865" w:rsidP="007C08A2">
      <w:pPr>
        <w:pStyle w:val="aa"/>
        <w:widowControl w:val="0"/>
        <w:spacing w:after="0"/>
        <w:jc w:val="center"/>
        <w:rPr>
          <w:rFonts w:ascii="GHEA Grapalat" w:hAnsi="GHEA Grapalat"/>
          <w:b/>
          <w:sz w:val="20"/>
          <w:szCs w:val="20"/>
        </w:rPr>
      </w:pPr>
      <w:r w:rsidRPr="001911DD">
        <w:rPr>
          <w:rFonts w:ascii="GHEA Grapalat" w:hAnsi="GHEA Grapalat"/>
          <w:b/>
          <w:sz w:val="20"/>
          <w:szCs w:val="20"/>
        </w:rPr>
        <w:t>ИНСТРУКЦИЯ</w:t>
      </w:r>
      <w:r w:rsidR="00191D27" w:rsidRPr="001911DD">
        <w:rPr>
          <w:rFonts w:ascii="GHEA Grapalat" w:hAnsi="GHEA Grapalat"/>
          <w:b/>
          <w:sz w:val="20"/>
          <w:szCs w:val="20"/>
        </w:rPr>
        <w:t xml:space="preserve"> </w:t>
      </w:r>
      <w:r w:rsidRPr="001911DD">
        <w:rPr>
          <w:rFonts w:ascii="GHEA Grapalat" w:hAnsi="GHEA Grapalat"/>
          <w:b/>
          <w:sz w:val="20"/>
          <w:szCs w:val="20"/>
        </w:rPr>
        <w:t xml:space="preserve">ПО СОСТАВЛЕНИЮ </w:t>
      </w:r>
      <w:r w:rsidR="00191D27" w:rsidRPr="001911DD">
        <w:rPr>
          <w:rFonts w:ascii="GHEA Grapalat" w:hAnsi="GHEA Grapalat"/>
          <w:b/>
          <w:sz w:val="20"/>
          <w:szCs w:val="20"/>
        </w:rPr>
        <w:br/>
      </w:r>
      <w:r w:rsidRPr="001911DD">
        <w:rPr>
          <w:rFonts w:ascii="GHEA Grapalat" w:hAnsi="GHEA Grapalat"/>
          <w:b/>
          <w:sz w:val="20"/>
          <w:szCs w:val="20"/>
        </w:rPr>
        <w:t xml:space="preserve">ЗАЯВКИ НА </w:t>
      </w:r>
      <w:r w:rsidR="00F60345" w:rsidRPr="001911DD">
        <w:rPr>
          <w:rFonts w:ascii="GHEA Grapalat" w:hAnsi="GHEA Grapalat"/>
          <w:b/>
          <w:sz w:val="20"/>
          <w:szCs w:val="20"/>
        </w:rPr>
        <w:t>ЗАПРОС КОТИРОВОК</w:t>
      </w:r>
    </w:p>
    <w:p w:rsidR="00096865" w:rsidRPr="001911DD" w:rsidRDefault="00096865" w:rsidP="007C08A2">
      <w:pPr>
        <w:widowControl w:val="0"/>
        <w:jc w:val="center"/>
        <w:rPr>
          <w:rFonts w:ascii="GHEA Grapalat" w:hAnsi="GHEA Grapalat"/>
          <w:sz w:val="20"/>
          <w:szCs w:val="20"/>
        </w:rPr>
      </w:pPr>
    </w:p>
    <w:p w:rsidR="00096865" w:rsidRPr="001911DD" w:rsidRDefault="008D5016" w:rsidP="007C08A2">
      <w:pPr>
        <w:widowControl w:val="0"/>
        <w:jc w:val="center"/>
        <w:rPr>
          <w:rFonts w:ascii="GHEA Grapalat" w:hAnsi="GHEA Grapalat"/>
          <w:b/>
          <w:sz w:val="20"/>
          <w:szCs w:val="20"/>
        </w:rPr>
      </w:pPr>
      <w:r w:rsidRPr="001911DD">
        <w:rPr>
          <w:rFonts w:ascii="GHEA Grapalat" w:hAnsi="GHEA Grapalat"/>
          <w:b/>
          <w:sz w:val="20"/>
          <w:szCs w:val="20"/>
        </w:rPr>
        <w:t>1. ОБЩИЕ ПОЛОЖЕНИЯ</w:t>
      </w:r>
    </w:p>
    <w:p w:rsidR="00096865" w:rsidRPr="001911DD" w:rsidRDefault="00096865" w:rsidP="007C08A2">
      <w:pPr>
        <w:widowControl w:val="0"/>
        <w:tabs>
          <w:tab w:val="left" w:pos="1134"/>
        </w:tabs>
        <w:ind w:firstLine="567"/>
        <w:jc w:val="both"/>
        <w:rPr>
          <w:rFonts w:ascii="GHEA Grapalat" w:hAnsi="GHEA Grapalat" w:cs="Sylfaen"/>
          <w:sz w:val="20"/>
          <w:szCs w:val="20"/>
        </w:rPr>
      </w:pPr>
      <w:r w:rsidRPr="001911DD">
        <w:rPr>
          <w:rFonts w:ascii="GHEA Grapalat" w:hAnsi="GHEA Grapalat"/>
          <w:sz w:val="20"/>
          <w:szCs w:val="20"/>
        </w:rPr>
        <w:t>1.1</w:t>
      </w:r>
      <w:r w:rsidR="003802B8" w:rsidRPr="001911DD">
        <w:rPr>
          <w:rFonts w:ascii="GHEA Grapalat" w:hAnsi="GHEA Grapalat"/>
          <w:sz w:val="20"/>
          <w:szCs w:val="20"/>
        </w:rPr>
        <w:t>.</w:t>
      </w:r>
      <w:r w:rsidR="003802B8" w:rsidRPr="001911DD">
        <w:rPr>
          <w:rFonts w:ascii="GHEA Grapalat" w:hAnsi="GHEA Grapalat"/>
          <w:sz w:val="20"/>
          <w:szCs w:val="20"/>
        </w:rPr>
        <w:tab/>
      </w:r>
      <w:r w:rsidRPr="001911DD">
        <w:rPr>
          <w:rFonts w:ascii="GHEA Grapalat" w:hAnsi="GHEA Grapalat"/>
          <w:sz w:val="20"/>
          <w:szCs w:val="20"/>
        </w:rPr>
        <w:t>Целью настоящей Инструкции является содействие участникам при подготовке заявки.</w:t>
      </w:r>
    </w:p>
    <w:p w:rsidR="00096865" w:rsidRPr="001911DD" w:rsidRDefault="00096865" w:rsidP="007C08A2">
      <w:pPr>
        <w:widowControl w:val="0"/>
        <w:tabs>
          <w:tab w:val="left" w:pos="1134"/>
        </w:tabs>
        <w:ind w:firstLine="567"/>
        <w:jc w:val="both"/>
        <w:rPr>
          <w:rFonts w:ascii="GHEA Grapalat" w:hAnsi="GHEA Grapalat" w:cs="Sylfaen"/>
          <w:sz w:val="20"/>
          <w:szCs w:val="20"/>
        </w:rPr>
      </w:pPr>
      <w:r w:rsidRPr="001911DD">
        <w:rPr>
          <w:rFonts w:ascii="GHEA Grapalat" w:hAnsi="GHEA Grapalat"/>
          <w:sz w:val="20"/>
          <w:szCs w:val="20"/>
        </w:rPr>
        <w:t>1.2</w:t>
      </w:r>
      <w:r w:rsidR="003802B8" w:rsidRPr="001911DD">
        <w:rPr>
          <w:rFonts w:ascii="GHEA Grapalat" w:hAnsi="GHEA Grapalat"/>
          <w:sz w:val="20"/>
          <w:szCs w:val="20"/>
        </w:rPr>
        <w:t>.</w:t>
      </w:r>
      <w:r w:rsidR="003802B8" w:rsidRPr="001911DD">
        <w:rPr>
          <w:rFonts w:ascii="GHEA Grapalat" w:hAnsi="GHEA Grapalat"/>
          <w:sz w:val="20"/>
          <w:szCs w:val="20"/>
        </w:rPr>
        <w:tab/>
      </w:r>
      <w:r w:rsidRPr="001911DD">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1911DD" w:rsidRDefault="00096865"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1.3</w:t>
      </w:r>
      <w:r w:rsidR="003802B8" w:rsidRPr="001911DD">
        <w:rPr>
          <w:rFonts w:ascii="GHEA Grapalat" w:hAnsi="GHEA Grapalat"/>
          <w:sz w:val="20"/>
          <w:szCs w:val="20"/>
        </w:rPr>
        <w:t>.</w:t>
      </w:r>
      <w:r w:rsidR="003802B8" w:rsidRPr="001911DD">
        <w:rPr>
          <w:rFonts w:ascii="GHEA Grapalat" w:hAnsi="GHEA Grapalat"/>
          <w:sz w:val="20"/>
          <w:szCs w:val="20"/>
        </w:rPr>
        <w:tab/>
      </w:r>
      <w:r w:rsidRPr="001911DD">
        <w:rPr>
          <w:rFonts w:ascii="GHEA Grapalat" w:hAnsi="GHEA Grapalat"/>
          <w:sz w:val="20"/>
          <w:szCs w:val="20"/>
        </w:rPr>
        <w:t>Кроме армянского языка, заявки могут быть поданы также н</w:t>
      </w:r>
      <w:r w:rsidR="00191D27" w:rsidRPr="001911DD">
        <w:rPr>
          <w:rFonts w:ascii="GHEA Grapalat" w:hAnsi="GHEA Grapalat"/>
          <w:sz w:val="20"/>
          <w:szCs w:val="20"/>
        </w:rPr>
        <w:t>а английском или русском языке.</w:t>
      </w:r>
    </w:p>
    <w:p w:rsidR="008F15B9" w:rsidRPr="001911DD" w:rsidRDefault="008F15B9" w:rsidP="007C08A2">
      <w:pPr>
        <w:widowControl w:val="0"/>
        <w:jc w:val="center"/>
        <w:rPr>
          <w:rFonts w:ascii="GHEA Grapalat" w:hAnsi="GHEA Grapalat"/>
          <w:b/>
          <w:sz w:val="20"/>
          <w:szCs w:val="20"/>
        </w:rPr>
      </w:pPr>
    </w:p>
    <w:p w:rsidR="008F15B9" w:rsidRPr="001911DD" w:rsidRDefault="008F15B9" w:rsidP="007C08A2">
      <w:pPr>
        <w:widowControl w:val="0"/>
        <w:jc w:val="center"/>
        <w:rPr>
          <w:rFonts w:ascii="GHEA Grapalat" w:hAnsi="GHEA Grapalat"/>
          <w:b/>
          <w:sz w:val="20"/>
          <w:szCs w:val="20"/>
        </w:rPr>
      </w:pPr>
    </w:p>
    <w:p w:rsidR="00096865" w:rsidRPr="001911DD" w:rsidRDefault="008D5016" w:rsidP="007C08A2">
      <w:pPr>
        <w:widowControl w:val="0"/>
        <w:jc w:val="center"/>
        <w:rPr>
          <w:rFonts w:ascii="GHEA Grapalat" w:hAnsi="GHEA Grapalat"/>
          <w:b/>
          <w:sz w:val="20"/>
          <w:szCs w:val="20"/>
        </w:rPr>
      </w:pPr>
      <w:r w:rsidRPr="001911DD">
        <w:rPr>
          <w:rFonts w:ascii="GHEA Grapalat" w:hAnsi="GHEA Grapalat"/>
          <w:b/>
          <w:sz w:val="20"/>
          <w:szCs w:val="20"/>
        </w:rPr>
        <w:t>2. ЗАЯВКА НА ПРОЦЕДУРУ</w:t>
      </w:r>
    </w:p>
    <w:p w:rsidR="008F15B9" w:rsidRPr="001911DD" w:rsidRDefault="00EA1314" w:rsidP="007C08A2">
      <w:pPr>
        <w:widowControl w:val="0"/>
        <w:ind w:firstLine="567"/>
        <w:jc w:val="both"/>
        <w:rPr>
          <w:rFonts w:ascii="GHEA Grapalat" w:hAnsi="GHEA Grapalat"/>
          <w:sz w:val="20"/>
          <w:szCs w:val="20"/>
        </w:rPr>
      </w:pPr>
      <w:r w:rsidRPr="001911DD">
        <w:rPr>
          <w:rFonts w:ascii="GHEA Grapalat" w:hAnsi="GHEA Grapalat"/>
          <w:sz w:val="20"/>
          <w:szCs w:val="20"/>
        </w:rPr>
        <w:t xml:space="preserve">2. </w:t>
      </w:r>
      <w:r w:rsidR="008F15B9" w:rsidRPr="001911DD">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1911DD">
        <w:rPr>
          <w:rFonts w:ascii="GHEA Grapalat" w:hAnsi="GHEA Grapalat"/>
          <w:sz w:val="20"/>
          <w:szCs w:val="20"/>
        </w:rPr>
        <w:t>:</w:t>
      </w:r>
    </w:p>
    <w:p w:rsidR="00096865" w:rsidRPr="001911DD" w:rsidRDefault="002D5CF0"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2.1</w:t>
      </w:r>
      <w:r w:rsidR="005114D0" w:rsidRPr="001911DD">
        <w:rPr>
          <w:rFonts w:ascii="GHEA Grapalat" w:hAnsi="GHEA Grapalat"/>
          <w:sz w:val="20"/>
          <w:szCs w:val="20"/>
        </w:rPr>
        <w:t>.</w:t>
      </w:r>
      <w:r w:rsidR="009873F3" w:rsidRPr="001911DD">
        <w:rPr>
          <w:rFonts w:ascii="GHEA Grapalat" w:hAnsi="GHEA Grapalat"/>
          <w:sz w:val="20"/>
          <w:szCs w:val="20"/>
        </w:rPr>
        <w:tab/>
      </w:r>
      <w:r w:rsidRPr="001911DD">
        <w:rPr>
          <w:rFonts w:ascii="GHEA Grapalat" w:hAnsi="GHEA Grapalat"/>
          <w:sz w:val="20"/>
          <w:szCs w:val="20"/>
        </w:rPr>
        <w:t>заявление</w:t>
      </w:r>
      <w:r w:rsidR="00EB3C28" w:rsidRPr="001911DD">
        <w:rPr>
          <w:rFonts w:ascii="GHEA Grapalat" w:hAnsi="GHEA Grapalat"/>
          <w:sz w:val="20"/>
          <w:szCs w:val="20"/>
        </w:rPr>
        <w:t>--объявлени</w:t>
      </w:r>
      <w:r w:rsidR="00EB3C28" w:rsidRPr="001911DD">
        <w:rPr>
          <w:rFonts w:ascii="GHEA Grapalat" w:hAnsi="GHEA Grapalat"/>
          <w:sz w:val="20"/>
          <w:szCs w:val="20"/>
          <w:lang w:val="en-US"/>
        </w:rPr>
        <w:t>e</w:t>
      </w:r>
      <w:r w:rsidR="00EB3C28" w:rsidRPr="001911DD">
        <w:rPr>
          <w:rFonts w:ascii="GHEA Grapalat" w:hAnsi="GHEA Grapalat"/>
          <w:sz w:val="20"/>
          <w:szCs w:val="20"/>
        </w:rPr>
        <w:t xml:space="preserve"> </w:t>
      </w:r>
      <w:r w:rsidRPr="001911DD">
        <w:rPr>
          <w:rFonts w:ascii="GHEA Grapalat" w:hAnsi="GHEA Grapalat"/>
          <w:sz w:val="20"/>
          <w:szCs w:val="20"/>
        </w:rPr>
        <w:t xml:space="preserve"> на участие в процедуре согласно Приложению №1;</w:t>
      </w:r>
    </w:p>
    <w:p w:rsidR="00172BC4" w:rsidRPr="001911DD" w:rsidRDefault="00172BC4"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2.2</w:t>
      </w:r>
      <w:r w:rsidR="00D23E36" w:rsidRPr="001911DD">
        <w:rPr>
          <w:rFonts w:ascii="GHEA Grapalat" w:hAnsi="GHEA Grapalat"/>
          <w:sz w:val="20"/>
          <w:szCs w:val="20"/>
        </w:rPr>
        <w:t>.</w:t>
      </w:r>
      <w:r w:rsidRPr="001911DD">
        <w:rPr>
          <w:rFonts w:ascii="GHEA Grapalat" w:hAnsi="GHEA Grapalat"/>
          <w:sz w:val="20"/>
          <w:szCs w:val="20"/>
        </w:rPr>
        <w:t xml:space="preserve"> утвержденн</w:t>
      </w:r>
      <w:r w:rsidRPr="001911DD">
        <w:rPr>
          <w:rFonts w:ascii="GHEA Grapalat" w:hAnsi="GHEA Grapalat"/>
          <w:sz w:val="20"/>
          <w:szCs w:val="20"/>
          <w:lang w:val="en-US"/>
        </w:rPr>
        <w:t>o</w:t>
      </w:r>
      <w:r w:rsidRPr="001911DD">
        <w:rPr>
          <w:rFonts w:ascii="GHEA Grapalat" w:hAnsi="GHEA Grapalat"/>
          <w:sz w:val="20"/>
          <w:szCs w:val="20"/>
        </w:rPr>
        <w:t xml:space="preserve">е им полное описание предлагаемого товара согласно Приложению </w:t>
      </w:r>
      <w:r w:rsidRPr="001911DD">
        <w:rPr>
          <w:rFonts w:ascii="GHEA Grapalat" w:hAnsi="GHEA Grapalat"/>
          <w:sz w:val="20"/>
          <w:szCs w:val="20"/>
          <w:lang w:val="en-US"/>
        </w:rPr>
        <w:t>N</w:t>
      </w:r>
      <w:r w:rsidRPr="001911DD">
        <w:rPr>
          <w:rFonts w:ascii="GHEA Grapalat" w:hAnsi="GHEA Grapalat"/>
          <w:sz w:val="20"/>
          <w:szCs w:val="20"/>
        </w:rPr>
        <w:t xml:space="preserve"> 1.1.</w:t>
      </w:r>
    </w:p>
    <w:p w:rsidR="009D7EFF" w:rsidRPr="001911DD" w:rsidRDefault="009D7EFF"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2.</w:t>
      </w:r>
      <w:r w:rsidR="00EA7CA6" w:rsidRPr="001911DD">
        <w:rPr>
          <w:rFonts w:ascii="GHEA Grapalat" w:hAnsi="GHEA Grapalat"/>
          <w:sz w:val="20"/>
          <w:szCs w:val="20"/>
        </w:rPr>
        <w:t xml:space="preserve">3 </w:t>
      </w:r>
      <w:r w:rsidR="00524D3D" w:rsidRPr="001911DD">
        <w:rPr>
          <w:rFonts w:ascii="GHEA Grapalat" w:hAnsi="GHEA Grapalat"/>
          <w:sz w:val="20"/>
          <w:szCs w:val="20"/>
        </w:rPr>
        <w:t xml:space="preserve"> </w:t>
      </w:r>
      <w:r w:rsidRPr="001911DD">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1911DD" w:rsidRDefault="008D4137"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2.</w:t>
      </w:r>
      <w:r w:rsidR="00EA7CA6" w:rsidRPr="001911DD">
        <w:rPr>
          <w:rFonts w:ascii="GHEA Grapalat" w:hAnsi="GHEA Grapalat"/>
          <w:sz w:val="20"/>
          <w:szCs w:val="20"/>
        </w:rPr>
        <w:t xml:space="preserve">4 </w:t>
      </w:r>
      <w:r w:rsidRPr="001911DD">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1911DD">
        <w:rPr>
          <w:rStyle w:val="af6"/>
          <w:rFonts w:ascii="GHEA Grapalat" w:hAnsi="GHEA Grapalat"/>
          <w:sz w:val="20"/>
          <w:szCs w:val="20"/>
        </w:rPr>
        <w:footnoteReference w:customMarkFollows="1" w:id="6"/>
        <w:t>15</w:t>
      </w:r>
    </w:p>
    <w:p w:rsidR="006505D2" w:rsidRPr="001911DD" w:rsidRDefault="002C4DBF"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2.</w:t>
      </w:r>
      <w:r w:rsidR="009E39FC" w:rsidRPr="001911DD">
        <w:rPr>
          <w:rFonts w:ascii="GHEA Grapalat" w:hAnsi="GHEA Grapalat"/>
          <w:sz w:val="20"/>
          <w:szCs w:val="20"/>
        </w:rPr>
        <w:t>5</w:t>
      </w:r>
      <w:r w:rsidR="005114D0" w:rsidRPr="001911DD">
        <w:rPr>
          <w:rFonts w:ascii="GHEA Grapalat" w:hAnsi="GHEA Grapalat"/>
          <w:sz w:val="20"/>
          <w:szCs w:val="20"/>
        </w:rPr>
        <w:t>.</w:t>
      </w:r>
      <w:r w:rsidR="009873F3" w:rsidRPr="001911DD">
        <w:rPr>
          <w:rFonts w:ascii="GHEA Grapalat" w:hAnsi="GHEA Grapalat"/>
          <w:sz w:val="20"/>
          <w:szCs w:val="20"/>
        </w:rPr>
        <w:tab/>
      </w:r>
      <w:r w:rsidRPr="001911DD">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1911DD">
        <w:rPr>
          <w:rFonts w:ascii="GHEA Grapalat" w:hAnsi="GHEA Grapalat"/>
          <w:sz w:val="20"/>
          <w:szCs w:val="20"/>
        </w:rPr>
        <w:t xml:space="preserve"> (Приложению №3)</w:t>
      </w:r>
      <w:r w:rsidRPr="001911DD">
        <w:rPr>
          <w:rFonts w:ascii="GHEA Grapalat" w:hAnsi="GHEA Grapalat"/>
          <w:sz w:val="20"/>
          <w:szCs w:val="20"/>
        </w:rPr>
        <w:t>; При этом заявкой представляется оригинал документа, удостоверяющего оплату наличных денег, или оригинал банковской гарантии.</w:t>
      </w:r>
      <w:r w:rsidR="0036524F" w:rsidRPr="001911DD">
        <w:rPr>
          <w:rFonts w:ascii="GHEA Grapalat" w:hAnsi="GHEA Grapalat"/>
          <w:sz w:val="20"/>
          <w:szCs w:val="20"/>
        </w:rPr>
        <w:t xml:space="preserve"> </w:t>
      </w:r>
      <w:r w:rsidR="00761A4D" w:rsidRPr="001911DD">
        <w:rPr>
          <w:rStyle w:val="af6"/>
          <w:rFonts w:ascii="GHEA Grapalat" w:hAnsi="GHEA Grapalat"/>
          <w:sz w:val="20"/>
          <w:szCs w:val="20"/>
        </w:rPr>
        <w:footnoteReference w:customMarkFollows="1" w:id="7"/>
        <w:t>16</w:t>
      </w:r>
    </w:p>
    <w:p w:rsidR="00E67BA7" w:rsidRPr="001911DD" w:rsidRDefault="00096865"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2.</w:t>
      </w:r>
      <w:r w:rsidR="00385C27" w:rsidRPr="001911DD">
        <w:rPr>
          <w:rFonts w:ascii="GHEA Grapalat" w:hAnsi="GHEA Grapalat"/>
          <w:sz w:val="20"/>
          <w:szCs w:val="20"/>
        </w:rPr>
        <w:t>6</w:t>
      </w:r>
      <w:r w:rsidR="004413A5" w:rsidRPr="001911DD">
        <w:rPr>
          <w:rFonts w:ascii="GHEA Grapalat" w:hAnsi="GHEA Grapalat"/>
          <w:sz w:val="20"/>
          <w:szCs w:val="20"/>
        </w:rPr>
        <w:t>.</w:t>
      </w:r>
      <w:r w:rsidR="00367A9A" w:rsidRPr="001911DD">
        <w:rPr>
          <w:rFonts w:ascii="GHEA Grapalat" w:hAnsi="GHEA Grapalat"/>
          <w:sz w:val="20"/>
          <w:szCs w:val="20"/>
        </w:rPr>
        <w:tab/>
      </w:r>
      <w:r w:rsidRPr="001911DD">
        <w:rPr>
          <w:rFonts w:ascii="GHEA Grapalat" w:hAnsi="GHEA Grapalat"/>
          <w:sz w:val="20"/>
          <w:szCs w:val="20"/>
        </w:rPr>
        <w:t>ценовое предложение согласно Приложению №</w:t>
      </w:r>
      <w:r w:rsidR="00385C27" w:rsidRPr="001911DD">
        <w:rPr>
          <w:rFonts w:ascii="GHEA Grapalat" w:hAnsi="GHEA Grapalat"/>
          <w:sz w:val="20"/>
          <w:szCs w:val="20"/>
        </w:rPr>
        <w:t>2</w:t>
      </w:r>
      <w:r w:rsidRPr="001911DD">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1911DD">
        <w:rPr>
          <w:rFonts w:ascii="GHEA Grapalat" w:hAnsi="GHEA Grapalat"/>
          <w:sz w:val="20"/>
          <w:szCs w:val="20"/>
        </w:rPr>
        <w:t xml:space="preserve"> (совокупность себестоимости и прогнозируемой прибыли</w:t>
      </w:r>
      <w:r w:rsidR="00A57B1A" w:rsidRPr="001911DD">
        <w:rPr>
          <w:rFonts w:ascii="GHEA Grapalat" w:hAnsi="GHEA Grapalat"/>
          <w:sz w:val="20"/>
          <w:szCs w:val="20"/>
        </w:rPr>
        <w:t>)</w:t>
      </w:r>
      <w:r w:rsidRPr="001911DD">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1911DD">
        <w:rPr>
          <w:rFonts w:ascii="GHEA Grapalat" w:hAnsi="GHEA Grapalat"/>
          <w:sz w:val="20"/>
          <w:szCs w:val="20"/>
        </w:rPr>
        <w:t xml:space="preserve"> требуются и не представляются.</w:t>
      </w:r>
    </w:p>
    <w:p w:rsidR="008937EA" w:rsidRPr="001911DD" w:rsidRDefault="008937EA" w:rsidP="007C08A2">
      <w:pPr>
        <w:widowControl w:val="0"/>
        <w:jc w:val="center"/>
        <w:rPr>
          <w:rFonts w:ascii="GHEA Grapalat" w:hAnsi="GHEA Grapalat" w:cs="Sylfaen"/>
          <w:b/>
          <w:sz w:val="20"/>
          <w:szCs w:val="20"/>
        </w:rPr>
      </w:pPr>
      <w:r w:rsidRPr="001911DD">
        <w:rPr>
          <w:rFonts w:ascii="GHEA Grapalat" w:hAnsi="GHEA Grapalat"/>
          <w:b/>
          <w:sz w:val="20"/>
          <w:szCs w:val="20"/>
        </w:rPr>
        <w:t>3. ПОРЯДОК ПОДГОТОВКИ ЗАЯВКИ</w:t>
      </w:r>
    </w:p>
    <w:p w:rsidR="008937EA" w:rsidRPr="001911DD" w:rsidRDefault="00F535C1" w:rsidP="007C08A2">
      <w:pPr>
        <w:widowControl w:val="0"/>
        <w:tabs>
          <w:tab w:val="left" w:pos="1134"/>
        </w:tabs>
        <w:ind w:firstLine="567"/>
        <w:jc w:val="both"/>
        <w:rPr>
          <w:rFonts w:ascii="GHEA Grapalat" w:hAnsi="GHEA Grapalat" w:cs="Sylfaen"/>
          <w:sz w:val="20"/>
          <w:szCs w:val="20"/>
        </w:rPr>
      </w:pPr>
      <w:r w:rsidRPr="001911DD">
        <w:rPr>
          <w:rFonts w:ascii="GHEA Grapalat" w:hAnsi="GHEA Grapalat"/>
          <w:sz w:val="20"/>
          <w:szCs w:val="20"/>
        </w:rPr>
        <w:t>3</w:t>
      </w:r>
      <w:r w:rsidR="008937EA" w:rsidRPr="001911DD">
        <w:rPr>
          <w:rFonts w:ascii="GHEA Grapalat" w:hAnsi="GHEA Grapalat"/>
          <w:sz w:val="20"/>
          <w:szCs w:val="20"/>
        </w:rPr>
        <w:t>.1.</w:t>
      </w:r>
      <w:r w:rsidR="008937EA" w:rsidRPr="001911DD">
        <w:rPr>
          <w:rFonts w:ascii="GHEA Grapalat" w:hAnsi="GHEA Grapalat"/>
          <w:sz w:val="20"/>
          <w:szCs w:val="20"/>
        </w:rPr>
        <w:tab/>
        <w:t xml:space="preserve">Участник подает заявку в порядке, установленном настоящим приглашением. </w:t>
      </w:r>
    </w:p>
    <w:p w:rsidR="008937EA" w:rsidRPr="001911DD" w:rsidRDefault="008937EA" w:rsidP="007C08A2">
      <w:pPr>
        <w:widowControl w:val="0"/>
        <w:ind w:firstLine="567"/>
        <w:jc w:val="both"/>
        <w:rPr>
          <w:rFonts w:ascii="GHEA Grapalat" w:hAnsi="GHEA Grapalat" w:cs="Sylfaen"/>
          <w:sz w:val="20"/>
          <w:szCs w:val="20"/>
        </w:rPr>
      </w:pPr>
      <w:r w:rsidRPr="001911DD">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1911DD">
        <w:rPr>
          <w:rFonts w:ascii="Courier New" w:hAnsi="Courier New" w:cs="Courier New"/>
          <w:sz w:val="20"/>
          <w:szCs w:val="20"/>
        </w:rPr>
        <w:t> </w:t>
      </w:r>
      <w:r w:rsidRPr="001911DD">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1911DD">
        <w:rPr>
          <w:rFonts w:ascii="Courier New" w:hAnsi="Courier New" w:cs="Courier New"/>
          <w:sz w:val="20"/>
          <w:szCs w:val="20"/>
        </w:rPr>
        <w:t> </w:t>
      </w:r>
      <w:r w:rsidRPr="001911DD">
        <w:rPr>
          <w:rFonts w:ascii="GHEA Grapalat" w:hAnsi="GHEA Grapalat"/>
          <w:sz w:val="20"/>
          <w:szCs w:val="20"/>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1911DD" w:rsidRDefault="008937EA" w:rsidP="007C08A2">
      <w:pPr>
        <w:widowControl w:val="0"/>
        <w:ind w:firstLine="567"/>
        <w:jc w:val="both"/>
        <w:rPr>
          <w:rFonts w:ascii="GHEA Grapalat" w:hAnsi="GHEA Grapalat"/>
          <w:sz w:val="20"/>
          <w:szCs w:val="20"/>
        </w:rPr>
      </w:pPr>
      <w:r w:rsidRPr="001911DD">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1911DD" w:rsidRDefault="008937EA"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4.2.</w:t>
      </w:r>
      <w:r w:rsidRPr="001911DD">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rsidR="008937EA" w:rsidRPr="001911DD" w:rsidRDefault="008937EA" w:rsidP="007C08A2">
      <w:pPr>
        <w:widowControl w:val="0"/>
        <w:tabs>
          <w:tab w:val="left" w:pos="1134"/>
        </w:tabs>
        <w:ind w:firstLine="567"/>
        <w:rPr>
          <w:rFonts w:ascii="GHEA Grapalat" w:hAnsi="GHEA Grapalat"/>
          <w:sz w:val="20"/>
          <w:szCs w:val="20"/>
        </w:rPr>
      </w:pPr>
      <w:r w:rsidRPr="001911DD">
        <w:rPr>
          <w:rFonts w:ascii="GHEA Grapalat" w:hAnsi="GHEA Grapalat"/>
          <w:sz w:val="20"/>
          <w:szCs w:val="20"/>
        </w:rPr>
        <w:t>1)</w:t>
      </w:r>
      <w:r w:rsidRPr="001911DD">
        <w:rPr>
          <w:rFonts w:ascii="GHEA Grapalat" w:hAnsi="GHEA Grapalat"/>
          <w:sz w:val="20"/>
          <w:szCs w:val="20"/>
        </w:rPr>
        <w:tab/>
        <w:t>наименование заказчика и место (адрес) подачи заявки;</w:t>
      </w:r>
    </w:p>
    <w:p w:rsidR="008937EA" w:rsidRPr="001911DD" w:rsidRDefault="008937EA"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2)</w:t>
      </w:r>
      <w:r w:rsidRPr="001911DD">
        <w:rPr>
          <w:rFonts w:ascii="GHEA Grapalat" w:hAnsi="GHEA Grapalat"/>
          <w:sz w:val="20"/>
          <w:szCs w:val="20"/>
        </w:rPr>
        <w:tab/>
        <w:t xml:space="preserve">код </w:t>
      </w:r>
      <w:r w:rsidR="00F535C1" w:rsidRPr="001911DD">
        <w:rPr>
          <w:rFonts w:ascii="GHEA Grapalat" w:hAnsi="GHEA Grapalat"/>
          <w:sz w:val="20"/>
          <w:szCs w:val="20"/>
        </w:rPr>
        <w:t>процедуры</w:t>
      </w:r>
      <w:r w:rsidRPr="001911DD">
        <w:rPr>
          <w:rFonts w:ascii="GHEA Grapalat" w:hAnsi="GHEA Grapalat"/>
          <w:sz w:val="20"/>
          <w:szCs w:val="20"/>
        </w:rPr>
        <w:t>;</w:t>
      </w:r>
    </w:p>
    <w:p w:rsidR="008937EA" w:rsidRPr="001911DD" w:rsidRDefault="008937EA"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3)</w:t>
      </w:r>
      <w:r w:rsidRPr="001911DD">
        <w:rPr>
          <w:rFonts w:ascii="GHEA Grapalat" w:hAnsi="GHEA Grapalat"/>
          <w:sz w:val="20"/>
          <w:szCs w:val="20"/>
        </w:rPr>
        <w:tab/>
        <w:t>слова “не вскрывать до заседания по вскрытию заявок”;</w:t>
      </w:r>
    </w:p>
    <w:p w:rsidR="008937EA" w:rsidRPr="001911DD" w:rsidRDefault="008937EA"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4)</w:t>
      </w:r>
      <w:r w:rsidRPr="001911DD">
        <w:rPr>
          <w:rFonts w:ascii="GHEA Grapalat" w:hAnsi="GHEA Grapalat"/>
          <w:sz w:val="20"/>
          <w:szCs w:val="20"/>
        </w:rPr>
        <w:tab/>
        <w:t>наименование (имя), место нахождения и номер телефона участника.</w:t>
      </w:r>
    </w:p>
    <w:p w:rsidR="008937EA" w:rsidRPr="001911DD" w:rsidRDefault="008937EA" w:rsidP="007C08A2">
      <w:pPr>
        <w:widowControl w:val="0"/>
        <w:tabs>
          <w:tab w:val="left" w:pos="1134"/>
        </w:tabs>
        <w:ind w:firstLine="567"/>
        <w:jc w:val="both"/>
        <w:rPr>
          <w:rFonts w:ascii="GHEA Grapalat" w:hAnsi="GHEA Grapalat" w:cs="Sylfaen"/>
          <w:sz w:val="20"/>
          <w:szCs w:val="20"/>
        </w:rPr>
      </w:pPr>
      <w:r w:rsidRPr="001911DD">
        <w:rPr>
          <w:rFonts w:ascii="GHEA Grapalat" w:hAnsi="GHEA Grapalat"/>
          <w:sz w:val="20"/>
          <w:szCs w:val="20"/>
        </w:rPr>
        <w:t>4.3.</w:t>
      </w:r>
      <w:r w:rsidRPr="001911DD">
        <w:rPr>
          <w:rFonts w:ascii="GHEA Grapalat" w:hAnsi="GHEA Grapalat"/>
          <w:sz w:val="20"/>
          <w:szCs w:val="20"/>
        </w:rPr>
        <w:tab/>
        <w:t>На заседании по вскрытию заявок комиссия отклоняет заявки, не</w:t>
      </w:r>
      <w:r w:rsidRPr="001911DD">
        <w:rPr>
          <w:rFonts w:ascii="Courier New" w:hAnsi="Courier New" w:cs="Courier New"/>
          <w:sz w:val="20"/>
          <w:szCs w:val="20"/>
        </w:rPr>
        <w:t> </w:t>
      </w:r>
      <w:r w:rsidRPr="001911DD">
        <w:rPr>
          <w:rFonts w:ascii="GHEA Grapalat" w:hAnsi="GHEA Grapalat"/>
          <w:sz w:val="20"/>
          <w:szCs w:val="20"/>
        </w:rPr>
        <w:t xml:space="preserve">соответствующие требованиям пунктов </w:t>
      </w:r>
      <w:r w:rsidR="00EE46E2" w:rsidRPr="001911DD">
        <w:rPr>
          <w:rFonts w:ascii="GHEA Grapalat" w:hAnsi="GHEA Grapalat"/>
          <w:sz w:val="20"/>
          <w:szCs w:val="20"/>
        </w:rPr>
        <w:t>3</w:t>
      </w:r>
      <w:r w:rsidRPr="001911DD">
        <w:rPr>
          <w:rFonts w:ascii="GHEA Grapalat" w:hAnsi="GHEA Grapalat"/>
          <w:sz w:val="20"/>
          <w:szCs w:val="20"/>
        </w:rPr>
        <w:t xml:space="preserve">.1 и </w:t>
      </w:r>
      <w:r w:rsidR="00EE46E2" w:rsidRPr="001911DD">
        <w:rPr>
          <w:rFonts w:ascii="GHEA Grapalat" w:hAnsi="GHEA Grapalat"/>
          <w:sz w:val="20"/>
          <w:szCs w:val="20"/>
        </w:rPr>
        <w:t>3</w:t>
      </w:r>
      <w:r w:rsidRPr="001911DD">
        <w:rPr>
          <w:rFonts w:ascii="GHEA Grapalat" w:hAnsi="GHEA Grapalat"/>
          <w:sz w:val="20"/>
          <w:szCs w:val="20"/>
        </w:rPr>
        <w:t>.2 настоящей инструкции, и в том же виде возвращает подающему их лицу.</w:t>
      </w:r>
    </w:p>
    <w:p w:rsidR="00ED59E0" w:rsidRPr="001911DD" w:rsidRDefault="00ED59E0" w:rsidP="007C08A2">
      <w:pPr>
        <w:widowControl w:val="0"/>
        <w:tabs>
          <w:tab w:val="left" w:pos="1134"/>
        </w:tabs>
        <w:ind w:firstLine="567"/>
        <w:jc w:val="both"/>
        <w:rPr>
          <w:rFonts w:ascii="GHEA Grapalat" w:hAnsi="GHEA Grapalat"/>
          <w:sz w:val="20"/>
          <w:szCs w:val="20"/>
        </w:rPr>
      </w:pPr>
    </w:p>
    <w:p w:rsidR="00ED59E0" w:rsidRPr="001911DD" w:rsidRDefault="00ED59E0" w:rsidP="007C08A2">
      <w:pPr>
        <w:widowControl w:val="0"/>
        <w:tabs>
          <w:tab w:val="left" w:pos="1134"/>
        </w:tabs>
        <w:ind w:firstLine="567"/>
        <w:jc w:val="both"/>
        <w:rPr>
          <w:rFonts w:ascii="GHEA Grapalat" w:hAnsi="GHEA Grapalat"/>
          <w:sz w:val="20"/>
          <w:szCs w:val="20"/>
        </w:rPr>
      </w:pPr>
    </w:p>
    <w:p w:rsidR="00ED59E0" w:rsidRPr="001911DD" w:rsidRDefault="00ED59E0" w:rsidP="007C08A2">
      <w:pPr>
        <w:widowControl w:val="0"/>
        <w:tabs>
          <w:tab w:val="left" w:pos="1134"/>
        </w:tabs>
        <w:ind w:firstLine="567"/>
        <w:jc w:val="both"/>
        <w:rPr>
          <w:rFonts w:ascii="GHEA Grapalat" w:hAnsi="GHEA Grapalat"/>
          <w:sz w:val="20"/>
          <w:szCs w:val="20"/>
        </w:rPr>
      </w:pPr>
    </w:p>
    <w:p w:rsidR="00654E19" w:rsidRPr="001911DD" w:rsidRDefault="00654E19" w:rsidP="007C08A2">
      <w:pPr>
        <w:pStyle w:val="norm"/>
        <w:widowControl w:val="0"/>
        <w:spacing w:line="240" w:lineRule="auto"/>
        <w:ind w:firstLine="284"/>
        <w:jc w:val="right"/>
        <w:rPr>
          <w:rFonts w:ascii="GHEA Grapalat" w:hAnsi="GHEA Grapalat"/>
          <w:b/>
          <w:sz w:val="20"/>
        </w:rPr>
      </w:pPr>
    </w:p>
    <w:p w:rsidR="00654E19" w:rsidRPr="001911DD" w:rsidRDefault="00654E19" w:rsidP="007C08A2">
      <w:pPr>
        <w:pStyle w:val="norm"/>
        <w:widowControl w:val="0"/>
        <w:spacing w:line="240" w:lineRule="auto"/>
        <w:ind w:firstLine="284"/>
        <w:jc w:val="right"/>
        <w:rPr>
          <w:rFonts w:ascii="GHEA Grapalat" w:hAnsi="GHEA Grapalat"/>
          <w:b/>
          <w:sz w:val="20"/>
        </w:rPr>
      </w:pPr>
    </w:p>
    <w:p w:rsidR="00654E19" w:rsidRPr="001911DD" w:rsidRDefault="00654E19" w:rsidP="007C08A2">
      <w:pPr>
        <w:pStyle w:val="norm"/>
        <w:widowControl w:val="0"/>
        <w:spacing w:line="240" w:lineRule="auto"/>
        <w:ind w:firstLine="284"/>
        <w:jc w:val="right"/>
        <w:rPr>
          <w:rFonts w:ascii="GHEA Grapalat" w:hAnsi="GHEA Grapalat"/>
          <w:b/>
          <w:sz w:val="20"/>
        </w:rPr>
      </w:pPr>
    </w:p>
    <w:p w:rsidR="00654E19" w:rsidRPr="001911DD" w:rsidRDefault="00654E19" w:rsidP="007C08A2">
      <w:pPr>
        <w:pStyle w:val="norm"/>
        <w:widowControl w:val="0"/>
        <w:spacing w:line="240" w:lineRule="auto"/>
        <w:ind w:firstLine="284"/>
        <w:jc w:val="right"/>
        <w:rPr>
          <w:rFonts w:ascii="GHEA Grapalat" w:hAnsi="GHEA Grapalat"/>
          <w:b/>
          <w:sz w:val="20"/>
        </w:rPr>
      </w:pPr>
    </w:p>
    <w:p w:rsidR="00B2572B" w:rsidRPr="001911DD" w:rsidRDefault="00B2572B" w:rsidP="007C08A2">
      <w:pPr>
        <w:pStyle w:val="norm"/>
        <w:widowControl w:val="0"/>
        <w:spacing w:line="240" w:lineRule="auto"/>
        <w:ind w:firstLine="284"/>
        <w:jc w:val="right"/>
        <w:rPr>
          <w:rFonts w:ascii="GHEA Grapalat" w:hAnsi="GHEA Grapalat" w:cs="Arial"/>
          <w:b/>
          <w:sz w:val="20"/>
        </w:rPr>
      </w:pPr>
      <w:r w:rsidRPr="001911DD">
        <w:rPr>
          <w:rFonts w:ascii="GHEA Grapalat" w:hAnsi="GHEA Grapalat"/>
          <w:b/>
          <w:sz w:val="20"/>
        </w:rPr>
        <w:t>Приложение № 1</w:t>
      </w:r>
    </w:p>
    <w:p w:rsidR="00B2572B" w:rsidRPr="00331294" w:rsidRDefault="00B2572B" w:rsidP="007C08A2">
      <w:pPr>
        <w:pStyle w:val="31"/>
        <w:widowControl w:val="0"/>
        <w:spacing w:line="240" w:lineRule="auto"/>
        <w:jc w:val="right"/>
        <w:rPr>
          <w:rFonts w:ascii="GHEA Grapalat" w:hAnsi="GHEA Grapalat" w:cs="Arial"/>
          <w:b/>
        </w:rPr>
      </w:pPr>
      <w:r w:rsidRPr="001911DD">
        <w:rPr>
          <w:rFonts w:ascii="GHEA Grapalat" w:hAnsi="GHEA Grapalat"/>
          <w:b/>
        </w:rPr>
        <w:t xml:space="preserve">к Приглашению на </w:t>
      </w:r>
      <w:r w:rsidR="00F60345" w:rsidRPr="001911DD">
        <w:rPr>
          <w:rFonts w:ascii="GHEA Grapalat" w:hAnsi="GHEA Grapalat"/>
          <w:b/>
        </w:rPr>
        <w:t>ЗАПРОС КОТИРОВОК</w:t>
      </w:r>
      <w:r w:rsidR="00123294" w:rsidRPr="001911DD">
        <w:rPr>
          <w:rFonts w:ascii="GHEA Grapalat" w:hAnsi="GHEA Grapalat" w:cs="Arial"/>
          <w:b/>
        </w:rPr>
        <w:br/>
      </w:r>
      <w:r w:rsidRPr="001911DD">
        <w:rPr>
          <w:rFonts w:ascii="GHEA Grapalat" w:hAnsi="GHEA Grapalat"/>
          <w:b/>
        </w:rPr>
        <w:t xml:space="preserve">под кодом </w:t>
      </w:r>
      <w:r w:rsidR="004F2A2C" w:rsidRPr="00E73470">
        <w:rPr>
          <w:rFonts w:ascii="Sylfaen" w:hAnsi="Sylfaen"/>
          <w:b/>
          <w:u w:val="single"/>
          <w:lang w:val="af-ZA"/>
        </w:rPr>
        <w:t>ԱՄԱՂԱՄԴ-ԳՀ</w:t>
      </w:r>
      <w:r w:rsidR="004F2A2C" w:rsidRPr="00E73470">
        <w:rPr>
          <w:rFonts w:ascii="Sylfaen" w:hAnsi="Sylfaen"/>
          <w:b/>
          <w:u w:val="single"/>
          <w:lang w:val="hy-AM"/>
        </w:rPr>
        <w:t>ԱՊ</w:t>
      </w:r>
      <w:r w:rsidR="004F2A2C" w:rsidRPr="00E73470">
        <w:rPr>
          <w:rFonts w:ascii="Sylfaen" w:hAnsi="Sylfaen"/>
          <w:b/>
          <w:u w:val="single"/>
          <w:lang w:val="af-ZA"/>
        </w:rPr>
        <w:t>ՁԲ-22/01</w:t>
      </w:r>
    </w:p>
    <w:p w:rsidR="00B2572B" w:rsidRPr="001911DD" w:rsidRDefault="00B2572B" w:rsidP="007C08A2">
      <w:pPr>
        <w:widowControl w:val="0"/>
        <w:jc w:val="center"/>
        <w:rPr>
          <w:rFonts w:ascii="GHEA Grapalat" w:hAnsi="GHEA Grapalat" w:cs="Sylfaen"/>
          <w:b/>
          <w:sz w:val="20"/>
          <w:szCs w:val="20"/>
        </w:rPr>
      </w:pPr>
    </w:p>
    <w:p w:rsidR="00B2572B" w:rsidRPr="001911DD" w:rsidRDefault="00B2572B" w:rsidP="007C08A2">
      <w:pPr>
        <w:widowControl w:val="0"/>
        <w:jc w:val="center"/>
        <w:rPr>
          <w:rFonts w:ascii="GHEA Grapalat" w:hAnsi="GHEA Grapalat" w:cs="Arial"/>
          <w:b/>
          <w:sz w:val="20"/>
          <w:szCs w:val="20"/>
        </w:rPr>
      </w:pPr>
      <w:r w:rsidRPr="001911DD">
        <w:rPr>
          <w:rFonts w:ascii="GHEA Grapalat" w:hAnsi="GHEA Grapalat"/>
          <w:b/>
          <w:sz w:val="20"/>
          <w:szCs w:val="20"/>
        </w:rPr>
        <w:t>ЗАЯВЛЕНИЕ</w:t>
      </w:r>
      <w:r w:rsidR="00350210" w:rsidRPr="001911DD">
        <w:rPr>
          <w:rFonts w:ascii="GHEA Grapalat" w:hAnsi="GHEA Grapalat"/>
          <w:b/>
          <w:sz w:val="20"/>
          <w:szCs w:val="20"/>
        </w:rPr>
        <w:t>-</w:t>
      </w:r>
      <w:r w:rsidR="005A6435" w:rsidRPr="001911DD">
        <w:rPr>
          <w:rFonts w:ascii="GHEA Grapalat" w:hAnsi="GHEA Grapalat"/>
          <w:b/>
          <w:sz w:val="20"/>
          <w:szCs w:val="20"/>
        </w:rPr>
        <w:t xml:space="preserve">  ОБЪЯВЛЕНИЕ </w:t>
      </w:r>
      <w:r w:rsidRPr="001911DD">
        <w:rPr>
          <w:rFonts w:ascii="GHEA Grapalat" w:hAnsi="GHEA Grapalat"/>
          <w:b/>
          <w:sz w:val="20"/>
          <w:szCs w:val="20"/>
        </w:rPr>
        <w:t>*</w:t>
      </w:r>
    </w:p>
    <w:p w:rsidR="00B2572B" w:rsidRPr="001911DD" w:rsidRDefault="00B2572B" w:rsidP="007C08A2">
      <w:pPr>
        <w:pStyle w:val="6"/>
        <w:keepNext w:val="0"/>
        <w:widowControl w:val="0"/>
        <w:jc w:val="center"/>
        <w:rPr>
          <w:rFonts w:ascii="GHEA Grapalat" w:hAnsi="GHEA Grapalat" w:cs="Arial"/>
          <w:color w:val="auto"/>
          <w:sz w:val="20"/>
        </w:rPr>
      </w:pPr>
      <w:r w:rsidRPr="001911DD">
        <w:rPr>
          <w:rFonts w:ascii="GHEA Grapalat" w:hAnsi="GHEA Grapalat"/>
          <w:color w:val="auto"/>
          <w:sz w:val="20"/>
        </w:rPr>
        <w:t xml:space="preserve">на участие в </w:t>
      </w:r>
      <w:r w:rsidR="00EC0ADE" w:rsidRPr="001911DD">
        <w:rPr>
          <w:rFonts w:ascii="GHEA Grapalat" w:hAnsi="GHEA Grapalat"/>
          <w:color w:val="auto"/>
          <w:sz w:val="20"/>
        </w:rPr>
        <w:t xml:space="preserve">запрос котировок </w:t>
      </w:r>
    </w:p>
    <w:p w:rsidR="00B2572B" w:rsidRPr="001911DD" w:rsidRDefault="00B2572B" w:rsidP="007C08A2">
      <w:pPr>
        <w:widowControl w:val="0"/>
        <w:jc w:val="center"/>
        <w:rPr>
          <w:rFonts w:ascii="GHEA Grapalat" w:hAnsi="GHEA Grapalat"/>
          <w:sz w:val="20"/>
          <w:szCs w:val="20"/>
        </w:rPr>
      </w:pPr>
    </w:p>
    <w:p w:rsidR="00374F4A" w:rsidRPr="001911DD" w:rsidRDefault="00374F4A" w:rsidP="007C08A2">
      <w:pPr>
        <w:jc w:val="both"/>
        <w:rPr>
          <w:rFonts w:ascii="GHEA Grapalat" w:hAnsi="GHEA Grapalat"/>
          <w:sz w:val="20"/>
          <w:szCs w:val="20"/>
        </w:rPr>
      </w:pPr>
      <w:r w:rsidRPr="001911DD">
        <w:rPr>
          <w:rFonts w:ascii="GHEA Grapalat" w:hAnsi="GHEA Grapalat"/>
          <w:sz w:val="20"/>
          <w:szCs w:val="20"/>
        </w:rPr>
        <w:t xml:space="preserve">______________________________________________________________заявляет, что </w:t>
      </w:r>
    </w:p>
    <w:p w:rsidR="00374F4A" w:rsidRPr="001911DD" w:rsidRDefault="00374F4A" w:rsidP="007C08A2">
      <w:pPr>
        <w:ind w:left="2694"/>
        <w:jc w:val="both"/>
        <w:rPr>
          <w:rFonts w:ascii="GHEA Grapalat" w:hAnsi="GHEA Grapalat"/>
          <w:sz w:val="20"/>
          <w:szCs w:val="20"/>
        </w:rPr>
      </w:pPr>
      <w:r w:rsidRPr="001911DD">
        <w:rPr>
          <w:rFonts w:ascii="GHEA Grapalat" w:hAnsi="GHEA Grapalat"/>
          <w:sz w:val="20"/>
          <w:szCs w:val="20"/>
        </w:rPr>
        <w:t xml:space="preserve">наименование участника </w:t>
      </w:r>
    </w:p>
    <w:p w:rsidR="00374F4A" w:rsidRPr="001911DD" w:rsidRDefault="00374F4A" w:rsidP="007C08A2">
      <w:pPr>
        <w:jc w:val="both"/>
        <w:rPr>
          <w:rFonts w:ascii="GHEA Grapalat" w:hAnsi="GHEA Grapalat"/>
          <w:sz w:val="20"/>
          <w:szCs w:val="20"/>
          <w:u w:val="single"/>
        </w:rPr>
      </w:pPr>
      <w:r w:rsidRPr="001911DD">
        <w:rPr>
          <w:rFonts w:ascii="GHEA Grapalat" w:hAnsi="GHEA Grapalat"/>
          <w:sz w:val="20"/>
          <w:szCs w:val="20"/>
        </w:rPr>
        <w:t>желает участвовать в лоте (лотах)_______________________________ объявленного</w:t>
      </w:r>
    </w:p>
    <w:p w:rsidR="00374F4A" w:rsidRPr="001911DD" w:rsidRDefault="00374F4A" w:rsidP="007C08A2">
      <w:pPr>
        <w:ind w:left="4395"/>
        <w:jc w:val="both"/>
        <w:rPr>
          <w:rFonts w:ascii="GHEA Grapalat" w:hAnsi="GHEA Grapalat" w:cs="Sylfaen"/>
          <w:sz w:val="20"/>
          <w:szCs w:val="20"/>
        </w:rPr>
      </w:pPr>
      <w:r w:rsidRPr="001911DD">
        <w:rPr>
          <w:rFonts w:ascii="GHEA Grapalat" w:hAnsi="GHEA Grapalat"/>
          <w:sz w:val="20"/>
          <w:szCs w:val="20"/>
        </w:rPr>
        <w:t>номер лота (лотов)</w:t>
      </w:r>
    </w:p>
    <w:p w:rsidR="00374F4A" w:rsidRPr="001911DD" w:rsidRDefault="00374F4A" w:rsidP="007C08A2">
      <w:pPr>
        <w:jc w:val="both"/>
        <w:rPr>
          <w:rFonts w:ascii="GHEA Grapalat" w:hAnsi="GHEA Grapalat" w:cs="Sylfaen"/>
          <w:sz w:val="20"/>
          <w:szCs w:val="20"/>
        </w:rPr>
      </w:pPr>
      <w:r w:rsidRPr="001911DD">
        <w:rPr>
          <w:rFonts w:ascii="GHEA Grapalat" w:hAnsi="GHEA Grapalat"/>
          <w:sz w:val="20"/>
          <w:szCs w:val="20"/>
        </w:rPr>
        <w:t xml:space="preserve">______________________________________________ под кодом </w:t>
      </w:r>
      <w:r w:rsidR="004F2A2C" w:rsidRPr="00E73470">
        <w:rPr>
          <w:rFonts w:ascii="Sylfaen" w:hAnsi="Sylfaen"/>
          <w:b/>
          <w:u w:val="single"/>
          <w:lang w:val="af-ZA"/>
        </w:rPr>
        <w:t>ԱՄԱՂԱՄԴ-ԳՀ</w:t>
      </w:r>
      <w:r w:rsidR="004F2A2C" w:rsidRPr="00E73470">
        <w:rPr>
          <w:rFonts w:ascii="Sylfaen" w:hAnsi="Sylfaen"/>
          <w:b/>
          <w:u w:val="single"/>
          <w:lang w:val="hy-AM"/>
        </w:rPr>
        <w:t>ԱՊ</w:t>
      </w:r>
      <w:r w:rsidR="004F2A2C" w:rsidRPr="00E73470">
        <w:rPr>
          <w:rFonts w:ascii="Sylfaen" w:hAnsi="Sylfaen"/>
          <w:b/>
          <w:u w:val="single"/>
          <w:lang w:val="af-ZA"/>
        </w:rPr>
        <w:t>ՁԲ-22/01</w:t>
      </w:r>
    </w:p>
    <w:p w:rsidR="00374F4A" w:rsidRPr="001911DD" w:rsidRDefault="00374F4A" w:rsidP="007C08A2">
      <w:pPr>
        <w:ind w:left="1560"/>
        <w:jc w:val="both"/>
        <w:rPr>
          <w:rFonts w:ascii="GHEA Grapalat" w:hAnsi="GHEA Grapalat"/>
          <w:sz w:val="20"/>
          <w:szCs w:val="20"/>
        </w:rPr>
      </w:pPr>
      <w:r w:rsidRPr="001911DD">
        <w:rPr>
          <w:rFonts w:ascii="GHEA Grapalat" w:hAnsi="GHEA Grapalat"/>
          <w:sz w:val="20"/>
          <w:szCs w:val="20"/>
        </w:rPr>
        <w:t>наименование заказчика</w:t>
      </w:r>
    </w:p>
    <w:p w:rsidR="00374F4A" w:rsidRPr="001911DD" w:rsidRDefault="00EC0ADE" w:rsidP="007C08A2">
      <w:pPr>
        <w:jc w:val="both"/>
        <w:rPr>
          <w:rFonts w:ascii="GHEA Grapalat" w:hAnsi="GHEA Grapalat"/>
          <w:sz w:val="20"/>
          <w:szCs w:val="20"/>
        </w:rPr>
      </w:pPr>
      <w:r w:rsidRPr="001911DD">
        <w:rPr>
          <w:rFonts w:ascii="GHEA Grapalat" w:hAnsi="GHEA Grapalat"/>
          <w:sz w:val="20"/>
          <w:szCs w:val="20"/>
        </w:rPr>
        <w:t xml:space="preserve">запрос котировок </w:t>
      </w:r>
      <w:r w:rsidR="00374F4A" w:rsidRPr="001911DD">
        <w:rPr>
          <w:rFonts w:ascii="GHEA Grapalat" w:hAnsi="GHEA Grapalat"/>
          <w:sz w:val="20"/>
          <w:szCs w:val="20"/>
        </w:rPr>
        <w:t>и в соответствии с требованиями приглашения подает заявку.</w:t>
      </w:r>
    </w:p>
    <w:p w:rsidR="00374F4A" w:rsidRPr="001911DD" w:rsidRDefault="00374F4A" w:rsidP="007C08A2">
      <w:pPr>
        <w:jc w:val="both"/>
        <w:rPr>
          <w:rFonts w:ascii="GHEA Grapalat" w:hAnsi="GHEA Grapalat"/>
          <w:sz w:val="20"/>
          <w:szCs w:val="20"/>
        </w:rPr>
      </w:pPr>
      <w:r w:rsidRPr="001911DD">
        <w:rPr>
          <w:rFonts w:ascii="GHEA Grapalat" w:hAnsi="GHEA Grapalat"/>
          <w:sz w:val="20"/>
          <w:szCs w:val="20"/>
        </w:rPr>
        <w:t>__________________________________________________ заявляет и заверяет, что</w:t>
      </w:r>
    </w:p>
    <w:p w:rsidR="00374F4A" w:rsidRPr="001911DD" w:rsidRDefault="00374F4A" w:rsidP="007C08A2">
      <w:pPr>
        <w:ind w:left="1843"/>
        <w:jc w:val="both"/>
        <w:rPr>
          <w:rFonts w:ascii="GHEA Grapalat" w:hAnsi="GHEA Grapalat" w:cs="Sylfaen"/>
          <w:sz w:val="20"/>
          <w:szCs w:val="20"/>
        </w:rPr>
      </w:pPr>
      <w:r w:rsidRPr="001911DD">
        <w:rPr>
          <w:rFonts w:ascii="GHEA Grapalat" w:hAnsi="GHEA Grapalat"/>
          <w:sz w:val="20"/>
          <w:szCs w:val="20"/>
        </w:rPr>
        <w:t>наименование участника</w:t>
      </w:r>
    </w:p>
    <w:p w:rsidR="00374F4A" w:rsidRPr="001911DD" w:rsidRDefault="00374F4A" w:rsidP="007C08A2">
      <w:pPr>
        <w:jc w:val="both"/>
        <w:rPr>
          <w:rFonts w:ascii="GHEA Grapalat" w:hAnsi="GHEA Grapalat" w:cs="Sylfaen"/>
          <w:sz w:val="20"/>
          <w:szCs w:val="20"/>
        </w:rPr>
      </w:pPr>
      <w:r w:rsidRPr="001911DD">
        <w:rPr>
          <w:rFonts w:ascii="GHEA Grapalat" w:hAnsi="GHEA Grapalat"/>
          <w:sz w:val="20"/>
          <w:szCs w:val="20"/>
        </w:rPr>
        <w:t>является резидентом ______________________________________________________</w:t>
      </w:r>
      <w:r w:rsidR="00D04575" w:rsidRPr="001911DD">
        <w:rPr>
          <w:rFonts w:ascii="GHEA Grapalat" w:hAnsi="GHEA Grapalat"/>
          <w:sz w:val="20"/>
          <w:szCs w:val="20"/>
        </w:rPr>
        <w:t>.</w:t>
      </w:r>
    </w:p>
    <w:p w:rsidR="00374F4A" w:rsidRPr="001911DD" w:rsidRDefault="00374F4A" w:rsidP="007C08A2">
      <w:pPr>
        <w:ind w:left="4111"/>
        <w:jc w:val="both"/>
        <w:rPr>
          <w:rFonts w:ascii="GHEA Grapalat" w:hAnsi="GHEA Grapalat" w:cs="Arial"/>
          <w:sz w:val="20"/>
          <w:szCs w:val="20"/>
        </w:rPr>
      </w:pPr>
      <w:r w:rsidRPr="001911DD">
        <w:rPr>
          <w:rFonts w:ascii="GHEA Grapalat" w:hAnsi="GHEA Grapalat"/>
          <w:sz w:val="20"/>
          <w:szCs w:val="20"/>
        </w:rPr>
        <w:t>наименование страны</w:t>
      </w:r>
    </w:p>
    <w:p w:rsidR="000612B9" w:rsidRPr="001911DD" w:rsidRDefault="000612B9" w:rsidP="007C08A2">
      <w:pPr>
        <w:jc w:val="both"/>
        <w:rPr>
          <w:rFonts w:ascii="GHEA Grapalat" w:hAnsi="GHEA Grapalat"/>
          <w:sz w:val="20"/>
          <w:szCs w:val="20"/>
        </w:rPr>
      </w:pPr>
    </w:p>
    <w:p w:rsidR="000612B9" w:rsidRPr="001911DD" w:rsidRDefault="004F0CAA" w:rsidP="007C08A2">
      <w:pPr>
        <w:jc w:val="both"/>
        <w:rPr>
          <w:rFonts w:ascii="GHEA Grapalat" w:hAnsi="GHEA Grapalat"/>
          <w:sz w:val="20"/>
          <w:szCs w:val="20"/>
        </w:rPr>
      </w:pPr>
      <w:r w:rsidRPr="001911DD">
        <w:rPr>
          <w:rFonts w:ascii="GHEA Grapalat" w:hAnsi="GHEA Grapalat"/>
          <w:sz w:val="20"/>
          <w:szCs w:val="20"/>
        </w:rPr>
        <w:t>Данные</w:t>
      </w:r>
      <w:r w:rsidR="002A0700" w:rsidRPr="001911DD">
        <w:rPr>
          <w:rFonts w:ascii="GHEA Grapalat" w:hAnsi="GHEA Grapalat"/>
          <w:sz w:val="20"/>
          <w:szCs w:val="20"/>
        </w:rPr>
        <w:t xml:space="preserve">       </w:t>
      </w:r>
      <w:r w:rsidR="000612B9" w:rsidRPr="001911DD">
        <w:rPr>
          <w:rFonts w:ascii="GHEA Grapalat" w:hAnsi="GHEA Grapalat"/>
          <w:sz w:val="20"/>
          <w:szCs w:val="20"/>
        </w:rPr>
        <w:t>----------------------------------------</w:t>
      </w:r>
      <w:r w:rsidR="00304237" w:rsidRPr="001911DD">
        <w:rPr>
          <w:rFonts w:ascii="GHEA Grapalat" w:hAnsi="GHEA Grapalat"/>
          <w:sz w:val="20"/>
          <w:szCs w:val="20"/>
        </w:rPr>
        <w:t xml:space="preserve">  </w:t>
      </w:r>
      <w:r w:rsidR="00F96993" w:rsidRPr="001911DD">
        <w:rPr>
          <w:rFonts w:ascii="GHEA Grapalat" w:hAnsi="GHEA Grapalat"/>
          <w:sz w:val="20"/>
          <w:szCs w:val="20"/>
        </w:rPr>
        <w:t>следующие</w:t>
      </w:r>
      <w:r w:rsidR="00304237" w:rsidRPr="001911DD">
        <w:rPr>
          <w:rFonts w:ascii="GHEA Grapalat" w:hAnsi="GHEA Grapalat"/>
          <w:sz w:val="20"/>
          <w:szCs w:val="20"/>
        </w:rPr>
        <w:t>:</w:t>
      </w:r>
    </w:p>
    <w:p w:rsidR="002A0700" w:rsidRPr="001911DD" w:rsidRDefault="002A0700" w:rsidP="007C08A2">
      <w:pPr>
        <w:ind w:left="1843"/>
        <w:rPr>
          <w:rFonts w:ascii="GHEA Grapalat" w:hAnsi="GHEA Grapalat" w:cs="Sylfaen"/>
          <w:sz w:val="20"/>
          <w:szCs w:val="20"/>
          <w:lang w:val="hy-AM"/>
        </w:rPr>
      </w:pPr>
      <w:r w:rsidRPr="001911DD">
        <w:rPr>
          <w:rFonts w:ascii="GHEA Grapalat" w:hAnsi="GHEA Grapalat"/>
          <w:sz w:val="20"/>
          <w:szCs w:val="20"/>
        </w:rPr>
        <w:t>наименование участника</w:t>
      </w:r>
    </w:p>
    <w:p w:rsidR="000612B9" w:rsidRPr="001911DD" w:rsidRDefault="000612B9" w:rsidP="007C08A2">
      <w:pPr>
        <w:jc w:val="both"/>
        <w:rPr>
          <w:rFonts w:ascii="GHEA Grapalat" w:hAnsi="GHEA Grapalat"/>
          <w:sz w:val="20"/>
          <w:szCs w:val="20"/>
        </w:rPr>
      </w:pPr>
    </w:p>
    <w:p w:rsidR="00374F4A" w:rsidRPr="001911DD" w:rsidRDefault="00374F4A" w:rsidP="007C08A2">
      <w:pPr>
        <w:jc w:val="both"/>
        <w:rPr>
          <w:rFonts w:ascii="GHEA Grapalat" w:hAnsi="GHEA Grapalat"/>
          <w:sz w:val="20"/>
          <w:szCs w:val="20"/>
        </w:rPr>
      </w:pPr>
      <w:r w:rsidRPr="001911DD">
        <w:rPr>
          <w:rFonts w:ascii="GHEA Grapalat" w:hAnsi="GHEA Grapalat"/>
          <w:sz w:val="20"/>
          <w:szCs w:val="20"/>
        </w:rPr>
        <w:t xml:space="preserve">Учетный номер налогоплательщика  </w:t>
      </w:r>
      <w:r w:rsidR="00B138F3" w:rsidRPr="001911DD">
        <w:rPr>
          <w:rFonts w:ascii="GHEA Grapalat" w:hAnsi="GHEA Grapalat"/>
          <w:sz w:val="20"/>
          <w:szCs w:val="20"/>
        </w:rPr>
        <w:t xml:space="preserve">             </w:t>
      </w:r>
      <w:r w:rsidRPr="001911DD">
        <w:rPr>
          <w:rFonts w:ascii="GHEA Grapalat" w:hAnsi="GHEA Grapalat"/>
          <w:sz w:val="20"/>
          <w:szCs w:val="20"/>
        </w:rPr>
        <w:t>________________</w:t>
      </w:r>
    </w:p>
    <w:p w:rsidR="00374F4A" w:rsidRPr="001911DD" w:rsidRDefault="00B138F3" w:rsidP="007C08A2">
      <w:pPr>
        <w:tabs>
          <w:tab w:val="left" w:pos="7371"/>
        </w:tabs>
        <w:ind w:left="4111"/>
        <w:jc w:val="both"/>
        <w:rPr>
          <w:rFonts w:ascii="GHEA Grapalat" w:hAnsi="GHEA Grapalat" w:cs="Arial"/>
          <w:sz w:val="20"/>
          <w:szCs w:val="20"/>
        </w:rPr>
      </w:pPr>
      <w:r w:rsidRPr="001911DD">
        <w:rPr>
          <w:rFonts w:ascii="GHEA Grapalat" w:hAnsi="GHEA Grapalat"/>
          <w:sz w:val="20"/>
          <w:szCs w:val="20"/>
        </w:rPr>
        <w:t xml:space="preserve">               </w:t>
      </w:r>
      <w:r w:rsidR="00374F4A" w:rsidRPr="001911DD">
        <w:rPr>
          <w:rFonts w:ascii="GHEA Grapalat" w:hAnsi="GHEA Grapalat"/>
          <w:sz w:val="20"/>
          <w:szCs w:val="20"/>
        </w:rPr>
        <w:t>учетный номер</w:t>
      </w:r>
      <w:r w:rsidRPr="001911DD">
        <w:rPr>
          <w:rFonts w:ascii="GHEA Grapalat" w:hAnsi="GHEA Grapalat"/>
          <w:sz w:val="20"/>
          <w:szCs w:val="20"/>
        </w:rPr>
        <w:t xml:space="preserve"> </w:t>
      </w:r>
      <w:r w:rsidR="00374F4A" w:rsidRPr="001911DD">
        <w:rPr>
          <w:rFonts w:ascii="GHEA Grapalat" w:hAnsi="GHEA Grapalat"/>
          <w:sz w:val="20"/>
          <w:szCs w:val="20"/>
        </w:rPr>
        <w:t>налогоплательщика</w:t>
      </w:r>
    </w:p>
    <w:p w:rsidR="00B138F3" w:rsidRPr="001911DD" w:rsidRDefault="00B138F3" w:rsidP="007C08A2">
      <w:pPr>
        <w:jc w:val="both"/>
        <w:rPr>
          <w:rFonts w:ascii="GHEA Grapalat" w:hAnsi="GHEA Grapalat"/>
          <w:sz w:val="20"/>
          <w:szCs w:val="20"/>
        </w:rPr>
      </w:pPr>
    </w:p>
    <w:p w:rsidR="00374F4A" w:rsidRPr="001911DD" w:rsidRDefault="00B138F3" w:rsidP="007C08A2">
      <w:pPr>
        <w:jc w:val="both"/>
        <w:rPr>
          <w:rFonts w:ascii="GHEA Grapalat" w:hAnsi="GHEA Grapalat"/>
          <w:sz w:val="20"/>
          <w:szCs w:val="20"/>
        </w:rPr>
      </w:pPr>
      <w:r w:rsidRPr="001911DD">
        <w:rPr>
          <w:rFonts w:ascii="GHEA Grapalat" w:hAnsi="GHEA Grapalat"/>
          <w:sz w:val="20"/>
          <w:szCs w:val="20"/>
        </w:rPr>
        <w:t xml:space="preserve"> </w:t>
      </w:r>
      <w:r w:rsidR="00374F4A" w:rsidRPr="001911DD">
        <w:rPr>
          <w:rFonts w:ascii="GHEA Grapalat" w:hAnsi="GHEA Grapalat"/>
          <w:sz w:val="20"/>
          <w:szCs w:val="20"/>
        </w:rPr>
        <w:t xml:space="preserve">Адрес электронной почты </w:t>
      </w:r>
      <w:r w:rsidRPr="001911DD">
        <w:rPr>
          <w:rFonts w:ascii="GHEA Grapalat" w:hAnsi="GHEA Grapalat"/>
          <w:sz w:val="20"/>
          <w:szCs w:val="20"/>
        </w:rPr>
        <w:t xml:space="preserve">                           </w:t>
      </w:r>
      <w:r w:rsidR="00374F4A" w:rsidRPr="001911DD">
        <w:rPr>
          <w:rFonts w:ascii="GHEA Grapalat" w:hAnsi="GHEA Grapalat"/>
          <w:sz w:val="20"/>
          <w:szCs w:val="20"/>
        </w:rPr>
        <w:t>__________________</w:t>
      </w:r>
    </w:p>
    <w:p w:rsidR="00374F4A" w:rsidRPr="001911DD" w:rsidRDefault="00B138F3" w:rsidP="007C08A2">
      <w:pPr>
        <w:tabs>
          <w:tab w:val="left" w:pos="6946"/>
        </w:tabs>
        <w:ind w:left="3402" w:firstLine="6"/>
        <w:jc w:val="both"/>
        <w:rPr>
          <w:rFonts w:ascii="GHEA Grapalat" w:hAnsi="GHEA Grapalat"/>
          <w:sz w:val="20"/>
          <w:szCs w:val="20"/>
        </w:rPr>
      </w:pPr>
      <w:r w:rsidRPr="001911DD">
        <w:rPr>
          <w:rFonts w:ascii="GHEA Grapalat" w:hAnsi="GHEA Grapalat"/>
          <w:sz w:val="20"/>
          <w:szCs w:val="20"/>
        </w:rPr>
        <w:t xml:space="preserve">                                  </w:t>
      </w:r>
      <w:r w:rsidR="00374F4A" w:rsidRPr="001911DD">
        <w:rPr>
          <w:rFonts w:ascii="GHEA Grapalat" w:hAnsi="GHEA Grapalat"/>
          <w:sz w:val="20"/>
          <w:szCs w:val="20"/>
        </w:rPr>
        <w:t>адрес электронной</w:t>
      </w:r>
      <w:r w:rsidR="00374F4A" w:rsidRPr="001911DD">
        <w:rPr>
          <w:rFonts w:ascii="GHEA Grapalat" w:hAnsi="GHEA Grapalat"/>
          <w:sz w:val="20"/>
          <w:szCs w:val="20"/>
        </w:rPr>
        <w:tab/>
        <w:t>почты</w:t>
      </w:r>
    </w:p>
    <w:p w:rsidR="00B138F3" w:rsidRPr="001911DD" w:rsidRDefault="00B138F3" w:rsidP="007C08A2">
      <w:pPr>
        <w:jc w:val="both"/>
        <w:rPr>
          <w:rFonts w:ascii="GHEA Grapalat" w:hAnsi="GHEA Grapalat"/>
          <w:sz w:val="20"/>
          <w:szCs w:val="20"/>
        </w:rPr>
      </w:pPr>
    </w:p>
    <w:p w:rsidR="009E1181" w:rsidRPr="001911DD" w:rsidRDefault="00F96993" w:rsidP="007C08A2">
      <w:pPr>
        <w:jc w:val="both"/>
        <w:rPr>
          <w:rFonts w:ascii="GHEA Grapalat" w:hAnsi="GHEA Grapalat"/>
          <w:sz w:val="20"/>
          <w:szCs w:val="20"/>
        </w:rPr>
      </w:pPr>
      <w:r w:rsidRPr="001911DD">
        <w:rPr>
          <w:rFonts w:ascii="GHEA Grapalat" w:hAnsi="GHEA Grapalat"/>
          <w:sz w:val="20"/>
          <w:szCs w:val="20"/>
        </w:rPr>
        <w:t>Адрес деятельности</w:t>
      </w:r>
      <w:r w:rsidR="009E1181" w:rsidRPr="001911DD">
        <w:rPr>
          <w:rFonts w:ascii="GHEA Grapalat" w:hAnsi="GHEA Grapalat"/>
          <w:sz w:val="20"/>
          <w:szCs w:val="20"/>
        </w:rPr>
        <w:t xml:space="preserve">              ----------------------------</w:t>
      </w:r>
      <w:r w:rsidR="009627B3" w:rsidRPr="001911DD">
        <w:rPr>
          <w:rFonts w:ascii="GHEA Grapalat" w:hAnsi="GHEA Grapalat"/>
          <w:sz w:val="20"/>
          <w:szCs w:val="20"/>
        </w:rPr>
        <w:t>--------------------------------</w:t>
      </w:r>
    </w:p>
    <w:p w:rsidR="00F96993" w:rsidRPr="001911DD" w:rsidRDefault="009E1181" w:rsidP="007C08A2">
      <w:pPr>
        <w:jc w:val="both"/>
        <w:rPr>
          <w:rFonts w:ascii="GHEA Grapalat" w:hAnsi="GHEA Grapalat"/>
          <w:sz w:val="20"/>
          <w:szCs w:val="20"/>
        </w:rPr>
      </w:pPr>
      <w:r w:rsidRPr="001911DD">
        <w:rPr>
          <w:rFonts w:ascii="GHEA Grapalat" w:hAnsi="GHEA Grapalat"/>
          <w:sz w:val="20"/>
          <w:szCs w:val="20"/>
        </w:rPr>
        <w:t xml:space="preserve">            </w:t>
      </w:r>
      <w:r w:rsidR="00F96993" w:rsidRPr="001911DD">
        <w:rPr>
          <w:rFonts w:ascii="GHEA Grapalat" w:hAnsi="GHEA Grapalat"/>
          <w:sz w:val="20"/>
          <w:szCs w:val="20"/>
        </w:rPr>
        <w:t xml:space="preserve">  </w:t>
      </w:r>
      <w:r w:rsidRPr="001911DD">
        <w:rPr>
          <w:rFonts w:ascii="GHEA Grapalat" w:hAnsi="GHEA Grapalat"/>
          <w:sz w:val="20"/>
          <w:szCs w:val="20"/>
        </w:rPr>
        <w:t xml:space="preserve">                                </w:t>
      </w:r>
      <w:r w:rsidR="00B138F3" w:rsidRPr="001911DD">
        <w:rPr>
          <w:rFonts w:ascii="GHEA Grapalat" w:hAnsi="GHEA Grapalat"/>
          <w:sz w:val="20"/>
          <w:szCs w:val="20"/>
        </w:rPr>
        <w:t xml:space="preserve">                        </w:t>
      </w:r>
      <w:r w:rsidRPr="001911DD">
        <w:rPr>
          <w:rFonts w:ascii="GHEA Grapalat" w:hAnsi="GHEA Grapalat"/>
          <w:sz w:val="20"/>
          <w:szCs w:val="20"/>
        </w:rPr>
        <w:t>адрес деятельности</w:t>
      </w:r>
    </w:p>
    <w:p w:rsidR="00B16483" w:rsidRPr="001911DD" w:rsidRDefault="00B16483" w:rsidP="007C08A2">
      <w:pPr>
        <w:jc w:val="both"/>
        <w:rPr>
          <w:rFonts w:ascii="GHEA Grapalat" w:hAnsi="GHEA Grapalat"/>
          <w:sz w:val="20"/>
          <w:szCs w:val="20"/>
        </w:rPr>
      </w:pPr>
    </w:p>
    <w:p w:rsidR="00B16483" w:rsidRPr="001911DD" w:rsidRDefault="00B16483" w:rsidP="007C08A2">
      <w:pPr>
        <w:jc w:val="both"/>
        <w:rPr>
          <w:rFonts w:ascii="GHEA Grapalat" w:hAnsi="GHEA Grapalat"/>
          <w:sz w:val="20"/>
          <w:szCs w:val="20"/>
        </w:rPr>
      </w:pPr>
      <w:r w:rsidRPr="001911DD">
        <w:rPr>
          <w:rFonts w:ascii="GHEA Grapalat" w:hAnsi="GHEA Grapalat"/>
          <w:sz w:val="20"/>
          <w:szCs w:val="20"/>
        </w:rPr>
        <w:t>Номер телефона                     ------------------------------</w:t>
      </w:r>
      <w:r w:rsidR="009627B3" w:rsidRPr="001911DD">
        <w:rPr>
          <w:rFonts w:ascii="GHEA Grapalat" w:hAnsi="GHEA Grapalat"/>
          <w:sz w:val="20"/>
          <w:szCs w:val="20"/>
        </w:rPr>
        <w:t>-------------------------------</w:t>
      </w:r>
      <w:r w:rsidRPr="001911DD">
        <w:rPr>
          <w:rFonts w:ascii="GHEA Grapalat" w:hAnsi="GHEA Grapalat"/>
          <w:sz w:val="20"/>
          <w:szCs w:val="20"/>
        </w:rPr>
        <w:t xml:space="preserve"> </w:t>
      </w:r>
    </w:p>
    <w:p w:rsidR="006B3E56" w:rsidRPr="001911DD" w:rsidRDefault="00B138F3" w:rsidP="007C08A2">
      <w:pPr>
        <w:tabs>
          <w:tab w:val="left" w:pos="7371"/>
        </w:tabs>
        <w:ind w:left="3544" w:firstLine="3"/>
        <w:jc w:val="both"/>
        <w:rPr>
          <w:rFonts w:ascii="GHEA Grapalat" w:hAnsi="GHEA Grapalat"/>
          <w:sz w:val="20"/>
          <w:szCs w:val="20"/>
        </w:rPr>
      </w:pPr>
      <w:r w:rsidRPr="001911DD">
        <w:rPr>
          <w:rFonts w:ascii="GHEA Grapalat" w:hAnsi="GHEA Grapalat"/>
          <w:sz w:val="20"/>
          <w:szCs w:val="20"/>
        </w:rPr>
        <w:t xml:space="preserve">                                 </w:t>
      </w:r>
      <w:r w:rsidR="00B16483" w:rsidRPr="001911DD">
        <w:rPr>
          <w:rFonts w:ascii="GHEA Grapalat" w:hAnsi="GHEA Grapalat"/>
          <w:sz w:val="20"/>
          <w:szCs w:val="20"/>
        </w:rPr>
        <w:t>Номер телефона</w:t>
      </w:r>
    </w:p>
    <w:p w:rsidR="00B16483" w:rsidRPr="001911DD" w:rsidRDefault="00B16483" w:rsidP="007C08A2">
      <w:pPr>
        <w:tabs>
          <w:tab w:val="left" w:pos="7371"/>
        </w:tabs>
        <w:ind w:left="3544" w:firstLine="3"/>
        <w:jc w:val="both"/>
        <w:rPr>
          <w:rFonts w:ascii="GHEA Grapalat" w:hAnsi="GHEA Grapalat"/>
          <w:sz w:val="20"/>
          <w:szCs w:val="20"/>
        </w:rPr>
      </w:pPr>
    </w:p>
    <w:p w:rsidR="006B3E56" w:rsidRPr="001911DD" w:rsidRDefault="006B3E56" w:rsidP="007C08A2">
      <w:pPr>
        <w:widowControl w:val="0"/>
        <w:jc w:val="both"/>
        <w:rPr>
          <w:rFonts w:ascii="GHEA Grapalat" w:hAnsi="GHEA Grapalat"/>
          <w:sz w:val="20"/>
          <w:szCs w:val="20"/>
        </w:rPr>
      </w:pPr>
      <w:r w:rsidRPr="001911DD">
        <w:rPr>
          <w:rFonts w:ascii="GHEA Grapalat" w:hAnsi="GHEA Grapalat"/>
          <w:sz w:val="20"/>
          <w:szCs w:val="20"/>
        </w:rPr>
        <w:t>Настоящим _________________________________объявляет и подтверждает,что:</w:t>
      </w:r>
    </w:p>
    <w:p w:rsidR="006B3E56" w:rsidRPr="001911DD" w:rsidRDefault="006B3E56" w:rsidP="007C08A2">
      <w:pPr>
        <w:widowControl w:val="0"/>
        <w:ind w:left="2835"/>
        <w:jc w:val="both"/>
        <w:rPr>
          <w:rFonts w:ascii="GHEA Grapalat" w:hAnsi="GHEA Grapalat"/>
          <w:sz w:val="20"/>
          <w:szCs w:val="20"/>
        </w:rPr>
      </w:pPr>
      <w:r w:rsidRPr="001911DD">
        <w:rPr>
          <w:rFonts w:ascii="GHEA Grapalat" w:hAnsi="GHEA Grapalat"/>
          <w:sz w:val="20"/>
          <w:szCs w:val="20"/>
        </w:rPr>
        <w:t>наименование участника</w:t>
      </w:r>
    </w:p>
    <w:p w:rsidR="006B3E56" w:rsidRPr="001911DD" w:rsidRDefault="006B3E56" w:rsidP="007C08A2">
      <w:pPr>
        <w:pStyle w:val="aff"/>
        <w:widowControl w:val="0"/>
        <w:numPr>
          <w:ilvl w:val="0"/>
          <w:numId w:val="21"/>
        </w:numPr>
        <w:jc w:val="both"/>
        <w:rPr>
          <w:rFonts w:ascii="GHEA Grapalat" w:hAnsi="GHEA Grapalat" w:cs="Arial"/>
          <w:sz w:val="20"/>
          <w:szCs w:val="20"/>
        </w:rPr>
      </w:pPr>
      <w:r w:rsidRPr="001911DD">
        <w:rPr>
          <w:rFonts w:ascii="GHEA Grapalat" w:hAnsi="GHEA Grapalat"/>
          <w:sz w:val="20"/>
          <w:szCs w:val="20"/>
        </w:rPr>
        <w:t>удовлетворяет</w:t>
      </w:r>
      <w:r w:rsidRPr="001911DD">
        <w:rPr>
          <w:rFonts w:ascii="GHEA Grapalat" w:hAnsi="GHEA Grapalat"/>
          <w:spacing w:val="-4"/>
          <w:sz w:val="20"/>
          <w:szCs w:val="20"/>
        </w:rPr>
        <w:t xml:space="preserve"> требованиям к праву участия установленным приглашением на </w:t>
      </w:r>
      <w:r w:rsidR="00EC0ADE" w:rsidRPr="001911DD">
        <w:rPr>
          <w:rFonts w:ascii="GHEA Grapalat" w:hAnsi="GHEA Grapalat"/>
          <w:sz w:val="20"/>
          <w:szCs w:val="20"/>
        </w:rPr>
        <w:t xml:space="preserve">запрос котировок </w:t>
      </w:r>
      <w:r w:rsidRPr="001911DD">
        <w:rPr>
          <w:rFonts w:ascii="GHEA Grapalat" w:hAnsi="GHEA Grapalat"/>
          <w:sz w:val="20"/>
          <w:szCs w:val="20"/>
        </w:rPr>
        <w:t xml:space="preserve">под кодом </w:t>
      </w:r>
      <w:r w:rsidR="004F2A2C" w:rsidRPr="00E73470">
        <w:rPr>
          <w:rFonts w:ascii="Sylfaen" w:hAnsi="Sylfaen"/>
          <w:b/>
          <w:u w:val="single"/>
          <w:lang w:val="af-ZA"/>
        </w:rPr>
        <w:t>ԱՄԱՂԱՄԴ-ԳՀ</w:t>
      </w:r>
      <w:r w:rsidR="004F2A2C" w:rsidRPr="00E73470">
        <w:rPr>
          <w:rFonts w:ascii="Sylfaen" w:hAnsi="Sylfaen"/>
          <w:b/>
          <w:u w:val="single"/>
          <w:lang w:val="hy-AM"/>
        </w:rPr>
        <w:t>ԱՊ</w:t>
      </w:r>
      <w:r w:rsidR="004F2A2C" w:rsidRPr="00E73470">
        <w:rPr>
          <w:rFonts w:ascii="Sylfaen" w:hAnsi="Sylfaen"/>
          <w:b/>
          <w:u w:val="single"/>
          <w:lang w:val="af-ZA"/>
        </w:rPr>
        <w:t>ՁԲ-22/01</w:t>
      </w:r>
      <w:r w:rsidRPr="001911DD">
        <w:rPr>
          <w:rFonts w:ascii="GHEA Grapalat" w:hAnsi="GHEA Grapalat"/>
          <w:sz w:val="20"/>
          <w:szCs w:val="20"/>
        </w:rPr>
        <w:t>,</w:t>
      </w:r>
      <w:r w:rsidR="00A90FCD" w:rsidRPr="001911DD">
        <w:rPr>
          <w:rFonts w:ascii="GHEA Grapalat" w:hAnsi="GHEA Grapalat"/>
          <w:sz w:val="20"/>
          <w:szCs w:val="20"/>
        </w:rPr>
        <w:t xml:space="preserve">и обязуется в случае признания </w:t>
      </w:r>
      <w:r w:rsidR="00BF09F8" w:rsidRPr="001911DD">
        <w:rPr>
          <w:rFonts w:ascii="GHEA Grapalat" w:hAnsi="GHEA Grapalat"/>
          <w:sz w:val="20"/>
          <w:szCs w:val="20"/>
        </w:rPr>
        <w:t>отобранным</w:t>
      </w:r>
      <w:r w:rsidR="00A90FCD" w:rsidRPr="001911DD">
        <w:rPr>
          <w:rFonts w:ascii="GHEA Grapalat" w:hAnsi="GHEA Grapalat"/>
          <w:sz w:val="20"/>
          <w:szCs w:val="20"/>
        </w:rPr>
        <w:t xml:space="preserve"> участником в порядке и сроки, установленные </w:t>
      </w:r>
      <w:r w:rsidR="00B64C48" w:rsidRPr="001911DD">
        <w:rPr>
          <w:rFonts w:ascii="GHEA Grapalat" w:hAnsi="GHEA Grapalat"/>
          <w:sz w:val="20"/>
          <w:szCs w:val="20"/>
        </w:rPr>
        <w:t xml:space="preserve">настоящим </w:t>
      </w:r>
      <w:r w:rsidR="00A90FCD" w:rsidRPr="001911DD">
        <w:rPr>
          <w:rFonts w:ascii="GHEA Grapalat" w:hAnsi="GHEA Grapalat"/>
          <w:sz w:val="20"/>
          <w:szCs w:val="20"/>
        </w:rPr>
        <w:t xml:space="preserve">приглашением </w:t>
      </w:r>
      <w:r w:rsidR="00952531" w:rsidRPr="001911DD">
        <w:rPr>
          <w:rFonts w:ascii="GHEA Grapalat" w:hAnsi="GHEA Grapalat"/>
          <w:sz w:val="20"/>
          <w:szCs w:val="20"/>
        </w:rPr>
        <w:t xml:space="preserve"> представить обеспечение квалификации</w:t>
      </w:r>
      <w:r w:rsidR="0035493A" w:rsidRPr="001911DD">
        <w:rPr>
          <w:rFonts w:ascii="GHEA Grapalat" w:hAnsi="GHEA Grapalat"/>
          <w:sz w:val="20"/>
          <w:szCs w:val="20"/>
          <w:vertAlign w:val="superscript"/>
        </w:rPr>
        <w:t>16</w:t>
      </w:r>
      <w:r w:rsidR="00952531" w:rsidRPr="001911DD">
        <w:rPr>
          <w:rFonts w:ascii="GHEA Grapalat" w:hAnsi="GHEA Grapalat"/>
          <w:sz w:val="20"/>
          <w:szCs w:val="20"/>
        </w:rPr>
        <w:t>,</w:t>
      </w:r>
    </w:p>
    <w:p w:rsidR="006B3E56" w:rsidRPr="001911DD" w:rsidRDefault="006B3E56" w:rsidP="007C08A2">
      <w:pPr>
        <w:pStyle w:val="aff"/>
        <w:widowControl w:val="0"/>
        <w:numPr>
          <w:ilvl w:val="0"/>
          <w:numId w:val="21"/>
        </w:numPr>
        <w:tabs>
          <w:tab w:val="left" w:pos="567"/>
        </w:tabs>
        <w:jc w:val="both"/>
        <w:rPr>
          <w:rFonts w:ascii="GHEA Grapalat" w:hAnsi="GHEA Grapalat" w:cs="Arial"/>
          <w:sz w:val="20"/>
          <w:szCs w:val="20"/>
        </w:rPr>
      </w:pPr>
      <w:r w:rsidRPr="001911DD">
        <w:rPr>
          <w:rFonts w:ascii="GHEA Grapalat" w:hAnsi="GHEA Grapalat"/>
          <w:sz w:val="20"/>
          <w:szCs w:val="20"/>
        </w:rPr>
        <w:t xml:space="preserve">в рамках участия в </w:t>
      </w:r>
      <w:r w:rsidR="00EC0ADE" w:rsidRPr="001911DD">
        <w:rPr>
          <w:rFonts w:ascii="GHEA Grapalat" w:hAnsi="GHEA Grapalat"/>
          <w:sz w:val="20"/>
          <w:szCs w:val="20"/>
        </w:rPr>
        <w:t xml:space="preserve">запрос котировок </w:t>
      </w:r>
      <w:r w:rsidRPr="001911DD">
        <w:rPr>
          <w:rFonts w:ascii="GHEA Grapalat" w:hAnsi="GHEA Grapalat"/>
          <w:sz w:val="20"/>
          <w:szCs w:val="20"/>
        </w:rPr>
        <w:t xml:space="preserve">под кодом </w:t>
      </w:r>
      <w:r w:rsidR="004F2A2C" w:rsidRPr="00E73470">
        <w:rPr>
          <w:rFonts w:ascii="Sylfaen" w:hAnsi="Sylfaen"/>
          <w:b/>
          <w:u w:val="single"/>
          <w:lang w:val="af-ZA"/>
        </w:rPr>
        <w:t>ԱՄԱՂԱՄԴ-ԳՀ</w:t>
      </w:r>
      <w:r w:rsidR="004F2A2C" w:rsidRPr="00E73470">
        <w:rPr>
          <w:rFonts w:ascii="Sylfaen" w:hAnsi="Sylfaen"/>
          <w:b/>
          <w:u w:val="single"/>
          <w:lang w:val="hy-AM"/>
        </w:rPr>
        <w:t>ԱՊ</w:t>
      </w:r>
      <w:r w:rsidR="004F2A2C" w:rsidRPr="00E73470">
        <w:rPr>
          <w:rFonts w:ascii="Sylfaen" w:hAnsi="Sylfaen"/>
          <w:b/>
          <w:u w:val="single"/>
          <w:lang w:val="af-ZA"/>
        </w:rPr>
        <w:t>ՁԲ-22/01</w:t>
      </w:r>
    </w:p>
    <w:p w:rsidR="006B3E56" w:rsidRPr="001911DD" w:rsidRDefault="006B3E56" w:rsidP="007C08A2">
      <w:pPr>
        <w:pStyle w:val="aff"/>
        <w:widowControl w:val="0"/>
        <w:numPr>
          <w:ilvl w:val="0"/>
          <w:numId w:val="22"/>
        </w:numPr>
        <w:tabs>
          <w:tab w:val="left" w:pos="567"/>
        </w:tabs>
        <w:jc w:val="both"/>
        <w:rPr>
          <w:rFonts w:ascii="GHEA Grapalat" w:hAnsi="GHEA Grapalat"/>
          <w:sz w:val="20"/>
          <w:szCs w:val="20"/>
        </w:rPr>
      </w:pPr>
      <w:r w:rsidRPr="001911DD">
        <w:rPr>
          <w:rFonts w:ascii="GHEA Grapalat" w:hAnsi="GHEA Grapalat"/>
          <w:sz w:val="20"/>
          <w:szCs w:val="20"/>
        </w:rPr>
        <w:t>не допускал и (или) не допустит</w:t>
      </w:r>
      <w:r w:rsidR="00024FA3" w:rsidRPr="001911DD">
        <w:rPr>
          <w:rFonts w:ascii="GHEA Grapalat" w:hAnsi="GHEA Grapalat"/>
          <w:sz w:val="20"/>
          <w:szCs w:val="20"/>
        </w:rPr>
        <w:t xml:space="preserve"> </w:t>
      </w:r>
      <w:r w:rsidR="00024FA3" w:rsidRPr="001911DD">
        <w:rPr>
          <w:rFonts w:ascii="GHEA Grapalat" w:hAnsi="GHEA Grapalat"/>
          <w:sz w:val="20"/>
          <w:szCs w:val="20"/>
          <w:lang w:val="hy-AM"/>
        </w:rPr>
        <w:t>недобросовестн</w:t>
      </w:r>
      <w:r w:rsidR="00024FA3" w:rsidRPr="001911DD">
        <w:rPr>
          <w:rFonts w:ascii="GHEA Grapalat" w:hAnsi="GHEA Grapalat"/>
          <w:sz w:val="20"/>
          <w:szCs w:val="20"/>
        </w:rPr>
        <w:t>ой</w:t>
      </w:r>
      <w:r w:rsidR="00024FA3" w:rsidRPr="001911DD">
        <w:rPr>
          <w:rFonts w:ascii="GHEA Grapalat" w:hAnsi="GHEA Grapalat"/>
          <w:sz w:val="20"/>
          <w:szCs w:val="20"/>
          <w:lang w:val="hy-AM"/>
        </w:rPr>
        <w:t xml:space="preserve"> конкуренци</w:t>
      </w:r>
      <w:r w:rsidR="00024FA3" w:rsidRPr="001911DD">
        <w:rPr>
          <w:rFonts w:ascii="GHEA Grapalat" w:hAnsi="GHEA Grapalat"/>
          <w:sz w:val="20"/>
          <w:szCs w:val="20"/>
        </w:rPr>
        <w:t>и,</w:t>
      </w:r>
      <w:r w:rsidRPr="001911DD">
        <w:rPr>
          <w:rFonts w:ascii="GHEA Grapalat" w:hAnsi="GHEA Grapalat"/>
          <w:sz w:val="20"/>
          <w:szCs w:val="20"/>
        </w:rPr>
        <w:t xml:space="preserve"> злоупотребления доминирующим положением и антиконкурентного соглашения,</w:t>
      </w:r>
    </w:p>
    <w:p w:rsidR="006B3E56" w:rsidRPr="001911DD" w:rsidRDefault="006B3E56" w:rsidP="007C08A2">
      <w:pPr>
        <w:pStyle w:val="aff"/>
        <w:widowControl w:val="0"/>
        <w:numPr>
          <w:ilvl w:val="0"/>
          <w:numId w:val="22"/>
        </w:numPr>
        <w:tabs>
          <w:tab w:val="left" w:pos="567"/>
        </w:tabs>
        <w:jc w:val="both"/>
        <w:rPr>
          <w:rFonts w:ascii="GHEA Grapalat" w:hAnsi="GHEA Grapalat"/>
          <w:spacing w:val="-6"/>
          <w:sz w:val="20"/>
          <w:szCs w:val="20"/>
        </w:rPr>
      </w:pPr>
      <w:r w:rsidRPr="001911DD">
        <w:rPr>
          <w:rFonts w:ascii="GHEA Grapalat" w:hAnsi="GHEA Grapalat"/>
          <w:spacing w:val="-6"/>
          <w:sz w:val="20"/>
          <w:szCs w:val="20"/>
        </w:rPr>
        <w:t xml:space="preserve">отсутствует случай установленного приглашением на </w:t>
      </w:r>
      <w:r w:rsidR="00EC0ADE" w:rsidRPr="001911DD">
        <w:rPr>
          <w:rFonts w:ascii="GHEA Grapalat" w:hAnsi="GHEA Grapalat"/>
          <w:sz w:val="20"/>
          <w:szCs w:val="20"/>
        </w:rPr>
        <w:t xml:space="preserve">запрос котировок </w:t>
      </w:r>
      <w:r w:rsidRPr="001911DD">
        <w:rPr>
          <w:rFonts w:ascii="GHEA Grapalat" w:hAnsi="GHEA Grapalat"/>
          <w:sz w:val="20"/>
          <w:szCs w:val="20"/>
        </w:rPr>
        <w:t xml:space="preserve">случая     одновременного </w:t>
      </w:r>
    </w:p>
    <w:p w:rsidR="006B3E56" w:rsidRPr="001911DD" w:rsidRDefault="006B3E56" w:rsidP="007C08A2">
      <w:pPr>
        <w:pStyle w:val="a3"/>
        <w:widowControl w:val="0"/>
        <w:spacing w:line="240" w:lineRule="auto"/>
        <w:ind w:firstLine="0"/>
        <w:jc w:val="left"/>
        <w:rPr>
          <w:rFonts w:ascii="GHEA Grapalat" w:hAnsi="GHEA Grapalat"/>
          <w:i w:val="0"/>
        </w:rPr>
      </w:pPr>
      <w:r w:rsidRPr="001911DD">
        <w:rPr>
          <w:rFonts w:ascii="GHEA Grapalat" w:hAnsi="GHEA Grapalat"/>
          <w:i w:val="0"/>
        </w:rPr>
        <w:t>участия взаимосвязанных с ________________ лиц и (или) учрежденных__________</w:t>
      </w:r>
    </w:p>
    <w:p w:rsidR="006B3E56" w:rsidRPr="001911DD" w:rsidRDefault="006B3E56" w:rsidP="007C08A2">
      <w:pPr>
        <w:widowControl w:val="0"/>
        <w:tabs>
          <w:tab w:val="left" w:pos="7938"/>
        </w:tabs>
        <w:ind w:left="3119"/>
        <w:jc w:val="both"/>
        <w:rPr>
          <w:rFonts w:ascii="GHEA Grapalat" w:hAnsi="GHEA Grapalat"/>
          <w:sz w:val="20"/>
          <w:szCs w:val="20"/>
        </w:rPr>
      </w:pPr>
      <w:r w:rsidRPr="001911DD">
        <w:rPr>
          <w:rFonts w:ascii="GHEA Grapalat" w:hAnsi="GHEA Grapalat"/>
          <w:sz w:val="20"/>
          <w:szCs w:val="20"/>
        </w:rPr>
        <w:t>наименование участника</w:t>
      </w:r>
      <w:r w:rsidRPr="001911DD">
        <w:rPr>
          <w:rFonts w:ascii="GHEA Grapalat" w:hAnsi="GHEA Grapalat"/>
          <w:sz w:val="20"/>
          <w:szCs w:val="20"/>
        </w:rPr>
        <w:tab/>
        <w:t>наименование</w:t>
      </w:r>
    </w:p>
    <w:p w:rsidR="006B3E56" w:rsidRPr="001911DD" w:rsidRDefault="006B3E56" w:rsidP="007C08A2">
      <w:pPr>
        <w:widowControl w:val="0"/>
        <w:tabs>
          <w:tab w:val="left" w:pos="7938"/>
        </w:tabs>
        <w:ind w:left="8080"/>
        <w:jc w:val="both"/>
        <w:rPr>
          <w:rFonts w:ascii="GHEA Grapalat" w:hAnsi="GHEA Grapalat" w:cs="Arial"/>
          <w:sz w:val="20"/>
          <w:szCs w:val="20"/>
        </w:rPr>
      </w:pPr>
      <w:r w:rsidRPr="001911DD">
        <w:rPr>
          <w:rFonts w:ascii="GHEA Grapalat" w:hAnsi="GHEA Grapalat"/>
          <w:sz w:val="20"/>
          <w:szCs w:val="20"/>
        </w:rPr>
        <w:t>участника</w:t>
      </w:r>
    </w:p>
    <w:p w:rsidR="006B3E56" w:rsidRPr="001911DD" w:rsidRDefault="006B3E56" w:rsidP="007C08A2">
      <w:pPr>
        <w:widowControl w:val="0"/>
        <w:jc w:val="both"/>
        <w:rPr>
          <w:rFonts w:ascii="GHEA Grapalat" w:hAnsi="GHEA Grapalat"/>
          <w:sz w:val="20"/>
          <w:szCs w:val="20"/>
          <w:u w:val="single"/>
        </w:rPr>
      </w:pPr>
      <w:r w:rsidRPr="001911DD">
        <w:rPr>
          <w:rFonts w:ascii="GHEA Grapalat" w:hAnsi="GHEA Grapalat"/>
          <w:sz w:val="20"/>
          <w:szCs w:val="20"/>
        </w:rPr>
        <w:t>организаций, либо организаций, имеющих принадлежащую ____________________</w:t>
      </w:r>
    </w:p>
    <w:p w:rsidR="006B3E56" w:rsidRPr="001911DD" w:rsidRDefault="006B3E56" w:rsidP="007C08A2">
      <w:pPr>
        <w:widowControl w:val="0"/>
        <w:ind w:left="7088"/>
        <w:jc w:val="both"/>
        <w:rPr>
          <w:rFonts w:ascii="GHEA Grapalat" w:hAnsi="GHEA Grapalat"/>
          <w:sz w:val="20"/>
          <w:szCs w:val="20"/>
        </w:rPr>
      </w:pPr>
      <w:r w:rsidRPr="001911DD">
        <w:rPr>
          <w:rFonts w:ascii="GHEA Grapalat" w:hAnsi="GHEA Grapalat"/>
          <w:sz w:val="20"/>
          <w:szCs w:val="20"/>
          <w:vertAlign w:val="superscript"/>
        </w:rPr>
        <w:t>наименование участника</w:t>
      </w:r>
    </w:p>
    <w:p w:rsidR="006B3E56" w:rsidRPr="001911DD" w:rsidRDefault="006B3E56" w:rsidP="007C08A2">
      <w:pPr>
        <w:widowControl w:val="0"/>
        <w:jc w:val="both"/>
        <w:rPr>
          <w:ins w:id="2" w:author="Inesa Kocharyan" w:date="2021-09-01T13:44:00Z"/>
          <w:rFonts w:ascii="GHEA Grapalat" w:hAnsi="GHEA Grapalat"/>
          <w:sz w:val="20"/>
          <w:szCs w:val="20"/>
        </w:rPr>
      </w:pPr>
      <w:r w:rsidRPr="001911DD">
        <w:rPr>
          <w:rFonts w:ascii="GHEA Grapalat" w:hAnsi="GHEA Grapalat"/>
          <w:sz w:val="20"/>
          <w:szCs w:val="20"/>
        </w:rPr>
        <w:t>долю (пай) в размере более пятидесяти процентов</w:t>
      </w:r>
      <w:r w:rsidR="00BB6319" w:rsidRPr="001911DD">
        <w:rPr>
          <w:rFonts w:ascii="GHEA Grapalat" w:hAnsi="GHEA Grapalat"/>
          <w:sz w:val="20"/>
          <w:szCs w:val="20"/>
        </w:rPr>
        <w:t>.</w:t>
      </w:r>
    </w:p>
    <w:p w:rsidR="00BB6319" w:rsidRPr="001911DD" w:rsidRDefault="00BB6319" w:rsidP="007C08A2">
      <w:pPr>
        <w:widowControl w:val="0"/>
        <w:contextualSpacing/>
        <w:jc w:val="both"/>
        <w:rPr>
          <w:rFonts w:ascii="GHEA Grapalat" w:hAnsi="GHEA Grapalat"/>
          <w:sz w:val="20"/>
          <w:szCs w:val="20"/>
        </w:rPr>
      </w:pPr>
      <w:r w:rsidRPr="001911DD">
        <w:rPr>
          <w:rFonts w:ascii="GHEA Grapalat" w:hAnsi="GHEA Grapalat"/>
          <w:sz w:val="20"/>
          <w:szCs w:val="20"/>
        </w:rPr>
        <w:t>Ниже  ------------</w:t>
      </w:r>
      <w:r w:rsidR="009A73EA" w:rsidRPr="001911DD">
        <w:rPr>
          <w:rFonts w:ascii="GHEA Grapalat" w:hAnsi="GHEA Grapalat"/>
          <w:sz w:val="20"/>
          <w:szCs w:val="20"/>
        </w:rPr>
        <w:t>---------------------------</w:t>
      </w:r>
      <w:r w:rsidRPr="001911DD">
        <w:rPr>
          <w:rFonts w:ascii="GHEA Grapalat" w:hAnsi="GHEA Grapalat"/>
          <w:sz w:val="20"/>
          <w:szCs w:val="20"/>
        </w:rPr>
        <w:t>-</w:t>
      </w:r>
      <w:r w:rsidR="009A73EA" w:rsidRPr="001911DD">
        <w:rPr>
          <w:rFonts w:ascii="GHEA Grapalat" w:hAnsi="GHEA Grapalat"/>
          <w:sz w:val="20"/>
          <w:szCs w:val="20"/>
        </w:rPr>
        <w:t xml:space="preserve"> </w:t>
      </w:r>
      <w:r w:rsidR="004A5C6D" w:rsidRPr="001911DD">
        <w:rPr>
          <w:rFonts w:ascii="GHEA Grapalat" w:hAnsi="GHEA Grapalat"/>
          <w:sz w:val="20"/>
          <w:szCs w:val="20"/>
        </w:rPr>
        <w:t xml:space="preserve">представляет </w:t>
      </w:r>
      <w:r w:rsidR="009A73EA" w:rsidRPr="001911DD">
        <w:rPr>
          <w:rFonts w:ascii="GHEA Grapalat" w:hAnsi="GHEA Grapalat"/>
          <w:sz w:val="20"/>
          <w:szCs w:val="20"/>
        </w:rPr>
        <w:t>ссылку на сайт, содержащий</w:t>
      </w:r>
    </w:p>
    <w:p w:rsidR="00BB6319" w:rsidRPr="001911DD" w:rsidRDefault="00BB6319" w:rsidP="007C08A2">
      <w:pPr>
        <w:widowControl w:val="0"/>
        <w:ind w:left="1276"/>
        <w:contextualSpacing/>
        <w:jc w:val="both"/>
        <w:rPr>
          <w:rFonts w:ascii="GHEA Grapalat" w:hAnsi="GHEA Grapalat"/>
          <w:sz w:val="20"/>
          <w:szCs w:val="20"/>
        </w:rPr>
      </w:pPr>
      <w:r w:rsidRPr="001911DD">
        <w:rPr>
          <w:rFonts w:ascii="GHEA Grapalat" w:hAnsi="GHEA Grapalat"/>
          <w:sz w:val="20"/>
          <w:szCs w:val="20"/>
          <w:vertAlign w:val="superscript"/>
        </w:rPr>
        <w:t>наименование участника</w:t>
      </w:r>
    </w:p>
    <w:p w:rsidR="007D1008" w:rsidRPr="001911DD" w:rsidRDefault="009A73EA" w:rsidP="007C08A2">
      <w:pPr>
        <w:widowControl w:val="0"/>
        <w:jc w:val="both"/>
        <w:rPr>
          <w:rFonts w:ascii="GHEA Grapalat" w:hAnsi="GHEA Grapalat"/>
          <w:sz w:val="20"/>
          <w:szCs w:val="20"/>
        </w:rPr>
      </w:pPr>
      <w:r w:rsidRPr="001911DD">
        <w:rPr>
          <w:rFonts w:ascii="GHEA Grapalat" w:hAnsi="GHEA Grapalat"/>
          <w:sz w:val="20"/>
          <w:szCs w:val="20"/>
        </w:rPr>
        <w:lastRenderedPageBreak/>
        <w:t xml:space="preserve">информацию о реальных бенефициарах </w:t>
      </w:r>
      <w:r w:rsidR="00BB6319" w:rsidRPr="001911DD">
        <w:rPr>
          <w:rFonts w:ascii="GHEA Grapalat" w:hAnsi="GHEA Grapalat"/>
          <w:sz w:val="20"/>
          <w:szCs w:val="20"/>
        </w:rPr>
        <w:t xml:space="preserve">---------------------------------------------------- </w:t>
      </w:r>
      <w:r w:rsidR="006B3E56" w:rsidRPr="001911DD">
        <w:rPr>
          <w:rStyle w:val="af6"/>
          <w:rFonts w:ascii="GHEA Grapalat" w:hAnsi="GHEA Grapalat"/>
          <w:sz w:val="20"/>
          <w:szCs w:val="20"/>
        </w:rPr>
        <w:footnoteReference w:customMarkFollows="1" w:id="8"/>
        <w:t>**</w:t>
      </w:r>
      <w:r w:rsidRPr="001911DD">
        <w:rPr>
          <w:rFonts w:ascii="GHEA Grapalat" w:hAnsi="GHEA Grapalat"/>
          <w:sz w:val="20"/>
          <w:szCs w:val="20"/>
        </w:rPr>
        <w:t>.</w:t>
      </w:r>
      <w:r w:rsidR="006B3E56" w:rsidRPr="001911DD">
        <w:rPr>
          <w:rFonts w:ascii="GHEA Grapalat" w:hAnsi="GHEA Grapalat"/>
          <w:sz w:val="20"/>
          <w:szCs w:val="20"/>
        </w:rPr>
        <w:t xml:space="preserve"> </w:t>
      </w:r>
      <w:r w:rsidR="007D1008" w:rsidRPr="001911DD">
        <w:rPr>
          <w:rFonts w:ascii="GHEA Grapalat" w:hAnsi="GHEA Grapalat"/>
          <w:sz w:val="20"/>
          <w:szCs w:val="20"/>
        </w:rPr>
        <w:br w:type="page"/>
      </w:r>
    </w:p>
    <w:p w:rsidR="00923711" w:rsidRPr="001911DD" w:rsidRDefault="00923711" w:rsidP="007C08A2">
      <w:pPr>
        <w:rPr>
          <w:rFonts w:ascii="GHEA Grapalat" w:hAnsi="GHEA Grapalat"/>
          <w:sz w:val="20"/>
          <w:szCs w:val="20"/>
        </w:rPr>
      </w:pPr>
    </w:p>
    <w:p w:rsidR="00110534" w:rsidRPr="001911DD" w:rsidRDefault="00F36AD3" w:rsidP="007C08A2">
      <w:pPr>
        <w:jc w:val="both"/>
        <w:rPr>
          <w:rFonts w:ascii="GHEA Grapalat" w:hAnsi="GHEA Grapalat"/>
          <w:sz w:val="20"/>
          <w:szCs w:val="20"/>
        </w:rPr>
      </w:pPr>
      <w:r w:rsidRPr="001911DD">
        <w:rPr>
          <w:rFonts w:ascii="GHEA Grapalat" w:hAnsi="GHEA Grapalat"/>
          <w:sz w:val="20"/>
          <w:szCs w:val="20"/>
        </w:rPr>
        <w:t xml:space="preserve"> </w:t>
      </w:r>
    </w:p>
    <w:p w:rsidR="00993891" w:rsidRPr="001911DD" w:rsidRDefault="00F36AD3" w:rsidP="007C08A2">
      <w:pPr>
        <w:jc w:val="both"/>
        <w:rPr>
          <w:rFonts w:ascii="GHEA Grapalat" w:hAnsi="GHEA Grapalat"/>
          <w:sz w:val="20"/>
          <w:szCs w:val="20"/>
        </w:rPr>
      </w:pPr>
      <w:r w:rsidRPr="001911DD">
        <w:rPr>
          <w:rFonts w:ascii="GHEA Grapalat" w:hAnsi="GHEA Grapalat"/>
          <w:sz w:val="20"/>
          <w:szCs w:val="20"/>
        </w:rPr>
        <w:t xml:space="preserve">Прилагается  </w:t>
      </w:r>
      <w:r w:rsidR="00F855BB" w:rsidRPr="001911DD">
        <w:rPr>
          <w:rFonts w:ascii="GHEA Grapalat" w:hAnsi="GHEA Grapalat"/>
          <w:sz w:val="20"/>
          <w:szCs w:val="20"/>
        </w:rPr>
        <w:t xml:space="preserve">полное описание предлагаемого </w:t>
      </w:r>
      <w:r w:rsidR="00AA4DC0" w:rsidRPr="001911DD">
        <w:rPr>
          <w:rFonts w:ascii="GHEA Grapalat" w:hAnsi="GHEA Grapalat"/>
          <w:sz w:val="20"/>
          <w:szCs w:val="20"/>
        </w:rPr>
        <w:t xml:space="preserve">  ----------------------------</w:t>
      </w:r>
      <w:r w:rsidRPr="001911DD">
        <w:rPr>
          <w:rFonts w:ascii="GHEA Grapalat" w:hAnsi="GHEA Grapalat"/>
          <w:sz w:val="20"/>
          <w:szCs w:val="20"/>
        </w:rPr>
        <w:t xml:space="preserve"> </w:t>
      </w:r>
      <w:r w:rsidR="00F855BB" w:rsidRPr="001911DD">
        <w:rPr>
          <w:rFonts w:ascii="GHEA Grapalat" w:hAnsi="GHEA Grapalat"/>
          <w:sz w:val="20"/>
          <w:szCs w:val="20"/>
        </w:rPr>
        <w:t xml:space="preserve">    товара</w:t>
      </w:r>
      <w:r w:rsidR="00B14486" w:rsidRPr="001911DD">
        <w:rPr>
          <w:rFonts w:ascii="GHEA Grapalat" w:hAnsi="GHEA Grapalat"/>
          <w:sz w:val="20"/>
          <w:szCs w:val="20"/>
        </w:rPr>
        <w:t>,</w:t>
      </w:r>
      <w:r w:rsidR="00F855BB" w:rsidRPr="001911DD">
        <w:rPr>
          <w:rFonts w:ascii="GHEA Grapalat" w:hAnsi="GHEA Grapalat"/>
          <w:sz w:val="20"/>
          <w:szCs w:val="20"/>
        </w:rPr>
        <w:t xml:space="preserve"> </w:t>
      </w:r>
    </w:p>
    <w:p w:rsidR="00993891" w:rsidRPr="001911DD" w:rsidRDefault="00993891" w:rsidP="007C08A2">
      <w:pPr>
        <w:jc w:val="both"/>
        <w:rPr>
          <w:rFonts w:ascii="GHEA Grapalat" w:hAnsi="GHEA Grapalat"/>
          <w:sz w:val="20"/>
          <w:szCs w:val="20"/>
        </w:rPr>
      </w:pPr>
      <w:r w:rsidRPr="001911DD">
        <w:rPr>
          <w:rFonts w:ascii="GHEA Grapalat" w:hAnsi="GHEA Grapalat"/>
          <w:sz w:val="20"/>
          <w:szCs w:val="20"/>
        </w:rPr>
        <w:t xml:space="preserve">                                                                                                  </w:t>
      </w:r>
      <w:r w:rsidR="00C33115" w:rsidRPr="001911DD">
        <w:rPr>
          <w:rFonts w:ascii="GHEA Grapalat" w:hAnsi="GHEA Grapalat"/>
          <w:sz w:val="20"/>
          <w:szCs w:val="20"/>
        </w:rPr>
        <w:t xml:space="preserve">          </w:t>
      </w:r>
      <w:r w:rsidRPr="001911DD">
        <w:rPr>
          <w:rFonts w:ascii="GHEA Grapalat" w:hAnsi="GHEA Grapalat"/>
          <w:sz w:val="20"/>
          <w:szCs w:val="20"/>
        </w:rPr>
        <w:t xml:space="preserve"> наименование участника</w:t>
      </w:r>
    </w:p>
    <w:p w:rsidR="006B3E56" w:rsidRPr="001911DD" w:rsidRDefault="00F855BB" w:rsidP="007C08A2">
      <w:pPr>
        <w:jc w:val="both"/>
        <w:rPr>
          <w:rFonts w:ascii="GHEA Grapalat" w:hAnsi="GHEA Grapalat"/>
          <w:sz w:val="20"/>
          <w:szCs w:val="20"/>
          <w:lang w:val="hy-AM"/>
        </w:rPr>
      </w:pPr>
      <w:r w:rsidRPr="001911DD">
        <w:rPr>
          <w:rFonts w:ascii="GHEA Grapalat" w:hAnsi="GHEA Grapalat"/>
          <w:sz w:val="20"/>
          <w:szCs w:val="20"/>
        </w:rPr>
        <w:t>согласно Приложению 1.1</w:t>
      </w:r>
      <w:r w:rsidR="00C061DC" w:rsidRPr="001911DD">
        <w:rPr>
          <w:rFonts w:ascii="GHEA Grapalat" w:hAnsi="GHEA Grapalat"/>
          <w:sz w:val="20"/>
          <w:szCs w:val="20"/>
        </w:rPr>
        <w:t>.</w:t>
      </w:r>
      <w:r w:rsidR="00F36AD3" w:rsidRPr="001911DD">
        <w:rPr>
          <w:rFonts w:ascii="GHEA Grapalat" w:hAnsi="GHEA Grapalat"/>
          <w:sz w:val="20"/>
          <w:szCs w:val="20"/>
        </w:rPr>
        <w:t xml:space="preserve"> </w:t>
      </w:r>
      <w:r w:rsidRPr="001911DD">
        <w:rPr>
          <w:rFonts w:ascii="GHEA Grapalat" w:hAnsi="GHEA Grapalat"/>
          <w:sz w:val="20"/>
          <w:szCs w:val="20"/>
        </w:rPr>
        <w:t xml:space="preserve"> </w:t>
      </w:r>
      <w:r w:rsidR="00F36AD3" w:rsidRPr="001911DD">
        <w:rPr>
          <w:rFonts w:ascii="GHEA Grapalat" w:hAnsi="GHEA Grapalat"/>
          <w:sz w:val="20"/>
          <w:szCs w:val="20"/>
        </w:rPr>
        <w:t xml:space="preserve"> </w:t>
      </w:r>
      <w:r w:rsidR="00DA5D3D" w:rsidRPr="001911DD">
        <w:rPr>
          <w:rFonts w:ascii="GHEA Grapalat" w:hAnsi="GHEA Grapalat"/>
          <w:sz w:val="20"/>
          <w:szCs w:val="20"/>
        </w:rPr>
        <w:t xml:space="preserve">                                                                             </w:t>
      </w:r>
      <w:r w:rsidRPr="001911DD">
        <w:rPr>
          <w:rFonts w:ascii="GHEA Grapalat" w:hAnsi="GHEA Grapalat"/>
          <w:sz w:val="20"/>
          <w:szCs w:val="20"/>
        </w:rPr>
        <w:t xml:space="preserve">                                     </w:t>
      </w:r>
      <w:r w:rsidR="00DA5D3D" w:rsidRPr="001911DD">
        <w:rPr>
          <w:rFonts w:ascii="GHEA Grapalat" w:hAnsi="GHEA Grapalat"/>
          <w:sz w:val="20"/>
          <w:szCs w:val="20"/>
        </w:rPr>
        <w:t xml:space="preserve">      </w:t>
      </w:r>
    </w:p>
    <w:p w:rsidR="00F855BB" w:rsidRPr="001911DD" w:rsidRDefault="00F855BB" w:rsidP="007C08A2">
      <w:pPr>
        <w:tabs>
          <w:tab w:val="left" w:pos="7371"/>
        </w:tabs>
        <w:ind w:left="3544" w:firstLine="3"/>
        <w:jc w:val="both"/>
        <w:rPr>
          <w:rFonts w:ascii="GHEA Grapalat" w:hAnsi="GHEA Grapalat"/>
          <w:sz w:val="20"/>
          <w:szCs w:val="20"/>
          <w:lang w:val="hy-AM"/>
        </w:rPr>
      </w:pPr>
    </w:p>
    <w:p w:rsidR="00F855BB" w:rsidRPr="001911DD" w:rsidRDefault="00F855BB" w:rsidP="007C08A2">
      <w:pPr>
        <w:tabs>
          <w:tab w:val="left" w:pos="7371"/>
        </w:tabs>
        <w:ind w:left="3544" w:firstLine="3"/>
        <w:jc w:val="both"/>
        <w:rPr>
          <w:rFonts w:ascii="GHEA Grapalat" w:hAnsi="GHEA Grapalat"/>
          <w:sz w:val="20"/>
          <w:szCs w:val="20"/>
          <w:lang w:val="hy-AM"/>
        </w:rPr>
      </w:pPr>
    </w:p>
    <w:p w:rsidR="006B3E56" w:rsidRPr="001911DD" w:rsidRDefault="006B3E56" w:rsidP="007C08A2">
      <w:pPr>
        <w:tabs>
          <w:tab w:val="left" w:pos="7371"/>
        </w:tabs>
        <w:ind w:left="3544" w:firstLine="3"/>
        <w:jc w:val="both"/>
        <w:rPr>
          <w:rFonts w:ascii="GHEA Grapalat" w:hAnsi="GHEA Grapalat"/>
          <w:sz w:val="20"/>
          <w:szCs w:val="20"/>
        </w:rPr>
      </w:pPr>
    </w:p>
    <w:p w:rsidR="006B3E56" w:rsidRPr="001911DD" w:rsidRDefault="006B3E56" w:rsidP="007C08A2">
      <w:pPr>
        <w:tabs>
          <w:tab w:val="left" w:pos="7371"/>
        </w:tabs>
        <w:ind w:left="3544" w:firstLine="3"/>
        <w:jc w:val="both"/>
        <w:rPr>
          <w:rFonts w:ascii="GHEA Grapalat" w:hAnsi="GHEA Grapalat"/>
          <w:sz w:val="20"/>
          <w:szCs w:val="20"/>
        </w:rPr>
      </w:pPr>
    </w:p>
    <w:p w:rsidR="00374F4A" w:rsidRPr="001911DD" w:rsidRDefault="00374F4A" w:rsidP="007C08A2">
      <w:pPr>
        <w:jc w:val="both"/>
        <w:rPr>
          <w:rFonts w:ascii="GHEA Grapalat" w:hAnsi="GHEA Grapalat"/>
          <w:sz w:val="20"/>
          <w:szCs w:val="20"/>
        </w:rPr>
      </w:pPr>
      <w:r w:rsidRPr="001911DD">
        <w:rPr>
          <w:rFonts w:ascii="GHEA Grapalat" w:hAnsi="GHEA Grapalat"/>
          <w:sz w:val="20"/>
          <w:szCs w:val="20"/>
        </w:rPr>
        <w:t>_______________________________________________</w:t>
      </w:r>
      <w:r w:rsidRPr="001911DD">
        <w:rPr>
          <w:rFonts w:ascii="GHEA Grapalat" w:hAnsi="GHEA Grapalat"/>
          <w:sz w:val="20"/>
          <w:szCs w:val="20"/>
        </w:rPr>
        <w:tab/>
        <w:t>_____________________</w:t>
      </w:r>
    </w:p>
    <w:p w:rsidR="00374F4A" w:rsidRPr="001911DD" w:rsidRDefault="00374F4A" w:rsidP="007C08A2">
      <w:pPr>
        <w:tabs>
          <w:tab w:val="left" w:pos="7230"/>
        </w:tabs>
        <w:ind w:left="851"/>
        <w:jc w:val="both"/>
        <w:rPr>
          <w:rFonts w:ascii="GHEA Grapalat" w:hAnsi="GHEA Grapalat"/>
          <w:sz w:val="20"/>
          <w:szCs w:val="20"/>
        </w:rPr>
      </w:pPr>
      <w:r w:rsidRPr="001911DD">
        <w:rPr>
          <w:rFonts w:ascii="GHEA Grapalat" w:hAnsi="GHEA Grapalat"/>
          <w:sz w:val="20"/>
          <w:szCs w:val="20"/>
        </w:rPr>
        <w:t>наименование участника (должность,</w:t>
      </w:r>
      <w:r w:rsidRPr="001911DD">
        <w:rPr>
          <w:rFonts w:ascii="GHEA Grapalat" w:hAnsi="GHEA Grapalat"/>
          <w:sz w:val="20"/>
          <w:szCs w:val="20"/>
        </w:rPr>
        <w:tab/>
        <w:t>подпись)</w:t>
      </w:r>
    </w:p>
    <w:p w:rsidR="00374F4A" w:rsidRPr="001911DD" w:rsidRDefault="00374F4A" w:rsidP="007C08A2">
      <w:pPr>
        <w:ind w:left="1134"/>
        <w:jc w:val="both"/>
        <w:rPr>
          <w:rFonts w:ascii="GHEA Grapalat" w:hAnsi="GHEA Grapalat"/>
          <w:sz w:val="20"/>
          <w:szCs w:val="20"/>
        </w:rPr>
      </w:pPr>
      <w:r w:rsidRPr="001911DD">
        <w:rPr>
          <w:rFonts w:ascii="GHEA Grapalat" w:hAnsi="GHEA Grapalat"/>
          <w:sz w:val="20"/>
          <w:szCs w:val="20"/>
        </w:rPr>
        <w:t>имя, фамилия руководителя)</w:t>
      </w:r>
    </w:p>
    <w:p w:rsidR="0094684E" w:rsidRPr="001911DD" w:rsidRDefault="00B2572B" w:rsidP="007C08A2">
      <w:pPr>
        <w:widowControl w:val="0"/>
        <w:jc w:val="right"/>
        <w:rPr>
          <w:rFonts w:ascii="GHEA Grapalat" w:hAnsi="GHEA Grapalat"/>
          <w:b/>
          <w:sz w:val="20"/>
          <w:szCs w:val="20"/>
        </w:rPr>
      </w:pPr>
      <w:r w:rsidRPr="001911DD">
        <w:rPr>
          <w:rFonts w:ascii="GHEA Grapalat" w:hAnsi="GHEA Grapalat"/>
          <w:sz w:val="20"/>
          <w:szCs w:val="20"/>
        </w:rPr>
        <w:t>М. П.</w:t>
      </w:r>
      <w:r w:rsidR="00A225D9" w:rsidRPr="001911DD">
        <w:rPr>
          <w:rFonts w:ascii="GHEA Grapalat" w:hAnsi="GHEA Grapalat"/>
          <w:b/>
          <w:sz w:val="20"/>
          <w:szCs w:val="20"/>
        </w:rPr>
        <w:t xml:space="preserve"> </w:t>
      </w:r>
    </w:p>
    <w:p w:rsidR="00123294" w:rsidRPr="001911DD" w:rsidRDefault="00123294" w:rsidP="007C08A2">
      <w:pPr>
        <w:rPr>
          <w:rFonts w:ascii="GHEA Grapalat" w:hAnsi="GHEA Grapalat"/>
          <w:b/>
          <w:sz w:val="20"/>
          <w:szCs w:val="20"/>
        </w:rPr>
      </w:pPr>
      <w:r w:rsidRPr="001911DD">
        <w:rPr>
          <w:rFonts w:ascii="GHEA Grapalat" w:hAnsi="GHEA Grapalat"/>
          <w:b/>
          <w:sz w:val="20"/>
          <w:szCs w:val="20"/>
        </w:rPr>
        <w:br w:type="page"/>
      </w:r>
    </w:p>
    <w:p w:rsidR="00B048B2" w:rsidRPr="001911DD" w:rsidRDefault="00B048B2" w:rsidP="007C08A2">
      <w:pPr>
        <w:rPr>
          <w:rFonts w:ascii="GHEA Grapalat" w:hAnsi="GHEA Grapalat"/>
          <w:b/>
          <w:sz w:val="20"/>
          <w:szCs w:val="20"/>
        </w:rPr>
      </w:pPr>
    </w:p>
    <w:p w:rsidR="00D043C1" w:rsidRPr="001911DD" w:rsidRDefault="00D043C1" w:rsidP="007C08A2">
      <w:pPr>
        <w:pStyle w:val="3"/>
        <w:keepNext w:val="0"/>
        <w:widowControl w:val="0"/>
        <w:spacing w:line="240" w:lineRule="auto"/>
        <w:ind w:firstLine="567"/>
        <w:jc w:val="right"/>
        <w:rPr>
          <w:rFonts w:ascii="GHEA Grapalat" w:hAnsi="GHEA Grapalat" w:cs="Arial"/>
          <w:b/>
          <w:i w:val="0"/>
        </w:rPr>
      </w:pPr>
      <w:r w:rsidRPr="001911DD">
        <w:rPr>
          <w:rFonts w:ascii="GHEA Grapalat" w:hAnsi="GHEA Grapalat"/>
          <w:b/>
          <w:i w:val="0"/>
        </w:rPr>
        <w:t>Приложение № 1,1</w:t>
      </w:r>
    </w:p>
    <w:p w:rsidR="00D043C1" w:rsidRPr="001911DD" w:rsidRDefault="00D043C1" w:rsidP="007C08A2">
      <w:pPr>
        <w:pStyle w:val="31"/>
        <w:widowControl w:val="0"/>
        <w:spacing w:line="240" w:lineRule="auto"/>
        <w:jc w:val="right"/>
        <w:rPr>
          <w:rFonts w:ascii="GHEA Grapalat" w:hAnsi="GHEA Grapalat" w:cs="Arial"/>
          <w:b/>
        </w:rPr>
      </w:pPr>
      <w:r w:rsidRPr="001911DD">
        <w:rPr>
          <w:rFonts w:ascii="GHEA Grapalat" w:hAnsi="GHEA Grapalat"/>
          <w:b/>
        </w:rPr>
        <w:t xml:space="preserve">к Приглашению на </w:t>
      </w:r>
      <w:r w:rsidR="00EC0ADE" w:rsidRPr="001911DD">
        <w:rPr>
          <w:rFonts w:ascii="GHEA Grapalat" w:hAnsi="GHEA Grapalat"/>
          <w:b/>
        </w:rPr>
        <w:t>запрос котировок</w:t>
      </w:r>
      <w:r w:rsidRPr="001911DD">
        <w:rPr>
          <w:rFonts w:ascii="GHEA Grapalat" w:hAnsi="GHEA Grapalat" w:cs="Arial"/>
          <w:b/>
        </w:rPr>
        <w:br/>
      </w:r>
      <w:r w:rsidRPr="001911DD">
        <w:rPr>
          <w:rFonts w:ascii="GHEA Grapalat" w:hAnsi="GHEA Grapalat"/>
          <w:b/>
        </w:rPr>
        <w:t xml:space="preserve">под кодом </w:t>
      </w:r>
      <w:r w:rsidR="004F2A2C" w:rsidRPr="00E73470">
        <w:rPr>
          <w:rFonts w:ascii="Sylfaen" w:hAnsi="Sylfaen"/>
          <w:b/>
          <w:u w:val="single"/>
          <w:lang w:val="af-ZA"/>
        </w:rPr>
        <w:t>ԱՄԱՂԱՄԴ-ԳՀ</w:t>
      </w:r>
      <w:r w:rsidR="004F2A2C" w:rsidRPr="00E73470">
        <w:rPr>
          <w:rFonts w:ascii="Sylfaen" w:hAnsi="Sylfaen"/>
          <w:b/>
          <w:u w:val="single"/>
          <w:lang w:val="hy-AM"/>
        </w:rPr>
        <w:t>ԱՊ</w:t>
      </w:r>
      <w:r w:rsidR="004F2A2C" w:rsidRPr="00E73470">
        <w:rPr>
          <w:rFonts w:ascii="Sylfaen" w:hAnsi="Sylfaen"/>
          <w:b/>
          <w:u w:val="single"/>
          <w:lang w:val="af-ZA"/>
        </w:rPr>
        <w:t>ՁԲ-22/01</w:t>
      </w:r>
    </w:p>
    <w:p w:rsidR="00D043C1" w:rsidRPr="001911DD" w:rsidRDefault="00D043C1" w:rsidP="007C08A2">
      <w:pPr>
        <w:widowControl w:val="0"/>
        <w:ind w:left="567" w:right="565"/>
        <w:jc w:val="center"/>
        <w:rPr>
          <w:rFonts w:ascii="GHEA Grapalat" w:hAnsi="GHEA Grapalat"/>
          <w:b/>
          <w:sz w:val="20"/>
          <w:szCs w:val="20"/>
        </w:rPr>
      </w:pPr>
    </w:p>
    <w:p w:rsidR="00D043C1" w:rsidRPr="001911DD" w:rsidRDefault="00D043C1" w:rsidP="007C08A2">
      <w:pPr>
        <w:pStyle w:val="3"/>
        <w:keepNext w:val="0"/>
        <w:widowControl w:val="0"/>
        <w:spacing w:line="240" w:lineRule="auto"/>
        <w:ind w:left="567" w:right="565"/>
        <w:rPr>
          <w:rFonts w:ascii="GHEA Grapalat" w:hAnsi="GHEA Grapalat"/>
          <w:b/>
          <w:i w:val="0"/>
        </w:rPr>
      </w:pPr>
      <w:r w:rsidRPr="001911DD">
        <w:rPr>
          <w:rFonts w:ascii="GHEA Grapalat" w:hAnsi="GHEA Grapalat"/>
          <w:b/>
          <w:i w:val="0"/>
        </w:rPr>
        <w:t>ПОЛНОЕ ОПИСАНИЕ</w:t>
      </w:r>
    </w:p>
    <w:p w:rsidR="00D043C1" w:rsidRPr="001911DD" w:rsidRDefault="00D043C1" w:rsidP="007C08A2">
      <w:pPr>
        <w:pStyle w:val="3"/>
        <w:keepNext w:val="0"/>
        <w:widowControl w:val="0"/>
        <w:spacing w:line="240" w:lineRule="auto"/>
        <w:ind w:left="567" w:right="565"/>
        <w:rPr>
          <w:rFonts w:ascii="GHEA Grapalat" w:hAnsi="GHEA Grapalat"/>
          <w:b/>
          <w:i w:val="0"/>
        </w:rPr>
      </w:pPr>
      <w:r w:rsidRPr="001911DD">
        <w:rPr>
          <w:rFonts w:ascii="GHEA Grapalat" w:hAnsi="GHEA Grapalat"/>
          <w:b/>
          <w:i w:val="0"/>
        </w:rPr>
        <w:t xml:space="preserve">предлагаемого </w:t>
      </w:r>
      <w:r w:rsidR="00A35FB1" w:rsidRPr="001911DD">
        <w:rPr>
          <w:rFonts w:ascii="GHEA Grapalat" w:hAnsi="GHEA Grapalat"/>
          <w:b/>
          <w:i w:val="0"/>
        </w:rPr>
        <w:t>товара</w:t>
      </w:r>
    </w:p>
    <w:p w:rsidR="00D043C1" w:rsidRPr="001911DD" w:rsidRDefault="00D043C1" w:rsidP="007C08A2">
      <w:pPr>
        <w:pStyle w:val="3"/>
        <w:keepNext w:val="0"/>
        <w:widowControl w:val="0"/>
        <w:spacing w:line="240" w:lineRule="auto"/>
        <w:ind w:left="567" w:right="565"/>
        <w:rPr>
          <w:rFonts w:ascii="GHEA Grapalat" w:hAnsi="GHEA Grapalat" w:cs="Arial"/>
        </w:rPr>
      </w:pPr>
    </w:p>
    <w:p w:rsidR="00D043C1" w:rsidRPr="001911DD" w:rsidRDefault="00D043C1" w:rsidP="007C08A2">
      <w:pPr>
        <w:widowControl w:val="0"/>
        <w:jc w:val="both"/>
        <w:rPr>
          <w:rFonts w:ascii="GHEA Grapalat" w:hAnsi="GHEA Grapalat"/>
          <w:sz w:val="20"/>
          <w:szCs w:val="20"/>
        </w:rPr>
      </w:pPr>
      <w:r w:rsidRPr="001911DD">
        <w:rPr>
          <w:rFonts w:ascii="GHEA Grapalat" w:hAnsi="GHEA Grapalat"/>
          <w:sz w:val="20"/>
          <w:szCs w:val="20"/>
        </w:rPr>
        <w:t xml:space="preserve">_____________________________,                               в качестве участника в </w:t>
      </w:r>
    </w:p>
    <w:p w:rsidR="00D043C1" w:rsidRPr="001911DD" w:rsidRDefault="00D043C1" w:rsidP="007C08A2">
      <w:pPr>
        <w:widowControl w:val="0"/>
        <w:jc w:val="both"/>
        <w:rPr>
          <w:rFonts w:ascii="GHEA Grapalat" w:hAnsi="GHEA Grapalat" w:cs="Arial"/>
          <w:sz w:val="20"/>
          <w:szCs w:val="20"/>
          <w:u w:val="single"/>
        </w:rPr>
      </w:pPr>
      <w:r w:rsidRPr="001911DD">
        <w:rPr>
          <w:rFonts w:ascii="GHEA Grapalat" w:hAnsi="GHEA Grapalat"/>
          <w:sz w:val="20"/>
          <w:szCs w:val="20"/>
        </w:rPr>
        <w:t>наименование участника</w:t>
      </w:r>
    </w:p>
    <w:p w:rsidR="00D043C1" w:rsidRPr="001911DD" w:rsidRDefault="00D043C1" w:rsidP="007C08A2">
      <w:pPr>
        <w:widowControl w:val="0"/>
        <w:jc w:val="both"/>
        <w:rPr>
          <w:rFonts w:ascii="GHEA Grapalat" w:hAnsi="GHEA Grapalat"/>
          <w:sz w:val="20"/>
          <w:szCs w:val="20"/>
        </w:rPr>
      </w:pPr>
      <w:r w:rsidRPr="001911DD">
        <w:rPr>
          <w:rFonts w:ascii="GHEA Grapalat" w:hAnsi="GHEA Grapalat"/>
          <w:sz w:val="20"/>
          <w:szCs w:val="20"/>
        </w:rPr>
        <w:t xml:space="preserve">рамках </w:t>
      </w:r>
      <w:r w:rsidR="00EC0ADE" w:rsidRPr="001911DD">
        <w:rPr>
          <w:rFonts w:ascii="GHEA Grapalat" w:hAnsi="GHEA Grapalat"/>
          <w:b/>
          <w:sz w:val="20"/>
          <w:szCs w:val="20"/>
        </w:rPr>
        <w:t>запрос котировок</w:t>
      </w:r>
      <w:r w:rsidRPr="001911DD">
        <w:rPr>
          <w:rFonts w:ascii="GHEA Grapalat" w:hAnsi="GHEA Grapalat"/>
          <w:sz w:val="20"/>
          <w:szCs w:val="20"/>
        </w:rPr>
        <w:t xml:space="preserve"> под кодом </w:t>
      </w:r>
      <w:r w:rsidR="004F2A2C" w:rsidRPr="00E73470">
        <w:rPr>
          <w:rFonts w:ascii="Sylfaen" w:hAnsi="Sylfaen"/>
          <w:b/>
          <w:u w:val="single"/>
          <w:lang w:val="af-ZA"/>
        </w:rPr>
        <w:t>ԱՄԱՂԱՄԴ-ԳՀ</w:t>
      </w:r>
      <w:r w:rsidR="004F2A2C" w:rsidRPr="00E73470">
        <w:rPr>
          <w:rFonts w:ascii="Sylfaen" w:hAnsi="Sylfaen"/>
          <w:b/>
          <w:u w:val="single"/>
          <w:lang w:val="hy-AM"/>
        </w:rPr>
        <w:t>ԱՊ</w:t>
      </w:r>
      <w:r w:rsidR="004F2A2C" w:rsidRPr="00E73470">
        <w:rPr>
          <w:rFonts w:ascii="Sylfaen" w:hAnsi="Sylfaen"/>
          <w:b/>
          <w:u w:val="single"/>
          <w:lang w:val="af-ZA"/>
        </w:rPr>
        <w:t>ՁԲ-22/01</w:t>
      </w:r>
      <w:r w:rsidRPr="001911DD">
        <w:rPr>
          <w:rFonts w:ascii="GHEA Grapalat" w:hAnsi="GHEA Grapalat"/>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1911DD" w:rsidTr="00FF3F2A">
        <w:tc>
          <w:tcPr>
            <w:tcW w:w="1042" w:type="dxa"/>
            <w:vMerge w:val="restart"/>
            <w:vAlign w:val="center"/>
          </w:tcPr>
          <w:p w:rsidR="00EE1022" w:rsidRPr="001911DD" w:rsidRDefault="00EE1022" w:rsidP="007C08A2">
            <w:pPr>
              <w:widowControl w:val="0"/>
              <w:jc w:val="center"/>
              <w:rPr>
                <w:rFonts w:ascii="GHEA Grapalat" w:hAnsi="GHEA Grapalat"/>
                <w:b/>
                <w:sz w:val="20"/>
                <w:szCs w:val="20"/>
              </w:rPr>
            </w:pPr>
          </w:p>
          <w:p w:rsidR="00D043C1" w:rsidRPr="001911DD" w:rsidRDefault="00D043C1" w:rsidP="007C08A2">
            <w:pPr>
              <w:widowControl w:val="0"/>
              <w:jc w:val="center"/>
              <w:rPr>
                <w:rFonts w:ascii="GHEA Grapalat" w:hAnsi="GHEA Grapalat"/>
                <w:b/>
                <w:bCs/>
                <w:sz w:val="20"/>
                <w:szCs w:val="20"/>
              </w:rPr>
            </w:pPr>
            <w:r w:rsidRPr="001911DD">
              <w:rPr>
                <w:rFonts w:ascii="GHEA Grapalat" w:hAnsi="GHEA Grapalat"/>
                <w:b/>
                <w:sz w:val="20"/>
                <w:szCs w:val="20"/>
              </w:rPr>
              <w:t>Номер лота</w:t>
            </w:r>
          </w:p>
        </w:tc>
        <w:tc>
          <w:tcPr>
            <w:tcW w:w="8244" w:type="dxa"/>
            <w:gridSpan w:val="5"/>
            <w:vAlign w:val="center"/>
          </w:tcPr>
          <w:p w:rsidR="00D043C1" w:rsidRPr="001911DD" w:rsidRDefault="00D043C1" w:rsidP="007C08A2">
            <w:pPr>
              <w:widowControl w:val="0"/>
              <w:jc w:val="center"/>
              <w:rPr>
                <w:rFonts w:ascii="GHEA Grapalat" w:hAnsi="GHEA Grapalat"/>
                <w:b/>
                <w:bCs/>
                <w:sz w:val="20"/>
                <w:szCs w:val="20"/>
              </w:rPr>
            </w:pPr>
            <w:r w:rsidRPr="001911DD">
              <w:rPr>
                <w:rFonts w:ascii="GHEA Grapalat" w:hAnsi="GHEA Grapalat"/>
                <w:b/>
                <w:sz w:val="20"/>
                <w:szCs w:val="20"/>
              </w:rPr>
              <w:t>Предлагаемый товар</w:t>
            </w:r>
          </w:p>
        </w:tc>
      </w:tr>
      <w:tr w:rsidR="00D043C1" w:rsidRPr="001911DD" w:rsidTr="000811C1">
        <w:trPr>
          <w:trHeight w:val="696"/>
        </w:trPr>
        <w:tc>
          <w:tcPr>
            <w:tcW w:w="1042" w:type="dxa"/>
            <w:vMerge/>
            <w:vAlign w:val="center"/>
          </w:tcPr>
          <w:p w:rsidR="00D043C1" w:rsidRPr="001911DD" w:rsidRDefault="00D043C1" w:rsidP="007C08A2">
            <w:pPr>
              <w:widowControl w:val="0"/>
              <w:jc w:val="center"/>
              <w:rPr>
                <w:rFonts w:ascii="GHEA Grapalat" w:hAnsi="GHEA Grapalat"/>
                <w:b/>
                <w:bCs/>
                <w:sz w:val="20"/>
                <w:szCs w:val="20"/>
              </w:rPr>
            </w:pPr>
          </w:p>
        </w:tc>
        <w:tc>
          <w:tcPr>
            <w:tcW w:w="1605" w:type="dxa"/>
            <w:vAlign w:val="center"/>
          </w:tcPr>
          <w:p w:rsidR="00D043C1" w:rsidRPr="001911DD" w:rsidRDefault="00873A3C" w:rsidP="007C08A2">
            <w:pPr>
              <w:widowControl w:val="0"/>
              <w:jc w:val="center"/>
              <w:rPr>
                <w:rFonts w:ascii="GHEA Grapalat" w:hAnsi="GHEA Grapalat"/>
                <w:b/>
                <w:sz w:val="20"/>
                <w:szCs w:val="20"/>
              </w:rPr>
            </w:pPr>
            <w:r w:rsidRPr="001911DD">
              <w:rPr>
                <w:rFonts w:ascii="GHEA Grapalat" w:hAnsi="GHEA Grapalat"/>
                <w:b/>
                <w:sz w:val="20"/>
                <w:szCs w:val="20"/>
              </w:rPr>
              <w:t>ф</w:t>
            </w:r>
            <w:r w:rsidR="00D043C1" w:rsidRPr="001911DD">
              <w:rPr>
                <w:rFonts w:ascii="GHEA Grapalat" w:hAnsi="GHEA Grapalat"/>
                <w:b/>
                <w:sz w:val="20"/>
                <w:szCs w:val="20"/>
              </w:rPr>
              <w:t>ирменное</w:t>
            </w:r>
          </w:p>
          <w:p w:rsidR="00D043C1" w:rsidRPr="001911DD" w:rsidRDefault="00D043C1" w:rsidP="007C08A2">
            <w:pPr>
              <w:widowControl w:val="0"/>
              <w:jc w:val="center"/>
              <w:rPr>
                <w:rFonts w:ascii="GHEA Grapalat" w:hAnsi="GHEA Grapalat"/>
                <w:b/>
                <w:bCs/>
                <w:sz w:val="20"/>
                <w:szCs w:val="20"/>
              </w:rPr>
            </w:pPr>
            <w:r w:rsidRPr="001911DD">
              <w:rPr>
                <w:rFonts w:ascii="GHEA Grapalat" w:hAnsi="GHEA Grapalat"/>
                <w:b/>
                <w:sz w:val="20"/>
                <w:szCs w:val="20"/>
              </w:rPr>
              <w:t>наименование</w:t>
            </w:r>
          </w:p>
        </w:tc>
        <w:tc>
          <w:tcPr>
            <w:tcW w:w="1463" w:type="dxa"/>
            <w:vAlign w:val="center"/>
          </w:tcPr>
          <w:p w:rsidR="00D043C1" w:rsidRPr="001911DD" w:rsidRDefault="00D043C1" w:rsidP="007C08A2">
            <w:pPr>
              <w:widowControl w:val="0"/>
              <w:jc w:val="center"/>
              <w:rPr>
                <w:rFonts w:ascii="GHEA Grapalat" w:hAnsi="GHEA Grapalat"/>
                <w:b/>
                <w:bCs/>
                <w:sz w:val="20"/>
                <w:szCs w:val="20"/>
              </w:rPr>
            </w:pPr>
            <w:r w:rsidRPr="001911DD">
              <w:rPr>
                <w:rFonts w:ascii="GHEA Grapalat" w:hAnsi="GHEA Grapalat"/>
                <w:b/>
                <w:sz w:val="20"/>
                <w:szCs w:val="20"/>
              </w:rPr>
              <w:t>товарный знак</w:t>
            </w:r>
          </w:p>
        </w:tc>
        <w:tc>
          <w:tcPr>
            <w:tcW w:w="1699" w:type="dxa"/>
            <w:vAlign w:val="center"/>
          </w:tcPr>
          <w:p w:rsidR="00D043C1" w:rsidRPr="001911DD" w:rsidRDefault="00EE1022" w:rsidP="007C08A2">
            <w:pPr>
              <w:widowControl w:val="0"/>
              <w:jc w:val="center"/>
              <w:rPr>
                <w:rFonts w:ascii="GHEA Grapalat" w:hAnsi="GHEA Grapalat"/>
                <w:b/>
                <w:bCs/>
                <w:sz w:val="20"/>
                <w:szCs w:val="20"/>
                <w:lang w:val="hy-AM"/>
              </w:rPr>
            </w:pPr>
            <w:r w:rsidRPr="001911DD">
              <w:rPr>
                <w:rFonts w:ascii="GHEA Grapalat" w:hAnsi="GHEA Grapalat"/>
                <w:b/>
                <w:bCs/>
                <w:sz w:val="20"/>
                <w:szCs w:val="20"/>
              </w:rPr>
              <w:t>марка</w:t>
            </w:r>
          </w:p>
        </w:tc>
        <w:tc>
          <w:tcPr>
            <w:tcW w:w="1727" w:type="dxa"/>
            <w:vAlign w:val="center"/>
          </w:tcPr>
          <w:p w:rsidR="00D043C1" w:rsidRPr="001911DD" w:rsidRDefault="00D043C1" w:rsidP="007C08A2">
            <w:pPr>
              <w:widowControl w:val="0"/>
              <w:jc w:val="center"/>
              <w:rPr>
                <w:rFonts w:ascii="GHEA Grapalat" w:hAnsi="GHEA Grapalat"/>
                <w:b/>
                <w:bCs/>
                <w:sz w:val="20"/>
                <w:szCs w:val="20"/>
              </w:rPr>
            </w:pPr>
            <w:r w:rsidRPr="001911DD">
              <w:rPr>
                <w:rFonts w:ascii="GHEA Grapalat" w:hAnsi="GHEA Grapalat"/>
                <w:b/>
                <w:sz w:val="20"/>
                <w:szCs w:val="20"/>
              </w:rPr>
              <w:t>наименование производителя</w:t>
            </w:r>
          </w:p>
        </w:tc>
        <w:tc>
          <w:tcPr>
            <w:tcW w:w="1750" w:type="dxa"/>
            <w:vAlign w:val="center"/>
          </w:tcPr>
          <w:p w:rsidR="00D043C1" w:rsidRPr="001911DD" w:rsidRDefault="00D043C1" w:rsidP="007C08A2">
            <w:pPr>
              <w:widowControl w:val="0"/>
              <w:jc w:val="center"/>
              <w:rPr>
                <w:rFonts w:ascii="GHEA Grapalat" w:hAnsi="GHEA Grapalat"/>
                <w:b/>
                <w:bCs/>
                <w:sz w:val="20"/>
                <w:szCs w:val="20"/>
              </w:rPr>
            </w:pPr>
            <w:r w:rsidRPr="001911DD">
              <w:rPr>
                <w:rFonts w:ascii="GHEA Grapalat" w:hAnsi="GHEA Grapalat"/>
                <w:b/>
                <w:sz w:val="20"/>
                <w:szCs w:val="20"/>
              </w:rPr>
              <w:t>технические характеристики</w:t>
            </w:r>
          </w:p>
        </w:tc>
      </w:tr>
      <w:tr w:rsidR="00D043C1" w:rsidRPr="001911DD" w:rsidTr="00FF3F2A">
        <w:tc>
          <w:tcPr>
            <w:tcW w:w="1042" w:type="dxa"/>
          </w:tcPr>
          <w:p w:rsidR="00D043C1" w:rsidRPr="001911DD" w:rsidRDefault="00D043C1" w:rsidP="007C08A2">
            <w:pPr>
              <w:pStyle w:val="3"/>
              <w:keepNext w:val="0"/>
              <w:widowControl w:val="0"/>
              <w:spacing w:line="240" w:lineRule="auto"/>
              <w:jc w:val="left"/>
              <w:rPr>
                <w:rFonts w:ascii="GHEA Grapalat" w:hAnsi="GHEA Grapalat"/>
                <w:b/>
              </w:rPr>
            </w:pPr>
          </w:p>
        </w:tc>
        <w:tc>
          <w:tcPr>
            <w:tcW w:w="1605" w:type="dxa"/>
          </w:tcPr>
          <w:p w:rsidR="00D043C1" w:rsidRPr="001911DD" w:rsidRDefault="00D043C1" w:rsidP="007C08A2">
            <w:pPr>
              <w:pStyle w:val="3"/>
              <w:keepNext w:val="0"/>
              <w:widowControl w:val="0"/>
              <w:spacing w:line="240" w:lineRule="auto"/>
              <w:jc w:val="left"/>
              <w:rPr>
                <w:rFonts w:ascii="GHEA Grapalat" w:hAnsi="GHEA Grapalat"/>
                <w:b/>
              </w:rPr>
            </w:pPr>
          </w:p>
        </w:tc>
        <w:tc>
          <w:tcPr>
            <w:tcW w:w="1463" w:type="dxa"/>
          </w:tcPr>
          <w:p w:rsidR="00D043C1" w:rsidRPr="001911DD" w:rsidRDefault="00D043C1" w:rsidP="007C08A2">
            <w:pPr>
              <w:pStyle w:val="3"/>
              <w:keepNext w:val="0"/>
              <w:widowControl w:val="0"/>
              <w:spacing w:line="240" w:lineRule="auto"/>
              <w:jc w:val="left"/>
              <w:rPr>
                <w:rFonts w:ascii="GHEA Grapalat" w:hAnsi="GHEA Grapalat"/>
                <w:b/>
              </w:rPr>
            </w:pPr>
          </w:p>
        </w:tc>
        <w:tc>
          <w:tcPr>
            <w:tcW w:w="1699" w:type="dxa"/>
          </w:tcPr>
          <w:p w:rsidR="00D043C1" w:rsidRPr="001911DD" w:rsidRDefault="00D043C1" w:rsidP="007C08A2">
            <w:pPr>
              <w:pStyle w:val="3"/>
              <w:keepNext w:val="0"/>
              <w:widowControl w:val="0"/>
              <w:spacing w:line="240" w:lineRule="auto"/>
              <w:jc w:val="left"/>
              <w:rPr>
                <w:rFonts w:ascii="GHEA Grapalat" w:hAnsi="GHEA Grapalat"/>
                <w:b/>
              </w:rPr>
            </w:pPr>
          </w:p>
        </w:tc>
        <w:tc>
          <w:tcPr>
            <w:tcW w:w="1727" w:type="dxa"/>
          </w:tcPr>
          <w:p w:rsidR="00D043C1" w:rsidRPr="001911DD" w:rsidRDefault="00D043C1" w:rsidP="007C08A2">
            <w:pPr>
              <w:pStyle w:val="3"/>
              <w:keepNext w:val="0"/>
              <w:widowControl w:val="0"/>
              <w:spacing w:line="240" w:lineRule="auto"/>
              <w:jc w:val="left"/>
              <w:rPr>
                <w:rFonts w:ascii="GHEA Grapalat" w:hAnsi="GHEA Grapalat"/>
                <w:b/>
              </w:rPr>
            </w:pPr>
          </w:p>
        </w:tc>
        <w:tc>
          <w:tcPr>
            <w:tcW w:w="1750" w:type="dxa"/>
          </w:tcPr>
          <w:p w:rsidR="00D043C1" w:rsidRPr="001911DD" w:rsidRDefault="00D043C1" w:rsidP="007C08A2">
            <w:pPr>
              <w:pStyle w:val="3"/>
              <w:keepNext w:val="0"/>
              <w:widowControl w:val="0"/>
              <w:spacing w:line="240" w:lineRule="auto"/>
              <w:jc w:val="left"/>
              <w:rPr>
                <w:rFonts w:ascii="GHEA Grapalat" w:hAnsi="GHEA Grapalat"/>
                <w:b/>
              </w:rPr>
            </w:pPr>
          </w:p>
        </w:tc>
      </w:tr>
      <w:tr w:rsidR="00D043C1" w:rsidRPr="001911DD" w:rsidTr="00FF3F2A">
        <w:tc>
          <w:tcPr>
            <w:tcW w:w="1042" w:type="dxa"/>
          </w:tcPr>
          <w:p w:rsidR="00D043C1" w:rsidRPr="001911DD" w:rsidRDefault="00D043C1" w:rsidP="007C08A2">
            <w:pPr>
              <w:pStyle w:val="3"/>
              <w:keepNext w:val="0"/>
              <w:widowControl w:val="0"/>
              <w:spacing w:line="240" w:lineRule="auto"/>
              <w:jc w:val="left"/>
              <w:rPr>
                <w:rFonts w:ascii="GHEA Grapalat" w:hAnsi="GHEA Grapalat"/>
                <w:b/>
              </w:rPr>
            </w:pPr>
          </w:p>
        </w:tc>
        <w:tc>
          <w:tcPr>
            <w:tcW w:w="1605" w:type="dxa"/>
          </w:tcPr>
          <w:p w:rsidR="00D043C1" w:rsidRPr="001911DD" w:rsidRDefault="00D043C1" w:rsidP="007C08A2">
            <w:pPr>
              <w:pStyle w:val="3"/>
              <w:keepNext w:val="0"/>
              <w:widowControl w:val="0"/>
              <w:spacing w:line="240" w:lineRule="auto"/>
              <w:jc w:val="left"/>
              <w:rPr>
                <w:rFonts w:ascii="GHEA Grapalat" w:hAnsi="GHEA Grapalat"/>
                <w:b/>
              </w:rPr>
            </w:pPr>
          </w:p>
        </w:tc>
        <w:tc>
          <w:tcPr>
            <w:tcW w:w="1463" w:type="dxa"/>
          </w:tcPr>
          <w:p w:rsidR="00D043C1" w:rsidRPr="001911DD" w:rsidRDefault="00D043C1" w:rsidP="007C08A2">
            <w:pPr>
              <w:pStyle w:val="3"/>
              <w:keepNext w:val="0"/>
              <w:widowControl w:val="0"/>
              <w:spacing w:line="240" w:lineRule="auto"/>
              <w:jc w:val="left"/>
              <w:rPr>
                <w:rFonts w:ascii="GHEA Grapalat" w:hAnsi="GHEA Grapalat"/>
                <w:b/>
              </w:rPr>
            </w:pPr>
          </w:p>
        </w:tc>
        <w:tc>
          <w:tcPr>
            <w:tcW w:w="1699" w:type="dxa"/>
          </w:tcPr>
          <w:p w:rsidR="00D043C1" w:rsidRPr="001911DD" w:rsidRDefault="00D043C1" w:rsidP="007C08A2">
            <w:pPr>
              <w:pStyle w:val="3"/>
              <w:keepNext w:val="0"/>
              <w:widowControl w:val="0"/>
              <w:spacing w:line="240" w:lineRule="auto"/>
              <w:jc w:val="left"/>
              <w:rPr>
                <w:rFonts w:ascii="GHEA Grapalat" w:hAnsi="GHEA Grapalat"/>
                <w:b/>
              </w:rPr>
            </w:pPr>
          </w:p>
        </w:tc>
        <w:tc>
          <w:tcPr>
            <w:tcW w:w="1727" w:type="dxa"/>
          </w:tcPr>
          <w:p w:rsidR="00D043C1" w:rsidRPr="001911DD" w:rsidRDefault="00D043C1" w:rsidP="007C08A2">
            <w:pPr>
              <w:pStyle w:val="3"/>
              <w:keepNext w:val="0"/>
              <w:widowControl w:val="0"/>
              <w:spacing w:line="240" w:lineRule="auto"/>
              <w:jc w:val="left"/>
              <w:rPr>
                <w:rFonts w:ascii="GHEA Grapalat" w:hAnsi="GHEA Grapalat"/>
                <w:b/>
              </w:rPr>
            </w:pPr>
          </w:p>
        </w:tc>
        <w:tc>
          <w:tcPr>
            <w:tcW w:w="1750" w:type="dxa"/>
          </w:tcPr>
          <w:p w:rsidR="00D043C1" w:rsidRPr="001911DD" w:rsidRDefault="00D043C1" w:rsidP="007C08A2">
            <w:pPr>
              <w:pStyle w:val="3"/>
              <w:keepNext w:val="0"/>
              <w:widowControl w:val="0"/>
              <w:spacing w:line="240" w:lineRule="auto"/>
              <w:jc w:val="left"/>
              <w:rPr>
                <w:rFonts w:ascii="GHEA Grapalat" w:hAnsi="GHEA Grapalat"/>
                <w:b/>
              </w:rPr>
            </w:pPr>
          </w:p>
        </w:tc>
      </w:tr>
      <w:tr w:rsidR="00D043C1" w:rsidRPr="001911DD" w:rsidTr="00FF3F2A">
        <w:tc>
          <w:tcPr>
            <w:tcW w:w="1042" w:type="dxa"/>
          </w:tcPr>
          <w:p w:rsidR="00D043C1" w:rsidRPr="001911DD" w:rsidRDefault="00D043C1" w:rsidP="007C08A2">
            <w:pPr>
              <w:pStyle w:val="3"/>
              <w:keepNext w:val="0"/>
              <w:widowControl w:val="0"/>
              <w:spacing w:line="240" w:lineRule="auto"/>
              <w:jc w:val="left"/>
              <w:rPr>
                <w:rFonts w:ascii="GHEA Grapalat" w:hAnsi="GHEA Grapalat"/>
                <w:b/>
              </w:rPr>
            </w:pPr>
          </w:p>
        </w:tc>
        <w:tc>
          <w:tcPr>
            <w:tcW w:w="1605" w:type="dxa"/>
          </w:tcPr>
          <w:p w:rsidR="00D043C1" w:rsidRPr="001911DD" w:rsidRDefault="00D043C1" w:rsidP="007C08A2">
            <w:pPr>
              <w:pStyle w:val="3"/>
              <w:keepNext w:val="0"/>
              <w:widowControl w:val="0"/>
              <w:spacing w:line="240" w:lineRule="auto"/>
              <w:jc w:val="left"/>
              <w:rPr>
                <w:rFonts w:ascii="GHEA Grapalat" w:hAnsi="GHEA Grapalat"/>
                <w:b/>
              </w:rPr>
            </w:pPr>
          </w:p>
        </w:tc>
        <w:tc>
          <w:tcPr>
            <w:tcW w:w="1463" w:type="dxa"/>
          </w:tcPr>
          <w:p w:rsidR="00D043C1" w:rsidRPr="001911DD" w:rsidRDefault="00D043C1" w:rsidP="007C08A2">
            <w:pPr>
              <w:pStyle w:val="3"/>
              <w:keepNext w:val="0"/>
              <w:widowControl w:val="0"/>
              <w:spacing w:line="240" w:lineRule="auto"/>
              <w:jc w:val="left"/>
              <w:rPr>
                <w:rFonts w:ascii="GHEA Grapalat" w:hAnsi="GHEA Grapalat"/>
                <w:b/>
              </w:rPr>
            </w:pPr>
          </w:p>
        </w:tc>
        <w:tc>
          <w:tcPr>
            <w:tcW w:w="1699" w:type="dxa"/>
          </w:tcPr>
          <w:p w:rsidR="00D043C1" w:rsidRPr="001911DD" w:rsidRDefault="00D043C1" w:rsidP="007C08A2">
            <w:pPr>
              <w:pStyle w:val="3"/>
              <w:keepNext w:val="0"/>
              <w:widowControl w:val="0"/>
              <w:spacing w:line="240" w:lineRule="auto"/>
              <w:jc w:val="left"/>
              <w:rPr>
                <w:rFonts w:ascii="GHEA Grapalat" w:hAnsi="GHEA Grapalat"/>
                <w:b/>
              </w:rPr>
            </w:pPr>
          </w:p>
        </w:tc>
        <w:tc>
          <w:tcPr>
            <w:tcW w:w="1727" w:type="dxa"/>
          </w:tcPr>
          <w:p w:rsidR="00D043C1" w:rsidRPr="001911DD" w:rsidRDefault="00D043C1" w:rsidP="007C08A2">
            <w:pPr>
              <w:pStyle w:val="3"/>
              <w:keepNext w:val="0"/>
              <w:widowControl w:val="0"/>
              <w:spacing w:line="240" w:lineRule="auto"/>
              <w:jc w:val="left"/>
              <w:rPr>
                <w:rFonts w:ascii="GHEA Grapalat" w:hAnsi="GHEA Grapalat"/>
                <w:b/>
              </w:rPr>
            </w:pPr>
          </w:p>
        </w:tc>
        <w:tc>
          <w:tcPr>
            <w:tcW w:w="1750" w:type="dxa"/>
          </w:tcPr>
          <w:p w:rsidR="00D043C1" w:rsidRPr="001911DD" w:rsidRDefault="00D043C1" w:rsidP="007C08A2">
            <w:pPr>
              <w:pStyle w:val="3"/>
              <w:keepNext w:val="0"/>
              <w:widowControl w:val="0"/>
              <w:spacing w:line="240" w:lineRule="auto"/>
              <w:jc w:val="left"/>
              <w:rPr>
                <w:rFonts w:ascii="GHEA Grapalat" w:hAnsi="GHEA Grapalat"/>
                <w:b/>
              </w:rPr>
            </w:pPr>
          </w:p>
        </w:tc>
      </w:tr>
    </w:tbl>
    <w:p w:rsidR="00D043C1" w:rsidRPr="001911DD" w:rsidRDefault="00D043C1" w:rsidP="007C08A2">
      <w:pPr>
        <w:widowControl w:val="0"/>
        <w:tabs>
          <w:tab w:val="left" w:pos="6804"/>
        </w:tabs>
        <w:jc w:val="center"/>
        <w:rPr>
          <w:rFonts w:ascii="GHEA Grapalat" w:hAnsi="GHEA Grapalat"/>
          <w:sz w:val="20"/>
          <w:szCs w:val="20"/>
          <w:lang w:val="en-US"/>
        </w:rPr>
      </w:pPr>
    </w:p>
    <w:p w:rsidR="00D043C1" w:rsidRPr="001911DD" w:rsidRDefault="00D043C1" w:rsidP="007C08A2">
      <w:pPr>
        <w:widowControl w:val="0"/>
        <w:tabs>
          <w:tab w:val="left" w:pos="6804"/>
        </w:tabs>
        <w:jc w:val="center"/>
        <w:rPr>
          <w:rFonts w:ascii="GHEA Grapalat" w:hAnsi="GHEA Grapalat"/>
          <w:sz w:val="20"/>
          <w:szCs w:val="20"/>
        </w:rPr>
      </w:pPr>
      <w:r w:rsidRPr="001911DD">
        <w:rPr>
          <w:rFonts w:ascii="GHEA Grapalat" w:hAnsi="GHEA Grapalat"/>
          <w:sz w:val="20"/>
          <w:szCs w:val="20"/>
        </w:rPr>
        <w:t>_________________________________________________</w:t>
      </w:r>
      <w:r w:rsidRPr="001911DD">
        <w:rPr>
          <w:rFonts w:ascii="GHEA Grapalat" w:hAnsi="GHEA Grapalat"/>
          <w:sz w:val="20"/>
          <w:szCs w:val="20"/>
        </w:rPr>
        <w:tab/>
        <w:t>_________________</w:t>
      </w:r>
    </w:p>
    <w:p w:rsidR="00D043C1" w:rsidRPr="001911DD" w:rsidRDefault="00D043C1" w:rsidP="007C08A2">
      <w:pPr>
        <w:widowControl w:val="0"/>
        <w:tabs>
          <w:tab w:val="left" w:pos="7513"/>
        </w:tabs>
        <w:ind w:left="709"/>
        <w:jc w:val="both"/>
        <w:rPr>
          <w:rFonts w:ascii="GHEA Grapalat" w:hAnsi="GHEA Grapalat" w:cs="Arial"/>
          <w:sz w:val="20"/>
          <w:szCs w:val="20"/>
        </w:rPr>
      </w:pPr>
      <w:r w:rsidRPr="001911DD">
        <w:rPr>
          <w:rFonts w:ascii="GHEA Grapalat" w:hAnsi="GHEA Grapalat"/>
          <w:sz w:val="20"/>
          <w:szCs w:val="20"/>
        </w:rPr>
        <w:t>наименование участника (должность, имя, фамилия руководителя</w:t>
      </w:r>
      <w:r w:rsidRPr="001911DD">
        <w:rPr>
          <w:rFonts w:ascii="GHEA Grapalat" w:hAnsi="GHEA Grapalat"/>
          <w:sz w:val="20"/>
          <w:szCs w:val="20"/>
        </w:rPr>
        <w:tab/>
        <w:t>подпись</w:t>
      </w:r>
    </w:p>
    <w:p w:rsidR="00D043C1" w:rsidRPr="001911DD" w:rsidRDefault="00D043C1" w:rsidP="007C08A2">
      <w:pPr>
        <w:widowControl w:val="0"/>
        <w:jc w:val="right"/>
        <w:rPr>
          <w:rFonts w:ascii="GHEA Grapalat" w:hAnsi="GHEA Grapalat"/>
          <w:sz w:val="20"/>
          <w:szCs w:val="20"/>
        </w:rPr>
      </w:pPr>
    </w:p>
    <w:p w:rsidR="00D043C1" w:rsidRPr="001911DD" w:rsidRDefault="00D043C1" w:rsidP="007C08A2">
      <w:pPr>
        <w:widowControl w:val="0"/>
        <w:jc w:val="right"/>
        <w:rPr>
          <w:rFonts w:ascii="GHEA Grapalat" w:hAnsi="GHEA Grapalat"/>
          <w:sz w:val="20"/>
          <w:szCs w:val="20"/>
        </w:rPr>
      </w:pPr>
      <w:r w:rsidRPr="001911DD">
        <w:rPr>
          <w:rFonts w:ascii="GHEA Grapalat" w:hAnsi="GHEA Grapalat"/>
          <w:sz w:val="20"/>
          <w:szCs w:val="20"/>
        </w:rPr>
        <w:t>М. П.</w:t>
      </w:r>
    </w:p>
    <w:p w:rsidR="00D043C1" w:rsidRPr="001911DD" w:rsidRDefault="00D043C1" w:rsidP="007C08A2">
      <w:pPr>
        <w:rPr>
          <w:rFonts w:ascii="GHEA Grapalat" w:hAnsi="GHEA Grapalat"/>
          <w:sz w:val="20"/>
          <w:szCs w:val="20"/>
        </w:rPr>
      </w:pPr>
      <w:r w:rsidRPr="001911DD">
        <w:rPr>
          <w:rFonts w:ascii="GHEA Grapalat" w:hAnsi="GHEA Grapalat"/>
          <w:sz w:val="20"/>
          <w:szCs w:val="20"/>
        </w:rPr>
        <w:br w:type="page"/>
      </w:r>
    </w:p>
    <w:p w:rsidR="00AB6E69" w:rsidRPr="001911DD" w:rsidRDefault="00AB6E69" w:rsidP="007C08A2">
      <w:pPr>
        <w:jc w:val="right"/>
        <w:rPr>
          <w:rFonts w:ascii="GHEA Grapalat" w:hAnsi="GHEA Grapalat"/>
          <w:b/>
          <w:sz w:val="20"/>
          <w:szCs w:val="20"/>
        </w:rPr>
      </w:pPr>
      <w:r w:rsidRPr="001911DD">
        <w:rPr>
          <w:rFonts w:ascii="GHEA Grapalat" w:hAnsi="GHEA Grapalat"/>
          <w:b/>
          <w:sz w:val="20"/>
          <w:szCs w:val="20"/>
        </w:rPr>
        <w:lastRenderedPageBreak/>
        <w:t>Приложение 1.</w:t>
      </w:r>
      <w:r w:rsidR="000B5664" w:rsidRPr="001911DD">
        <w:rPr>
          <w:rFonts w:ascii="GHEA Grapalat" w:hAnsi="GHEA Grapalat"/>
          <w:b/>
          <w:sz w:val="20"/>
          <w:szCs w:val="20"/>
        </w:rPr>
        <w:t>2</w:t>
      </w:r>
      <w:r w:rsidRPr="001911DD">
        <w:rPr>
          <w:rFonts w:ascii="GHEA Grapalat" w:hAnsi="GHEA Grapalat"/>
          <w:b/>
          <w:sz w:val="20"/>
          <w:szCs w:val="20"/>
        </w:rPr>
        <w:t xml:space="preserve">** </w:t>
      </w:r>
    </w:p>
    <w:p w:rsidR="00AB6E69" w:rsidRPr="001911DD" w:rsidRDefault="00AB6E69" w:rsidP="007C08A2">
      <w:pPr>
        <w:jc w:val="right"/>
        <w:rPr>
          <w:rFonts w:ascii="GHEA Grapalat" w:hAnsi="GHEA Grapalat"/>
          <w:b/>
          <w:sz w:val="20"/>
          <w:szCs w:val="20"/>
        </w:rPr>
      </w:pPr>
      <w:r w:rsidRPr="001911DD">
        <w:rPr>
          <w:rFonts w:ascii="GHEA Grapalat" w:hAnsi="GHEA Grapalat"/>
          <w:b/>
          <w:sz w:val="20"/>
          <w:szCs w:val="20"/>
        </w:rPr>
        <w:t xml:space="preserve">к Приглашению на </w:t>
      </w:r>
      <w:r w:rsidR="00F60345" w:rsidRPr="001911DD">
        <w:rPr>
          <w:rFonts w:ascii="GHEA Grapalat" w:hAnsi="GHEA Grapalat"/>
          <w:b/>
          <w:sz w:val="20"/>
          <w:szCs w:val="20"/>
        </w:rPr>
        <w:t>ЗАПРОС КОТИРОВОК</w:t>
      </w:r>
    </w:p>
    <w:p w:rsidR="00F016A2" w:rsidRPr="001911DD" w:rsidRDefault="00AB6E69" w:rsidP="004F2A2C">
      <w:pPr>
        <w:pStyle w:val="3"/>
        <w:keepNext w:val="0"/>
        <w:widowControl w:val="0"/>
        <w:spacing w:line="240" w:lineRule="auto"/>
        <w:ind w:firstLine="567"/>
        <w:jc w:val="right"/>
        <w:rPr>
          <w:rFonts w:ascii="GHEA Grapalat" w:hAnsi="GHEA Grapalat"/>
          <w:b/>
        </w:rPr>
      </w:pPr>
      <w:r w:rsidRPr="001911DD">
        <w:rPr>
          <w:rFonts w:ascii="GHEA Grapalat" w:hAnsi="GHEA Grapalat"/>
          <w:b/>
        </w:rPr>
        <w:t xml:space="preserve">под кодом </w:t>
      </w:r>
      <w:r w:rsidR="004F2A2C" w:rsidRPr="00E73470">
        <w:rPr>
          <w:rFonts w:ascii="Sylfaen" w:hAnsi="Sylfaen"/>
          <w:b/>
          <w:u w:val="single"/>
          <w:lang w:val="af-ZA"/>
        </w:rPr>
        <w:t>ԱՄԱՂԱՄԴ-ԳՀ</w:t>
      </w:r>
      <w:r w:rsidR="004F2A2C" w:rsidRPr="00E73470">
        <w:rPr>
          <w:rFonts w:ascii="Sylfaen" w:hAnsi="Sylfaen"/>
          <w:b/>
          <w:u w:val="single"/>
          <w:lang w:val="hy-AM"/>
        </w:rPr>
        <w:t>ԱՊ</w:t>
      </w:r>
      <w:r w:rsidR="004F2A2C" w:rsidRPr="00E73470">
        <w:rPr>
          <w:rFonts w:ascii="Sylfaen" w:hAnsi="Sylfaen"/>
          <w:b/>
          <w:u w:val="single"/>
          <w:lang w:val="af-ZA"/>
        </w:rPr>
        <w:t>ՁԲ-22/01</w:t>
      </w:r>
    </w:p>
    <w:p w:rsidR="00F016A2" w:rsidRPr="001911DD" w:rsidRDefault="00F016A2" w:rsidP="007C08A2">
      <w:pPr>
        <w:ind w:left="360" w:hanging="360"/>
        <w:jc w:val="center"/>
        <w:rPr>
          <w:rFonts w:ascii="GHEA Grapalat" w:hAnsi="GHEA Grapalat"/>
          <w:b/>
          <w:sz w:val="20"/>
          <w:szCs w:val="20"/>
        </w:rPr>
      </w:pPr>
      <w:r w:rsidRPr="001911DD">
        <w:rPr>
          <w:rFonts w:ascii="GHEA Grapalat" w:hAnsi="GHEA Grapalat"/>
          <w:b/>
          <w:sz w:val="20"/>
          <w:szCs w:val="20"/>
        </w:rPr>
        <w:t>ФОРМА</w:t>
      </w:r>
    </w:p>
    <w:p w:rsidR="00F016A2" w:rsidRPr="001911DD" w:rsidRDefault="00F016A2" w:rsidP="007C08A2">
      <w:pPr>
        <w:ind w:left="360" w:hanging="360"/>
        <w:jc w:val="center"/>
        <w:rPr>
          <w:rFonts w:ascii="GHEA Grapalat" w:hAnsi="GHEA Grapalat"/>
          <w:b/>
          <w:sz w:val="20"/>
          <w:szCs w:val="20"/>
        </w:rPr>
      </w:pPr>
      <w:r w:rsidRPr="001911DD">
        <w:rPr>
          <w:rFonts w:ascii="GHEA Grapalat" w:hAnsi="GHEA Grapalat"/>
          <w:b/>
          <w:sz w:val="20"/>
          <w:szCs w:val="20"/>
        </w:rPr>
        <w:t>ДЕКЛАРАЦИИ О РЕАЛЬНЫХ  БЕНЕФИЦИАРАХ</w:t>
      </w:r>
    </w:p>
    <w:p w:rsidR="00F016A2" w:rsidRPr="001911DD" w:rsidRDefault="00F016A2" w:rsidP="007C08A2">
      <w:pPr>
        <w:ind w:left="360" w:hanging="360"/>
        <w:jc w:val="center"/>
        <w:rPr>
          <w:rFonts w:ascii="GHEA Grapalat" w:eastAsia="GHEA Grapalat" w:hAnsi="GHEA Grapalat" w:cs="GHEA Grapalat"/>
          <w:b/>
          <w:sz w:val="20"/>
          <w:szCs w:val="20"/>
        </w:rPr>
      </w:pPr>
    </w:p>
    <w:p w:rsidR="00F016A2" w:rsidRPr="001911DD" w:rsidRDefault="00F016A2" w:rsidP="007C08A2">
      <w:pPr>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1911DD">
        <w:rPr>
          <w:rFonts w:ascii="GHEA Grapalat" w:eastAsia="GHEA Grapalat" w:hAnsi="GHEA Grapalat" w:cs="GHEA Grapalat"/>
          <w:b/>
          <w:color w:val="000000"/>
          <w:sz w:val="20"/>
          <w:szCs w:val="20"/>
        </w:rPr>
        <w:t>Организация</w:t>
      </w:r>
    </w:p>
    <w:p w:rsidR="00F016A2" w:rsidRPr="001911DD" w:rsidRDefault="00F016A2" w:rsidP="007C08A2">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1911DD">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1911DD" w:rsidTr="006231AA">
        <w:tc>
          <w:tcPr>
            <w:tcW w:w="2836"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Наименование</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6"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6"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6"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День, месяц, год регистрации</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6"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 xml:space="preserve">Адрес </w:t>
            </w:r>
            <w:ins w:id="3" w:author="Inesa Kocharyan" w:date="2021-08-30T12:39:00Z">
              <w:r w:rsidRPr="001911DD">
                <w:rPr>
                  <w:rFonts w:ascii="GHEA Grapalat" w:eastAsia="GHEA Grapalat" w:hAnsi="GHEA Grapalat" w:cs="GHEA Grapalat"/>
                  <w:color w:val="000000"/>
                  <w:sz w:val="20"/>
                  <w:szCs w:val="20"/>
                </w:rPr>
                <w:t xml:space="preserve"> </w:t>
              </w:r>
            </w:ins>
            <w:r w:rsidRPr="001911DD">
              <w:rPr>
                <w:rFonts w:ascii="GHEA Grapalat" w:eastAsia="GHEA Grapalat" w:hAnsi="GHEA Grapalat" w:cs="GHEA Grapalat"/>
                <w:color w:val="000000"/>
                <w:sz w:val="20"/>
                <w:szCs w:val="20"/>
              </w:rPr>
              <w:t>регистрации</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6"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Государство регистрации</w:t>
            </w:r>
          </w:p>
        </w:tc>
        <w:tc>
          <w:tcPr>
            <w:tcW w:w="6180" w:type="dxa"/>
            <w:vAlign w:val="center"/>
          </w:tcPr>
          <w:p w:rsidR="00F016A2" w:rsidRPr="001911DD" w:rsidRDefault="00F016A2" w:rsidP="007C08A2">
            <w:pPr>
              <w:spacing w:before="240"/>
              <w:ind w:left="993" w:hanging="851"/>
              <w:rPr>
                <w:rFonts w:ascii="GHEA Grapalat" w:eastAsia="GHEA Grapalat" w:hAnsi="GHEA Grapalat" w:cs="GHEA Grapalat"/>
                <w:sz w:val="20"/>
                <w:szCs w:val="20"/>
              </w:rPr>
            </w:pPr>
          </w:p>
        </w:tc>
      </w:tr>
      <w:tr w:rsidR="00F016A2" w:rsidRPr="001911DD" w:rsidTr="006231AA">
        <w:tc>
          <w:tcPr>
            <w:tcW w:w="2836"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F016A2" w:rsidRPr="001911DD" w:rsidRDefault="00F016A2" w:rsidP="007C08A2">
            <w:pPr>
              <w:spacing w:before="240"/>
              <w:ind w:left="993" w:hanging="851"/>
              <w:rPr>
                <w:rFonts w:ascii="GHEA Grapalat" w:eastAsia="GHEA Grapalat" w:hAnsi="GHEA Grapalat" w:cs="GHEA Grapalat"/>
                <w:sz w:val="20"/>
                <w:szCs w:val="20"/>
              </w:rPr>
            </w:pPr>
          </w:p>
        </w:tc>
      </w:tr>
    </w:tbl>
    <w:p w:rsidR="00F016A2" w:rsidRPr="001911DD" w:rsidRDefault="00F016A2" w:rsidP="007C08A2">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1911DD">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1911DD" w:rsidTr="006231AA">
        <w:tc>
          <w:tcPr>
            <w:tcW w:w="2835"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rPr>
          <w:trHeight w:val="1487"/>
        </w:trPr>
        <w:tc>
          <w:tcPr>
            <w:tcW w:w="2835"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bl>
    <w:p w:rsidR="00F016A2" w:rsidRPr="001911DD" w:rsidRDefault="00F016A2" w:rsidP="007C08A2">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1911DD">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1911DD" w:rsidTr="006231AA">
        <w:tc>
          <w:tcPr>
            <w:tcW w:w="2835"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hanging="79"/>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5"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hanging="79"/>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Количество страниц декларации</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5"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hanging="79"/>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Подпись лица, представляющего декларацию</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bl>
    <w:p w:rsidR="00F016A2" w:rsidRPr="001911DD" w:rsidRDefault="00F016A2" w:rsidP="007C08A2">
      <w:pPr>
        <w:rPr>
          <w:rFonts w:ascii="GHEA Grapalat" w:eastAsia="GHEA Grapalat" w:hAnsi="GHEA Grapalat" w:cs="GHEA Grapalat"/>
          <w:sz w:val="20"/>
          <w:szCs w:val="20"/>
        </w:rPr>
      </w:pPr>
    </w:p>
    <w:p w:rsidR="00F016A2" w:rsidRPr="001911DD" w:rsidRDefault="00F016A2" w:rsidP="007C08A2">
      <w:pPr>
        <w:rPr>
          <w:rFonts w:ascii="GHEA Grapalat" w:eastAsia="GHEA Grapalat" w:hAnsi="GHEA Grapalat" w:cs="GHEA Grapalat"/>
          <w:sz w:val="20"/>
          <w:szCs w:val="20"/>
        </w:rPr>
      </w:pPr>
      <w:r w:rsidRPr="001911DD">
        <w:rPr>
          <w:rFonts w:ascii="GHEA Grapalat" w:hAnsi="GHEA Grapalat"/>
          <w:sz w:val="20"/>
          <w:szCs w:val="20"/>
        </w:rPr>
        <w:br w:type="page"/>
      </w:r>
    </w:p>
    <w:p w:rsidR="00F016A2" w:rsidRPr="001911DD" w:rsidRDefault="00F016A2" w:rsidP="007C08A2">
      <w:pPr>
        <w:numPr>
          <w:ilvl w:val="0"/>
          <w:numId w:val="25"/>
        </w:numPr>
        <w:pBdr>
          <w:top w:val="nil"/>
          <w:left w:val="nil"/>
          <w:bottom w:val="nil"/>
          <w:right w:val="nil"/>
          <w:between w:val="nil"/>
        </w:pBdr>
        <w:rPr>
          <w:rFonts w:ascii="GHEA Grapalat" w:eastAsia="GHEA Grapalat" w:hAnsi="GHEA Grapalat" w:cs="GHEA Grapalat"/>
          <w:color w:val="000000"/>
          <w:sz w:val="20"/>
          <w:szCs w:val="20"/>
        </w:rPr>
      </w:pPr>
      <w:r w:rsidRPr="001911DD">
        <w:rPr>
          <w:rFonts w:ascii="GHEA Grapalat" w:eastAsia="GHEA Grapalat" w:hAnsi="GHEA Grapalat" w:cs="GHEA Grapalat"/>
          <w:b/>
          <w:color w:val="000000"/>
          <w:sz w:val="20"/>
          <w:szCs w:val="20"/>
        </w:rPr>
        <w:lastRenderedPageBreak/>
        <w:t>Данные листинга  акций</w:t>
      </w:r>
    </w:p>
    <w:p w:rsidR="00F016A2" w:rsidRPr="001911DD" w:rsidRDefault="00F016A2" w:rsidP="007C08A2">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1911DD">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1911DD" w:rsidTr="006231AA">
        <w:tc>
          <w:tcPr>
            <w:tcW w:w="2835"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Наименование фондовой биржи</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5"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bl>
    <w:p w:rsidR="00F016A2" w:rsidRPr="001911DD" w:rsidRDefault="00F016A2" w:rsidP="007C08A2">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1911DD">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1911DD" w:rsidTr="006231AA">
        <w:tc>
          <w:tcPr>
            <w:tcW w:w="2835"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Наименование</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5"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Наименование латинскими буквами</w:t>
            </w:r>
            <w:r w:rsidRPr="001911DD">
              <w:rPr>
                <w:sz w:val="20"/>
                <w:szCs w:val="20"/>
              </w:rPr>
              <w:t xml:space="preserve"> </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5"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5"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День, месяц, год регистрации</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5"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Адрес регистрации</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rPr>
          <w:trHeight w:val="1361"/>
        </w:trPr>
        <w:tc>
          <w:tcPr>
            <w:tcW w:w="2835"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Государтво регистрации</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5"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bl>
    <w:p w:rsidR="00F016A2" w:rsidRPr="001911DD" w:rsidRDefault="00F016A2" w:rsidP="007C08A2">
      <w:pPr>
        <w:numPr>
          <w:ilvl w:val="1"/>
          <w:numId w:val="25"/>
        </w:numPr>
        <w:pBdr>
          <w:top w:val="nil"/>
          <w:left w:val="nil"/>
          <w:bottom w:val="nil"/>
          <w:right w:val="nil"/>
          <w:between w:val="nil"/>
        </w:pBdr>
        <w:spacing w:before="240"/>
        <w:ind w:left="788" w:hanging="431"/>
        <w:rPr>
          <w:rFonts w:ascii="GHEA Grapalat" w:eastAsia="GHEA Grapalat" w:hAnsi="GHEA Grapalat" w:cs="GHEA Grapalat"/>
          <w:i/>
          <w:iCs/>
          <w:sz w:val="20"/>
          <w:szCs w:val="20"/>
        </w:rPr>
      </w:pPr>
      <w:r w:rsidRPr="001911DD">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1911DD" w:rsidTr="006231AA">
        <w:tc>
          <w:tcPr>
            <w:tcW w:w="2836"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Размер участия (%)</w:t>
            </w:r>
          </w:p>
        </w:tc>
        <w:tc>
          <w:tcPr>
            <w:tcW w:w="6178"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6"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Вид участия</w:t>
            </w:r>
          </w:p>
        </w:tc>
        <w:tc>
          <w:tcPr>
            <w:tcW w:w="6178" w:type="dxa"/>
            <w:vAlign w:val="center"/>
          </w:tcPr>
          <w:p w:rsidR="00F016A2" w:rsidRPr="001911DD" w:rsidRDefault="00A91AE1" w:rsidP="007C08A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sdtPr>
              <w:sdtContent>
                <w:r w:rsidR="00F016A2" w:rsidRPr="001911DD">
                  <w:rPr>
                    <w:rFonts w:ascii="MS Gothic" w:eastAsia="MS Gothic" w:hAnsi="MS Gothic" w:cs="GHEA Grapalat" w:hint="eastAsia"/>
                    <w:sz w:val="20"/>
                    <w:szCs w:val="20"/>
                  </w:rPr>
                  <w:t>☐</w:t>
                </w:r>
              </w:sdtContent>
            </w:sdt>
            <w:r w:rsidR="00F016A2" w:rsidRPr="001911DD">
              <w:rPr>
                <w:rFonts w:ascii="GHEA Grapalat" w:eastAsia="GHEA Grapalat" w:hAnsi="GHEA Grapalat" w:cs="GHEA Grapalat"/>
                <w:sz w:val="20"/>
                <w:szCs w:val="20"/>
              </w:rPr>
              <w:tab/>
              <w:t>Прямое участие</w:t>
            </w:r>
          </w:p>
          <w:p w:rsidR="00F016A2" w:rsidRPr="001911DD" w:rsidRDefault="00A91AE1" w:rsidP="007C08A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sdtPr>
              <w:sdtContent>
                <w:r w:rsidR="00F016A2" w:rsidRPr="001911DD">
                  <w:rPr>
                    <w:rFonts w:ascii="MS Gothic" w:eastAsia="MS Gothic" w:hAnsi="MS Gothic" w:cs="GHEA Grapalat" w:hint="eastAsia"/>
                    <w:sz w:val="20"/>
                    <w:szCs w:val="20"/>
                  </w:rPr>
                  <w:t>☐</w:t>
                </w:r>
              </w:sdtContent>
            </w:sdt>
            <w:r w:rsidR="00F016A2" w:rsidRPr="001911DD">
              <w:rPr>
                <w:rFonts w:ascii="GHEA Grapalat" w:eastAsia="GHEA Grapalat" w:hAnsi="GHEA Grapalat" w:cs="GHEA Grapalat"/>
                <w:sz w:val="20"/>
                <w:szCs w:val="20"/>
              </w:rPr>
              <w:tab/>
              <w:t>Косвенное участие</w:t>
            </w:r>
          </w:p>
        </w:tc>
      </w:tr>
    </w:tbl>
    <w:p w:rsidR="00F016A2" w:rsidRPr="001911DD" w:rsidRDefault="00F016A2" w:rsidP="007C08A2">
      <w:pPr>
        <w:pBdr>
          <w:top w:val="nil"/>
          <w:left w:val="nil"/>
          <w:bottom w:val="nil"/>
          <w:right w:val="nil"/>
          <w:between w:val="nil"/>
        </w:pBdr>
        <w:spacing w:before="240"/>
        <w:rPr>
          <w:rFonts w:ascii="GHEA Grapalat" w:eastAsia="GHEA Grapalat" w:hAnsi="GHEA Grapalat" w:cs="GHEA Grapalat"/>
          <w:sz w:val="20"/>
          <w:szCs w:val="20"/>
        </w:rPr>
      </w:pPr>
      <w:r w:rsidRPr="001911DD">
        <w:rPr>
          <w:rFonts w:ascii="GHEA Grapalat" w:hAnsi="GHEA Grapalat"/>
          <w:sz w:val="20"/>
          <w:szCs w:val="20"/>
        </w:rPr>
        <w:br w:type="page"/>
      </w:r>
    </w:p>
    <w:p w:rsidR="00F016A2" w:rsidRPr="001911DD" w:rsidRDefault="00F016A2" w:rsidP="007C08A2">
      <w:pPr>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1911DD">
        <w:rPr>
          <w:rFonts w:ascii="GHEA Grapalat" w:eastAsia="GHEA Grapalat" w:hAnsi="GHEA Grapalat" w:cs="GHEA Grapalat"/>
          <w:b/>
          <w:color w:val="000000"/>
          <w:sz w:val="20"/>
          <w:szCs w:val="20"/>
        </w:rPr>
        <w:lastRenderedPageBreak/>
        <w:t>Участие государства, муниципалитета или международной организации</w:t>
      </w:r>
    </w:p>
    <w:p w:rsidR="00F016A2" w:rsidRPr="001911DD" w:rsidRDefault="00F016A2" w:rsidP="007C08A2">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1911DD">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1911DD" w:rsidTr="006231AA">
        <w:tc>
          <w:tcPr>
            <w:tcW w:w="2837"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Название государства</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7"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Название муниципалитета</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7"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Размер участия (%)</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7"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Вид участия</w:t>
            </w:r>
          </w:p>
        </w:tc>
        <w:tc>
          <w:tcPr>
            <w:tcW w:w="6180" w:type="dxa"/>
            <w:vAlign w:val="center"/>
          </w:tcPr>
          <w:p w:rsidR="00F016A2" w:rsidRPr="001911DD" w:rsidRDefault="00A91AE1" w:rsidP="007C08A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sdtPr>
              <w:sdtContent>
                <w:r w:rsidR="00F016A2" w:rsidRPr="001911DD">
                  <w:rPr>
                    <w:rFonts w:ascii="Segoe UI Symbol" w:eastAsia="MS Gothic" w:hAnsi="Segoe UI Symbol" w:cs="Segoe UI Symbol"/>
                    <w:sz w:val="20"/>
                    <w:szCs w:val="20"/>
                  </w:rPr>
                  <w:t>☐</w:t>
                </w:r>
              </w:sdtContent>
            </w:sdt>
            <w:r w:rsidR="00F016A2" w:rsidRPr="001911DD">
              <w:rPr>
                <w:rFonts w:ascii="GHEA Grapalat" w:eastAsia="GHEA Grapalat" w:hAnsi="GHEA Grapalat" w:cs="GHEA Grapalat"/>
                <w:sz w:val="20"/>
                <w:szCs w:val="20"/>
              </w:rPr>
              <w:tab/>
              <w:t>Прямое участие</w:t>
            </w:r>
          </w:p>
          <w:p w:rsidR="00F016A2" w:rsidRPr="001911DD" w:rsidRDefault="00A91AE1" w:rsidP="007C08A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sdtPr>
              <w:sdtContent>
                <w:r w:rsidR="00F016A2" w:rsidRPr="001911DD">
                  <w:rPr>
                    <w:rFonts w:ascii="Segoe UI Symbol" w:eastAsia="MS Gothic" w:hAnsi="Segoe UI Symbol" w:cs="Segoe UI Symbol"/>
                    <w:sz w:val="20"/>
                    <w:szCs w:val="20"/>
                  </w:rPr>
                  <w:t>☐</w:t>
                </w:r>
              </w:sdtContent>
            </w:sdt>
            <w:r w:rsidR="00F016A2" w:rsidRPr="001911DD">
              <w:rPr>
                <w:rFonts w:ascii="GHEA Grapalat" w:eastAsia="GHEA Grapalat" w:hAnsi="GHEA Grapalat" w:cs="GHEA Grapalat"/>
                <w:sz w:val="20"/>
                <w:szCs w:val="20"/>
              </w:rPr>
              <w:tab/>
              <w:t>Косвенное участие</w:t>
            </w:r>
          </w:p>
        </w:tc>
      </w:tr>
    </w:tbl>
    <w:p w:rsidR="00F016A2" w:rsidRPr="001911DD" w:rsidRDefault="00F016A2" w:rsidP="007C08A2">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1911DD">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1911DD" w:rsidTr="006231AA">
        <w:tc>
          <w:tcPr>
            <w:tcW w:w="2837"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7"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7"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Размер участия</w:t>
            </w:r>
            <w:r w:rsidRPr="001911DD" w:rsidDel="00C376E4">
              <w:rPr>
                <w:rFonts w:ascii="GHEA Grapalat" w:eastAsia="GHEA Grapalat" w:hAnsi="GHEA Grapalat" w:cs="GHEA Grapalat"/>
                <w:color w:val="000000"/>
                <w:sz w:val="20"/>
                <w:szCs w:val="20"/>
              </w:rPr>
              <w:t xml:space="preserve"> </w:t>
            </w:r>
            <w:r w:rsidRPr="001911DD">
              <w:rPr>
                <w:rFonts w:ascii="GHEA Grapalat" w:eastAsia="GHEA Grapalat" w:hAnsi="GHEA Grapalat" w:cs="GHEA Grapalat"/>
                <w:color w:val="000000"/>
                <w:sz w:val="20"/>
                <w:szCs w:val="20"/>
              </w:rPr>
              <w:t>(%)</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7"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Вид участия</w:t>
            </w:r>
          </w:p>
        </w:tc>
        <w:tc>
          <w:tcPr>
            <w:tcW w:w="6180" w:type="dxa"/>
            <w:vAlign w:val="center"/>
          </w:tcPr>
          <w:p w:rsidR="00F016A2" w:rsidRPr="001911DD" w:rsidRDefault="00A91AE1" w:rsidP="007C08A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sdtPr>
              <w:sdtContent>
                <w:r w:rsidR="00F016A2" w:rsidRPr="001911DD">
                  <w:rPr>
                    <w:rFonts w:ascii="Segoe UI Symbol" w:eastAsia="MS Gothic" w:hAnsi="Segoe UI Symbol" w:cs="Segoe UI Symbol"/>
                    <w:sz w:val="20"/>
                    <w:szCs w:val="20"/>
                  </w:rPr>
                  <w:t>☐</w:t>
                </w:r>
              </w:sdtContent>
            </w:sdt>
            <w:r w:rsidR="00F016A2" w:rsidRPr="001911DD">
              <w:rPr>
                <w:rFonts w:ascii="GHEA Grapalat" w:eastAsia="GHEA Grapalat" w:hAnsi="GHEA Grapalat" w:cs="GHEA Grapalat"/>
                <w:sz w:val="20"/>
                <w:szCs w:val="20"/>
              </w:rPr>
              <w:tab/>
              <w:t>Прямое участие</w:t>
            </w:r>
          </w:p>
          <w:p w:rsidR="00F016A2" w:rsidRPr="001911DD" w:rsidRDefault="00A91AE1" w:rsidP="007C08A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sdtPr>
              <w:sdtContent>
                <w:r w:rsidR="00F016A2" w:rsidRPr="001911DD">
                  <w:rPr>
                    <w:rFonts w:ascii="Segoe UI Symbol" w:eastAsia="MS Gothic" w:hAnsi="Segoe UI Symbol" w:cs="Segoe UI Symbol"/>
                    <w:sz w:val="20"/>
                    <w:szCs w:val="20"/>
                  </w:rPr>
                  <w:t>☐</w:t>
                </w:r>
              </w:sdtContent>
            </w:sdt>
            <w:r w:rsidR="00F016A2" w:rsidRPr="001911DD">
              <w:rPr>
                <w:rFonts w:ascii="GHEA Grapalat" w:eastAsia="GHEA Grapalat" w:hAnsi="GHEA Grapalat" w:cs="GHEA Grapalat"/>
                <w:sz w:val="20"/>
                <w:szCs w:val="20"/>
              </w:rPr>
              <w:tab/>
              <w:t>Косвенное участие</w:t>
            </w:r>
          </w:p>
        </w:tc>
      </w:tr>
    </w:tbl>
    <w:p w:rsidR="00F016A2" w:rsidRPr="001911DD" w:rsidRDefault="00F016A2" w:rsidP="007C08A2">
      <w:pPr>
        <w:rPr>
          <w:rFonts w:ascii="GHEA Grapalat" w:eastAsia="GHEA Grapalat" w:hAnsi="GHEA Grapalat" w:cs="GHEA Grapalat"/>
          <w:b/>
          <w:sz w:val="20"/>
          <w:szCs w:val="20"/>
        </w:rPr>
      </w:pPr>
      <w:r w:rsidRPr="001911DD">
        <w:rPr>
          <w:rFonts w:ascii="GHEA Grapalat" w:hAnsi="GHEA Grapalat"/>
          <w:sz w:val="20"/>
          <w:szCs w:val="20"/>
        </w:rPr>
        <w:br w:type="page"/>
      </w:r>
    </w:p>
    <w:p w:rsidR="00F016A2" w:rsidRPr="001911DD" w:rsidRDefault="00F016A2" w:rsidP="007C08A2">
      <w:pPr>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1911DD">
        <w:rPr>
          <w:rFonts w:ascii="GHEA Grapalat" w:eastAsia="GHEA Grapalat" w:hAnsi="GHEA Grapalat" w:cs="GHEA Grapalat"/>
          <w:b/>
          <w:color w:val="000000"/>
          <w:sz w:val="20"/>
          <w:szCs w:val="20"/>
        </w:rPr>
        <w:lastRenderedPageBreak/>
        <w:t>Данные реального бенефициара</w:t>
      </w:r>
    </w:p>
    <w:p w:rsidR="00F016A2" w:rsidRPr="001911DD" w:rsidRDefault="00F016A2" w:rsidP="007C08A2">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1911DD">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1911DD" w:rsidTr="006231AA">
        <w:tc>
          <w:tcPr>
            <w:tcW w:w="2836"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Имя</w:t>
            </w:r>
          </w:p>
        </w:tc>
        <w:tc>
          <w:tcPr>
            <w:tcW w:w="6178"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6"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Фамилия</w:t>
            </w:r>
          </w:p>
        </w:tc>
        <w:tc>
          <w:tcPr>
            <w:tcW w:w="6178"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6"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Имя(латинскими буквами)</w:t>
            </w:r>
          </w:p>
        </w:tc>
        <w:tc>
          <w:tcPr>
            <w:tcW w:w="6178"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6"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Фамилия (латинскими буквами)</w:t>
            </w:r>
          </w:p>
        </w:tc>
        <w:tc>
          <w:tcPr>
            <w:tcW w:w="6178"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6"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Гражданство</w:t>
            </w:r>
          </w:p>
        </w:tc>
        <w:tc>
          <w:tcPr>
            <w:tcW w:w="6178"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6"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День, месяц, год рождения</w:t>
            </w:r>
          </w:p>
        </w:tc>
        <w:tc>
          <w:tcPr>
            <w:tcW w:w="6178" w:type="dxa"/>
            <w:vAlign w:val="center"/>
          </w:tcPr>
          <w:p w:rsidR="00F016A2" w:rsidRPr="001911DD" w:rsidRDefault="00F016A2" w:rsidP="007C08A2">
            <w:pPr>
              <w:spacing w:before="240"/>
              <w:rPr>
                <w:rFonts w:ascii="GHEA Grapalat" w:eastAsia="GHEA Grapalat" w:hAnsi="GHEA Grapalat" w:cs="GHEA Grapalat"/>
                <w:sz w:val="20"/>
                <w:szCs w:val="20"/>
              </w:rPr>
            </w:pPr>
          </w:p>
        </w:tc>
      </w:tr>
    </w:tbl>
    <w:p w:rsidR="00F016A2" w:rsidRPr="001911DD" w:rsidRDefault="00F016A2" w:rsidP="007C08A2">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1911DD">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1911DD" w:rsidTr="006231AA">
        <w:tc>
          <w:tcPr>
            <w:tcW w:w="2977"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Тип документа</w:t>
            </w:r>
          </w:p>
        </w:tc>
        <w:tc>
          <w:tcPr>
            <w:tcW w:w="6096"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977"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Номер документа</w:t>
            </w:r>
          </w:p>
        </w:tc>
        <w:tc>
          <w:tcPr>
            <w:tcW w:w="6096"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977"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317" w:hanging="283"/>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День, месяц, год предоставления</w:t>
            </w:r>
          </w:p>
        </w:tc>
        <w:tc>
          <w:tcPr>
            <w:tcW w:w="6096"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977"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34"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Предоставляющий орган</w:t>
            </w:r>
          </w:p>
        </w:tc>
        <w:tc>
          <w:tcPr>
            <w:tcW w:w="6096"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977"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НЗОУ или эквивалентный номер</w:t>
            </w:r>
          </w:p>
        </w:tc>
        <w:tc>
          <w:tcPr>
            <w:tcW w:w="6096" w:type="dxa"/>
            <w:vAlign w:val="center"/>
          </w:tcPr>
          <w:p w:rsidR="00F016A2" w:rsidRPr="001911DD" w:rsidRDefault="00F016A2" w:rsidP="007C08A2">
            <w:pPr>
              <w:spacing w:before="240"/>
              <w:rPr>
                <w:rFonts w:ascii="GHEA Grapalat" w:eastAsia="GHEA Grapalat" w:hAnsi="GHEA Grapalat" w:cs="GHEA Grapalat"/>
                <w:sz w:val="20"/>
                <w:szCs w:val="20"/>
              </w:rPr>
            </w:pPr>
          </w:p>
        </w:tc>
      </w:tr>
    </w:tbl>
    <w:p w:rsidR="00F016A2" w:rsidRPr="001911DD" w:rsidRDefault="00F016A2" w:rsidP="007C08A2">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1911DD">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1911DD" w:rsidTr="006231AA">
        <w:tc>
          <w:tcPr>
            <w:tcW w:w="2943"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Государство</w:t>
            </w:r>
          </w:p>
        </w:tc>
        <w:tc>
          <w:tcPr>
            <w:tcW w:w="6072"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943"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Муниципалитет</w:t>
            </w:r>
          </w:p>
        </w:tc>
        <w:tc>
          <w:tcPr>
            <w:tcW w:w="6072"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943"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943"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426" w:hanging="426"/>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rsidR="00F016A2" w:rsidRPr="001911DD" w:rsidRDefault="00F016A2" w:rsidP="007C08A2">
            <w:pPr>
              <w:spacing w:before="240"/>
              <w:rPr>
                <w:rFonts w:ascii="GHEA Grapalat" w:eastAsia="GHEA Grapalat" w:hAnsi="GHEA Grapalat" w:cs="GHEA Grapalat"/>
                <w:sz w:val="20"/>
                <w:szCs w:val="20"/>
              </w:rPr>
            </w:pPr>
          </w:p>
        </w:tc>
      </w:tr>
    </w:tbl>
    <w:p w:rsidR="00F016A2" w:rsidRPr="001911DD" w:rsidRDefault="00F016A2" w:rsidP="007C08A2">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1911DD">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1911DD" w:rsidTr="006231AA">
        <w:tc>
          <w:tcPr>
            <w:tcW w:w="2837"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Государство</w:t>
            </w:r>
          </w:p>
        </w:tc>
        <w:tc>
          <w:tcPr>
            <w:tcW w:w="6178"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7"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Муниципалитет</w:t>
            </w:r>
          </w:p>
        </w:tc>
        <w:tc>
          <w:tcPr>
            <w:tcW w:w="6178"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7"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7"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rsidR="00F016A2" w:rsidRPr="001911DD" w:rsidRDefault="00F016A2" w:rsidP="007C08A2">
            <w:pPr>
              <w:spacing w:before="240"/>
              <w:rPr>
                <w:rFonts w:ascii="GHEA Grapalat" w:eastAsia="GHEA Grapalat" w:hAnsi="GHEA Grapalat" w:cs="GHEA Grapalat"/>
                <w:sz w:val="20"/>
                <w:szCs w:val="20"/>
              </w:rPr>
            </w:pPr>
          </w:p>
        </w:tc>
      </w:tr>
    </w:tbl>
    <w:p w:rsidR="00F016A2" w:rsidRPr="001911DD" w:rsidRDefault="00F016A2" w:rsidP="007C08A2">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1911DD">
        <w:rPr>
          <w:rFonts w:ascii="GHEA Grapalat" w:eastAsia="GHEA Grapalat" w:hAnsi="GHEA Grapalat" w:cs="GHEA Grapalat"/>
          <w:i/>
          <w:color w:val="000000"/>
          <w:sz w:val="20"/>
          <w:szCs w:val="20"/>
        </w:rPr>
        <w:t>Основания являться реальным бенефициаром</w:t>
      </w:r>
      <w:r w:rsidRPr="001911DD" w:rsidDel="00F76C18">
        <w:rPr>
          <w:rFonts w:ascii="GHEA Grapalat" w:eastAsia="GHEA Grapalat" w:hAnsi="GHEA Grapalat" w:cs="GHEA Grapalat"/>
          <w:i/>
          <w:color w:val="000000"/>
          <w:sz w:val="20"/>
          <w:szCs w:val="20"/>
        </w:rPr>
        <w:t xml:space="preserve"> </w:t>
      </w:r>
      <w:r w:rsidRPr="001911DD">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1911DD" w:rsidTr="006231AA">
        <w:trPr>
          <w:trHeight w:val="924"/>
        </w:trPr>
        <w:tc>
          <w:tcPr>
            <w:tcW w:w="9016" w:type="dxa"/>
            <w:gridSpan w:val="2"/>
            <w:vAlign w:val="center"/>
          </w:tcPr>
          <w:p w:rsidR="00F016A2" w:rsidRPr="001911DD" w:rsidRDefault="00A91AE1" w:rsidP="007C08A2">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sdtPr>
              <w:sdtContent>
                <w:r w:rsidR="00F016A2" w:rsidRPr="001911DD">
                  <w:rPr>
                    <w:rFonts w:ascii="Segoe UI Symbol" w:eastAsia="MS Gothic" w:hAnsi="Segoe UI Symbol" w:cs="Segoe UI Symbol"/>
                    <w:sz w:val="20"/>
                    <w:szCs w:val="20"/>
                  </w:rPr>
                  <w:t>☐</w:t>
                </w:r>
              </w:sdtContent>
            </w:sdt>
            <w:r w:rsidR="00F016A2" w:rsidRPr="001911DD">
              <w:rPr>
                <w:rFonts w:ascii="GHEA Grapalat" w:eastAsia="GHEA Grapalat" w:hAnsi="GHEA Grapalat" w:cs="GHEA Grapalat"/>
                <w:sz w:val="20"/>
                <w:szCs w:val="20"/>
              </w:rPr>
              <w:tab/>
            </w:r>
            <w:r w:rsidR="00F016A2" w:rsidRPr="001911DD">
              <w:rPr>
                <w:rFonts w:ascii="GHEA Grapalat" w:eastAsia="GHEA Grapalat" w:hAnsi="GHEA Grapalat" w:cs="GHEA Grapalat"/>
                <w:sz w:val="20"/>
                <w:szCs w:val="20"/>
                <w:lang w:val="hy-AM"/>
              </w:rPr>
              <w:t>а</w:t>
            </w:r>
            <w:r w:rsidR="00F016A2" w:rsidRPr="001911DD">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1911DD" w:rsidTr="006231AA">
        <w:trPr>
          <w:trHeight w:val="684"/>
        </w:trPr>
        <w:tc>
          <w:tcPr>
            <w:tcW w:w="4508"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Размер участия</w:t>
            </w:r>
            <w:r w:rsidRPr="001911DD" w:rsidDel="00C376E4">
              <w:rPr>
                <w:rFonts w:ascii="GHEA Grapalat" w:eastAsia="GHEA Grapalat" w:hAnsi="GHEA Grapalat" w:cs="GHEA Grapalat"/>
                <w:color w:val="000000"/>
                <w:sz w:val="20"/>
                <w:szCs w:val="20"/>
              </w:rPr>
              <w:t xml:space="preserve"> </w:t>
            </w:r>
            <w:r w:rsidRPr="001911DD">
              <w:rPr>
                <w:rFonts w:ascii="GHEA Grapalat" w:eastAsia="GHEA Grapalat" w:hAnsi="GHEA Grapalat" w:cs="GHEA Grapalat"/>
                <w:color w:val="000000"/>
                <w:sz w:val="20"/>
                <w:szCs w:val="20"/>
              </w:rPr>
              <w:t>(%)</w:t>
            </w:r>
          </w:p>
        </w:tc>
        <w:tc>
          <w:tcPr>
            <w:tcW w:w="4508" w:type="dxa"/>
            <w:shd w:val="clear" w:color="auto" w:fill="FFFFFF"/>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rPr>
          <w:trHeight w:val="1282"/>
        </w:trPr>
        <w:tc>
          <w:tcPr>
            <w:tcW w:w="4508"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lastRenderedPageBreak/>
              <w:t>Вид участия</w:t>
            </w:r>
          </w:p>
        </w:tc>
        <w:tc>
          <w:tcPr>
            <w:tcW w:w="4508" w:type="dxa"/>
            <w:vAlign w:val="center"/>
          </w:tcPr>
          <w:p w:rsidR="00F016A2" w:rsidRPr="001911DD" w:rsidRDefault="00A91AE1" w:rsidP="007C08A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sdtPr>
              <w:sdtContent>
                <w:r w:rsidR="00F016A2" w:rsidRPr="001911DD">
                  <w:rPr>
                    <w:rFonts w:ascii="Segoe UI Symbol" w:eastAsia="MS Gothic" w:hAnsi="Segoe UI Symbol" w:cs="Segoe UI Symbol"/>
                    <w:sz w:val="20"/>
                    <w:szCs w:val="20"/>
                  </w:rPr>
                  <w:t>☐</w:t>
                </w:r>
              </w:sdtContent>
            </w:sdt>
            <w:r w:rsidR="00F016A2" w:rsidRPr="001911DD">
              <w:rPr>
                <w:rFonts w:ascii="GHEA Grapalat" w:eastAsia="GHEA Grapalat" w:hAnsi="GHEA Grapalat" w:cs="GHEA Grapalat"/>
                <w:sz w:val="20"/>
                <w:szCs w:val="20"/>
              </w:rPr>
              <w:tab/>
              <w:t>Прямое участие</w:t>
            </w:r>
          </w:p>
          <w:p w:rsidR="00F016A2" w:rsidRPr="001911DD" w:rsidRDefault="00A91AE1" w:rsidP="007C08A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sdtPr>
              <w:sdtContent>
                <w:r w:rsidR="00F016A2" w:rsidRPr="001911DD">
                  <w:rPr>
                    <w:rFonts w:ascii="Segoe UI Symbol" w:eastAsia="MS Gothic" w:hAnsi="Segoe UI Symbol" w:cs="Segoe UI Symbol"/>
                    <w:sz w:val="20"/>
                    <w:szCs w:val="20"/>
                  </w:rPr>
                  <w:t>☐</w:t>
                </w:r>
              </w:sdtContent>
            </w:sdt>
            <w:r w:rsidR="00F016A2" w:rsidRPr="001911DD">
              <w:rPr>
                <w:rFonts w:ascii="GHEA Grapalat" w:eastAsia="GHEA Grapalat" w:hAnsi="GHEA Grapalat" w:cs="GHEA Grapalat"/>
                <w:sz w:val="20"/>
                <w:szCs w:val="20"/>
              </w:rPr>
              <w:tab/>
              <w:t>Косвенное участие</w:t>
            </w:r>
          </w:p>
        </w:tc>
      </w:tr>
      <w:tr w:rsidR="00F016A2" w:rsidRPr="001911DD" w:rsidTr="006231AA">
        <w:tc>
          <w:tcPr>
            <w:tcW w:w="9016" w:type="dxa"/>
            <w:gridSpan w:val="2"/>
            <w:vAlign w:val="center"/>
          </w:tcPr>
          <w:p w:rsidR="00F016A2" w:rsidRPr="001911DD" w:rsidRDefault="00A91AE1" w:rsidP="007C08A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sdtPr>
              <w:sdtContent>
                <w:r w:rsidR="00F016A2" w:rsidRPr="001911DD">
                  <w:rPr>
                    <w:rFonts w:ascii="Segoe UI Symbol" w:eastAsia="MS Gothic" w:hAnsi="Segoe UI Symbol" w:cs="Segoe UI Symbol"/>
                    <w:sz w:val="20"/>
                    <w:szCs w:val="20"/>
                  </w:rPr>
                  <w:t>☐</w:t>
                </w:r>
              </w:sdtContent>
            </w:sdt>
            <w:r w:rsidR="00F016A2" w:rsidRPr="001911DD">
              <w:rPr>
                <w:rFonts w:ascii="GHEA Grapalat" w:eastAsia="GHEA Grapalat" w:hAnsi="GHEA Grapalat" w:cs="GHEA Grapalat"/>
                <w:sz w:val="20"/>
                <w:szCs w:val="20"/>
              </w:rPr>
              <w:tab/>
            </w:r>
            <w:r w:rsidR="00F016A2" w:rsidRPr="001911DD">
              <w:rPr>
                <w:rFonts w:ascii="GHEA Grapalat" w:eastAsia="GHEA Grapalat" w:hAnsi="GHEA Grapalat" w:cs="GHEA Grapalat"/>
                <w:sz w:val="20"/>
                <w:szCs w:val="20"/>
                <w:lang w:val="hy-AM"/>
              </w:rPr>
              <w:t>б</w:t>
            </w:r>
            <w:r w:rsidR="00F016A2" w:rsidRPr="001911DD">
              <w:rPr>
                <w:rFonts w:eastAsia="Cambria Math"/>
                <w:sz w:val="20"/>
                <w:szCs w:val="20"/>
              </w:rPr>
              <w:t>․</w:t>
            </w:r>
            <w:r w:rsidR="00F016A2" w:rsidRPr="001911DD">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F016A2" w:rsidRPr="001911DD" w:rsidTr="006231AA">
        <w:tc>
          <w:tcPr>
            <w:tcW w:w="9016" w:type="dxa"/>
            <w:gridSpan w:val="2"/>
            <w:vAlign w:val="center"/>
          </w:tcPr>
          <w:p w:rsidR="00F016A2" w:rsidRPr="001911DD" w:rsidRDefault="00A91AE1" w:rsidP="007C08A2">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sdtPr>
              <w:sdtContent>
                <w:r w:rsidR="00F016A2" w:rsidRPr="001911DD">
                  <w:rPr>
                    <w:rFonts w:ascii="Segoe UI Symbol" w:eastAsia="MS Gothic" w:hAnsi="Segoe UI Symbol" w:cs="Segoe UI Symbol"/>
                    <w:sz w:val="20"/>
                    <w:szCs w:val="20"/>
                  </w:rPr>
                  <w:t>☐</w:t>
                </w:r>
              </w:sdtContent>
            </w:sdt>
            <w:r w:rsidR="00F016A2" w:rsidRPr="001911DD">
              <w:rPr>
                <w:rFonts w:ascii="GHEA Grapalat" w:eastAsia="GHEA Grapalat" w:hAnsi="GHEA Grapalat" w:cs="GHEA Grapalat"/>
                <w:sz w:val="20"/>
                <w:szCs w:val="20"/>
              </w:rPr>
              <w:tab/>
            </w:r>
            <w:r w:rsidR="00F016A2" w:rsidRPr="001911DD">
              <w:rPr>
                <w:rFonts w:ascii="GHEA Grapalat" w:eastAsia="GHEA Grapalat" w:hAnsi="GHEA Grapalat" w:cs="GHEA Grapalat"/>
                <w:sz w:val="20"/>
                <w:szCs w:val="20"/>
                <w:lang w:val="hy-AM"/>
              </w:rPr>
              <w:t>в</w:t>
            </w:r>
            <w:r w:rsidR="00F016A2" w:rsidRPr="001911DD">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1911DD">
              <w:rPr>
                <w:rFonts w:ascii="GHEA Grapalat" w:eastAsia="GHEA Grapalat" w:hAnsi="GHEA Grapalat" w:cs="GHEA Grapalat"/>
                <w:sz w:val="20"/>
                <w:szCs w:val="20"/>
                <w:lang w:val="hy-AM"/>
              </w:rPr>
              <w:t>б</w:t>
            </w:r>
            <w:r w:rsidR="00F016A2" w:rsidRPr="001911DD">
              <w:rPr>
                <w:rFonts w:ascii="GHEA Grapalat" w:eastAsia="GHEA Grapalat" w:hAnsi="GHEA Grapalat" w:cs="GHEA Grapalat"/>
                <w:sz w:val="20"/>
                <w:szCs w:val="20"/>
              </w:rPr>
              <w:t>"</w:t>
            </w:r>
          </w:p>
        </w:tc>
      </w:tr>
    </w:tbl>
    <w:p w:rsidR="00F016A2" w:rsidRPr="001911DD" w:rsidRDefault="00F016A2" w:rsidP="007C08A2">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1911DD">
        <w:rPr>
          <w:rFonts w:ascii="GHEA Grapalat" w:eastAsia="GHEA Grapalat" w:hAnsi="GHEA Grapalat" w:cs="GHEA Grapalat"/>
          <w:i/>
          <w:color w:val="000000"/>
          <w:sz w:val="20"/>
          <w:szCs w:val="20"/>
        </w:rPr>
        <w:t>Основания являться реальным бенефициаром</w:t>
      </w:r>
      <w:r w:rsidRPr="001911DD" w:rsidDel="00F76C18">
        <w:rPr>
          <w:rFonts w:ascii="GHEA Grapalat" w:eastAsia="GHEA Grapalat" w:hAnsi="GHEA Grapalat" w:cs="GHEA Grapalat"/>
          <w:i/>
          <w:color w:val="000000"/>
          <w:sz w:val="20"/>
          <w:szCs w:val="20"/>
        </w:rPr>
        <w:t xml:space="preserve"> </w:t>
      </w:r>
      <w:r w:rsidRPr="001911DD">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1911DD" w:rsidTr="006231AA">
        <w:trPr>
          <w:trHeight w:val="924"/>
        </w:trPr>
        <w:tc>
          <w:tcPr>
            <w:tcW w:w="9016" w:type="dxa"/>
            <w:gridSpan w:val="2"/>
            <w:vAlign w:val="center"/>
          </w:tcPr>
          <w:p w:rsidR="00F016A2" w:rsidRPr="001911DD" w:rsidRDefault="00A91AE1" w:rsidP="007C08A2">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sdtPr>
              <w:sdtContent>
                <w:r w:rsidR="00F016A2" w:rsidRPr="001911DD">
                  <w:rPr>
                    <w:rFonts w:ascii="Segoe UI Symbol" w:eastAsia="MS Gothic" w:hAnsi="Segoe UI Symbol" w:cs="Segoe UI Symbol"/>
                    <w:sz w:val="20"/>
                    <w:szCs w:val="20"/>
                  </w:rPr>
                  <w:t>☐</w:t>
                </w:r>
              </w:sdtContent>
            </w:sdt>
            <w:r w:rsidR="00F016A2" w:rsidRPr="001911DD">
              <w:rPr>
                <w:rFonts w:ascii="GHEA Grapalat" w:eastAsia="GHEA Grapalat" w:hAnsi="GHEA Grapalat" w:cs="GHEA Grapalat"/>
                <w:sz w:val="20"/>
                <w:szCs w:val="20"/>
              </w:rPr>
              <w:tab/>
            </w:r>
            <w:r w:rsidR="00F016A2" w:rsidRPr="001911DD">
              <w:rPr>
                <w:rFonts w:ascii="GHEA Grapalat" w:eastAsia="GHEA Grapalat" w:hAnsi="GHEA Grapalat" w:cs="GHEA Grapalat"/>
                <w:sz w:val="20"/>
                <w:szCs w:val="20"/>
                <w:lang w:val="hy-AM"/>
              </w:rPr>
              <w:t>а</w:t>
            </w:r>
            <w:r w:rsidR="00F016A2" w:rsidRPr="001911DD">
              <w:rPr>
                <w:rFonts w:eastAsia="Cambria Math"/>
                <w:sz w:val="20"/>
                <w:szCs w:val="20"/>
              </w:rPr>
              <w:t>․</w:t>
            </w:r>
            <w:r w:rsidR="00F016A2" w:rsidRPr="001911DD">
              <w:rPr>
                <w:rFonts w:ascii="GHEA Grapalat" w:eastAsia="Cambria Math" w:hAnsi="GHEA Grapalat" w:cs="Cambria Math"/>
                <w:sz w:val="20"/>
                <w:szCs w:val="20"/>
              </w:rPr>
              <w:t xml:space="preserve"> </w:t>
            </w:r>
            <w:r w:rsidR="00F016A2" w:rsidRPr="001911DD">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1911DD" w:rsidTr="006231AA">
        <w:trPr>
          <w:trHeight w:val="684"/>
        </w:trPr>
        <w:tc>
          <w:tcPr>
            <w:tcW w:w="4508"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Размер участия (%)</w:t>
            </w:r>
          </w:p>
        </w:tc>
        <w:tc>
          <w:tcPr>
            <w:tcW w:w="4508" w:type="dxa"/>
            <w:shd w:val="clear" w:color="auto" w:fill="auto"/>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rPr>
          <w:trHeight w:val="1282"/>
        </w:trPr>
        <w:tc>
          <w:tcPr>
            <w:tcW w:w="4508"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Вид участия</w:t>
            </w:r>
          </w:p>
        </w:tc>
        <w:tc>
          <w:tcPr>
            <w:tcW w:w="4508" w:type="dxa"/>
            <w:vAlign w:val="center"/>
          </w:tcPr>
          <w:p w:rsidR="00F016A2" w:rsidRPr="001911DD" w:rsidRDefault="00A91AE1" w:rsidP="007C08A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sdtPr>
              <w:sdtContent>
                <w:r w:rsidR="00F016A2" w:rsidRPr="001911DD">
                  <w:rPr>
                    <w:rFonts w:ascii="Segoe UI Symbol" w:eastAsia="MS Gothic" w:hAnsi="Segoe UI Symbol" w:cs="Segoe UI Symbol"/>
                    <w:sz w:val="20"/>
                    <w:szCs w:val="20"/>
                  </w:rPr>
                  <w:t>☐</w:t>
                </w:r>
              </w:sdtContent>
            </w:sdt>
            <w:r w:rsidR="00F016A2" w:rsidRPr="001911DD">
              <w:rPr>
                <w:rFonts w:ascii="GHEA Grapalat" w:eastAsia="GHEA Grapalat" w:hAnsi="GHEA Grapalat" w:cs="GHEA Grapalat"/>
                <w:sz w:val="20"/>
                <w:szCs w:val="20"/>
              </w:rPr>
              <w:tab/>
              <w:t>Прямое участие</w:t>
            </w:r>
          </w:p>
          <w:p w:rsidR="00F016A2" w:rsidRPr="001911DD" w:rsidRDefault="00A91AE1" w:rsidP="007C08A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sdtPr>
              <w:sdtContent>
                <w:r w:rsidR="00F016A2" w:rsidRPr="001911DD">
                  <w:rPr>
                    <w:rFonts w:ascii="Segoe UI Symbol" w:eastAsia="MS Gothic" w:hAnsi="Segoe UI Symbol" w:cs="Segoe UI Symbol"/>
                    <w:sz w:val="20"/>
                    <w:szCs w:val="20"/>
                  </w:rPr>
                  <w:t>☐</w:t>
                </w:r>
              </w:sdtContent>
            </w:sdt>
            <w:r w:rsidR="00F016A2" w:rsidRPr="001911DD">
              <w:rPr>
                <w:rFonts w:ascii="GHEA Grapalat" w:eastAsia="GHEA Grapalat" w:hAnsi="GHEA Grapalat" w:cs="GHEA Grapalat"/>
                <w:sz w:val="20"/>
                <w:szCs w:val="20"/>
              </w:rPr>
              <w:tab/>
              <w:t>Косвенное участие</w:t>
            </w:r>
          </w:p>
        </w:tc>
      </w:tr>
      <w:tr w:rsidR="00F016A2" w:rsidRPr="001911DD" w:rsidTr="006231AA">
        <w:tc>
          <w:tcPr>
            <w:tcW w:w="9016" w:type="dxa"/>
            <w:gridSpan w:val="2"/>
            <w:vAlign w:val="center"/>
          </w:tcPr>
          <w:p w:rsidR="00F016A2" w:rsidRPr="001911DD" w:rsidRDefault="00A91AE1" w:rsidP="007C08A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sdtPr>
              <w:sdtContent>
                <w:r w:rsidR="00F016A2" w:rsidRPr="001911DD">
                  <w:rPr>
                    <w:rFonts w:ascii="Segoe UI Symbol" w:eastAsia="MS Gothic" w:hAnsi="Segoe UI Symbol" w:cs="Segoe UI Symbol"/>
                    <w:sz w:val="20"/>
                    <w:szCs w:val="20"/>
                  </w:rPr>
                  <w:t>☐</w:t>
                </w:r>
              </w:sdtContent>
            </w:sdt>
            <w:r w:rsidR="00F016A2" w:rsidRPr="001911DD">
              <w:rPr>
                <w:rFonts w:ascii="GHEA Grapalat" w:eastAsia="GHEA Grapalat" w:hAnsi="GHEA Grapalat" w:cs="GHEA Grapalat"/>
                <w:sz w:val="20"/>
                <w:szCs w:val="20"/>
              </w:rPr>
              <w:tab/>
            </w:r>
            <w:r w:rsidR="00F016A2" w:rsidRPr="001911DD">
              <w:rPr>
                <w:rFonts w:ascii="GHEA Grapalat" w:eastAsia="GHEA Grapalat" w:hAnsi="GHEA Grapalat" w:cs="GHEA Grapalat"/>
                <w:sz w:val="20"/>
                <w:szCs w:val="20"/>
                <w:lang w:val="hy-AM"/>
              </w:rPr>
              <w:t>б</w:t>
            </w:r>
            <w:r w:rsidR="00F016A2" w:rsidRPr="001911DD">
              <w:rPr>
                <w:rFonts w:eastAsia="Cambria Math"/>
                <w:sz w:val="20"/>
                <w:szCs w:val="20"/>
              </w:rPr>
              <w:t>․</w:t>
            </w:r>
            <w:r w:rsidR="00F016A2" w:rsidRPr="001911DD">
              <w:rPr>
                <w:rFonts w:ascii="GHEA Grapalat" w:eastAsia="Cambria Math" w:hAnsi="GHEA Grapalat" w:cs="Cambria Math"/>
                <w:sz w:val="20"/>
                <w:szCs w:val="20"/>
              </w:rPr>
              <w:t xml:space="preserve"> </w:t>
            </w:r>
            <w:r w:rsidR="00F016A2" w:rsidRPr="001911DD">
              <w:rPr>
                <w:rFonts w:ascii="GHEA Grapalat" w:eastAsia="GHEA Grapalat" w:hAnsi="GHEA Grapalat" w:cs="GHEA Grapalat"/>
                <w:sz w:val="20"/>
                <w:szCs w:val="20"/>
              </w:rPr>
              <w:t xml:space="preserve">имеет право назначать или </w:t>
            </w:r>
            <w:r w:rsidR="00F016A2" w:rsidRPr="001911DD">
              <w:rPr>
                <w:rFonts w:ascii="GHEA Grapalat" w:eastAsia="GHEA Grapalat" w:hAnsi="GHEA Grapalat" w:cs="GHEA Grapalat"/>
                <w:sz w:val="20"/>
                <w:szCs w:val="20"/>
                <w:lang w:eastAsia="hy-AM"/>
              </w:rPr>
              <w:t>освобождать</w:t>
            </w:r>
            <w:r w:rsidR="00F016A2" w:rsidRPr="001911DD">
              <w:rPr>
                <w:rFonts w:ascii="GHEA Grapalat" w:eastAsia="GHEA Grapalat" w:hAnsi="GHEA Grapalat" w:cs="GHEA Grapalat"/>
                <w:sz w:val="20"/>
                <w:szCs w:val="20"/>
              </w:rPr>
              <w:t xml:space="preserve"> большинство членов органов управления юридического лица</w:t>
            </w:r>
          </w:p>
        </w:tc>
      </w:tr>
      <w:tr w:rsidR="00F016A2" w:rsidRPr="001911DD" w:rsidTr="006231AA">
        <w:tc>
          <w:tcPr>
            <w:tcW w:w="9016" w:type="dxa"/>
            <w:gridSpan w:val="2"/>
            <w:vAlign w:val="center"/>
          </w:tcPr>
          <w:p w:rsidR="00F016A2" w:rsidRPr="001911DD" w:rsidRDefault="00A91AE1" w:rsidP="007C08A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sdtPr>
              <w:sdtContent>
                <w:r w:rsidR="00F016A2" w:rsidRPr="001911DD">
                  <w:rPr>
                    <w:rFonts w:ascii="Segoe UI Symbol" w:eastAsia="MS Gothic" w:hAnsi="Segoe UI Symbol" w:cs="Segoe UI Symbol"/>
                    <w:sz w:val="20"/>
                    <w:szCs w:val="20"/>
                  </w:rPr>
                  <w:t>☐</w:t>
                </w:r>
              </w:sdtContent>
            </w:sdt>
            <w:r w:rsidR="00F016A2" w:rsidRPr="001911DD">
              <w:rPr>
                <w:rFonts w:ascii="GHEA Grapalat" w:eastAsia="GHEA Grapalat" w:hAnsi="GHEA Grapalat" w:cs="GHEA Grapalat"/>
                <w:sz w:val="20"/>
                <w:szCs w:val="20"/>
              </w:rPr>
              <w:tab/>
            </w:r>
            <w:r w:rsidR="00F016A2" w:rsidRPr="001911DD">
              <w:rPr>
                <w:rFonts w:ascii="GHEA Grapalat" w:eastAsia="GHEA Grapalat" w:hAnsi="GHEA Grapalat" w:cs="GHEA Grapalat"/>
                <w:sz w:val="20"/>
                <w:szCs w:val="20"/>
                <w:lang w:val="hy-AM"/>
              </w:rPr>
              <w:t>в</w:t>
            </w:r>
            <w:r w:rsidR="00F016A2" w:rsidRPr="001911DD">
              <w:rPr>
                <w:rFonts w:eastAsia="Cambria Math"/>
                <w:sz w:val="20"/>
                <w:szCs w:val="20"/>
              </w:rPr>
              <w:t>․</w:t>
            </w:r>
            <w:r w:rsidR="00F016A2" w:rsidRPr="001911DD">
              <w:rPr>
                <w:rFonts w:ascii="GHEA Grapalat" w:eastAsia="Cambria Math" w:hAnsi="GHEA Grapalat" w:cs="Cambria Math"/>
                <w:sz w:val="20"/>
                <w:szCs w:val="20"/>
              </w:rPr>
              <w:t xml:space="preserve"> </w:t>
            </w:r>
            <w:r w:rsidR="00F016A2" w:rsidRPr="001911DD">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1911DD" w:rsidTr="006231AA">
        <w:tc>
          <w:tcPr>
            <w:tcW w:w="9016" w:type="dxa"/>
            <w:gridSpan w:val="2"/>
            <w:vAlign w:val="center"/>
          </w:tcPr>
          <w:p w:rsidR="00F016A2" w:rsidRPr="001911DD" w:rsidRDefault="00A91AE1" w:rsidP="007C08A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sdtPr>
              <w:sdtContent>
                <w:r w:rsidR="00F016A2" w:rsidRPr="001911DD">
                  <w:rPr>
                    <w:rFonts w:ascii="Segoe UI Symbol" w:eastAsia="MS Gothic" w:hAnsi="Segoe UI Symbol" w:cs="Segoe UI Symbol"/>
                    <w:sz w:val="20"/>
                    <w:szCs w:val="20"/>
                  </w:rPr>
                  <w:t>☐</w:t>
                </w:r>
              </w:sdtContent>
            </w:sdt>
            <w:r w:rsidR="00F016A2" w:rsidRPr="001911DD">
              <w:rPr>
                <w:rFonts w:ascii="GHEA Grapalat" w:eastAsia="GHEA Grapalat" w:hAnsi="GHEA Grapalat" w:cs="GHEA Grapalat"/>
                <w:sz w:val="20"/>
                <w:szCs w:val="20"/>
              </w:rPr>
              <w:tab/>
            </w:r>
            <w:r w:rsidR="00F016A2" w:rsidRPr="001911DD">
              <w:rPr>
                <w:rFonts w:ascii="GHEA Grapalat" w:eastAsia="GHEA Grapalat" w:hAnsi="GHEA Grapalat" w:cs="GHEA Grapalat"/>
                <w:sz w:val="20"/>
                <w:szCs w:val="20"/>
                <w:lang w:val="hy-AM"/>
              </w:rPr>
              <w:t>г</w:t>
            </w:r>
            <w:r w:rsidR="00F016A2" w:rsidRPr="001911DD">
              <w:rPr>
                <w:rFonts w:eastAsia="Cambria Math"/>
                <w:sz w:val="20"/>
                <w:szCs w:val="20"/>
              </w:rPr>
              <w:t>․</w:t>
            </w:r>
            <w:r w:rsidR="00F016A2" w:rsidRPr="001911DD">
              <w:rPr>
                <w:rFonts w:ascii="GHEA Grapalat" w:eastAsia="Cambria Math" w:hAnsi="GHEA Grapalat" w:cs="Cambria Math"/>
                <w:sz w:val="20"/>
                <w:szCs w:val="20"/>
              </w:rPr>
              <w:t xml:space="preserve"> </w:t>
            </w:r>
            <w:r w:rsidR="00F016A2" w:rsidRPr="001911DD">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F016A2" w:rsidRPr="001911DD" w:rsidTr="006231AA">
        <w:tc>
          <w:tcPr>
            <w:tcW w:w="9016" w:type="dxa"/>
            <w:gridSpan w:val="2"/>
            <w:vAlign w:val="center"/>
          </w:tcPr>
          <w:p w:rsidR="00F016A2" w:rsidRPr="001911DD" w:rsidRDefault="00A91AE1" w:rsidP="007C08A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sdtPr>
              <w:sdtContent>
                <w:r w:rsidR="00F016A2" w:rsidRPr="001911DD">
                  <w:rPr>
                    <w:rFonts w:ascii="Segoe UI Symbol" w:eastAsia="MS Gothic" w:hAnsi="Segoe UI Symbol" w:cs="Segoe UI Symbol"/>
                    <w:sz w:val="20"/>
                    <w:szCs w:val="20"/>
                  </w:rPr>
                  <w:t>☐</w:t>
                </w:r>
              </w:sdtContent>
            </w:sdt>
            <w:r w:rsidR="00F016A2" w:rsidRPr="001911DD">
              <w:rPr>
                <w:rFonts w:ascii="GHEA Grapalat" w:eastAsia="GHEA Grapalat" w:hAnsi="GHEA Grapalat" w:cs="GHEA Grapalat"/>
                <w:sz w:val="20"/>
                <w:szCs w:val="20"/>
              </w:rPr>
              <w:tab/>
            </w:r>
            <w:r w:rsidR="00F016A2" w:rsidRPr="001911DD">
              <w:rPr>
                <w:rFonts w:ascii="GHEA Grapalat" w:eastAsia="GHEA Grapalat" w:hAnsi="GHEA Grapalat" w:cs="GHEA Grapalat"/>
                <w:sz w:val="20"/>
                <w:szCs w:val="20"/>
                <w:lang w:val="hy-AM"/>
              </w:rPr>
              <w:t>д</w:t>
            </w:r>
            <w:r w:rsidR="00F016A2" w:rsidRPr="001911DD">
              <w:rPr>
                <w:rFonts w:eastAsia="Cambria Math"/>
                <w:sz w:val="20"/>
                <w:szCs w:val="20"/>
              </w:rPr>
              <w:t>․</w:t>
            </w:r>
            <w:r w:rsidR="00F016A2" w:rsidRPr="001911DD">
              <w:rPr>
                <w:rFonts w:ascii="GHEA Grapalat" w:eastAsia="Cambria Math" w:hAnsi="GHEA Grapalat" w:cs="Cambria Math"/>
                <w:sz w:val="20"/>
                <w:szCs w:val="20"/>
              </w:rPr>
              <w:t xml:space="preserve"> </w:t>
            </w:r>
            <w:r w:rsidR="00F016A2" w:rsidRPr="001911DD">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1911DD" w:rsidRDefault="00F016A2" w:rsidP="007C08A2">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1911DD">
        <w:rPr>
          <w:rFonts w:ascii="GHEA Grapalat" w:eastAsia="GHEA Grapalat" w:hAnsi="GHEA Grapalat"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1911DD" w:rsidTr="006231AA">
        <w:tc>
          <w:tcPr>
            <w:tcW w:w="2837"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7"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142" w:hanging="142"/>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rsidR="00F016A2" w:rsidRPr="001911DD" w:rsidRDefault="00A91AE1" w:rsidP="007C08A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sdtPr>
              <w:sdtContent>
                <w:r w:rsidR="00F016A2" w:rsidRPr="001911DD">
                  <w:rPr>
                    <w:rFonts w:ascii="Segoe UI Symbol" w:eastAsia="MS Gothic" w:hAnsi="Segoe UI Symbol" w:cs="Segoe UI Symbol"/>
                    <w:sz w:val="20"/>
                    <w:szCs w:val="20"/>
                  </w:rPr>
                  <w:t>☐</w:t>
                </w:r>
              </w:sdtContent>
            </w:sdt>
            <w:r w:rsidR="00F016A2" w:rsidRPr="001911DD">
              <w:rPr>
                <w:rFonts w:ascii="GHEA Grapalat" w:eastAsia="GHEA Grapalat" w:hAnsi="GHEA Grapalat" w:cs="GHEA Grapalat"/>
                <w:sz w:val="20"/>
                <w:szCs w:val="20"/>
              </w:rPr>
              <w:tab/>
              <w:t>Отдельно</w:t>
            </w:r>
          </w:p>
          <w:p w:rsidR="00F016A2" w:rsidRPr="001911DD" w:rsidRDefault="00A91AE1" w:rsidP="007C08A2">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sdtPr>
              <w:sdtContent>
                <w:r w:rsidR="00F016A2" w:rsidRPr="001911DD">
                  <w:rPr>
                    <w:rFonts w:ascii="Segoe UI Symbol" w:eastAsia="MS Gothic" w:hAnsi="Segoe UI Symbol" w:cs="Segoe UI Symbol"/>
                    <w:sz w:val="20"/>
                    <w:szCs w:val="20"/>
                  </w:rPr>
                  <w:t>☐</w:t>
                </w:r>
              </w:sdtContent>
            </w:sdt>
            <w:r w:rsidR="00F016A2" w:rsidRPr="001911DD">
              <w:rPr>
                <w:rFonts w:ascii="GHEA Grapalat" w:eastAsia="GHEA Grapalat" w:hAnsi="GHEA Grapalat" w:cs="GHEA Grapalat"/>
                <w:sz w:val="20"/>
                <w:szCs w:val="20"/>
              </w:rPr>
              <w:tab/>
              <w:t>Совместно с аффилированными лицами</w:t>
            </w:r>
          </w:p>
        </w:tc>
      </w:tr>
      <w:tr w:rsidR="00F016A2" w:rsidRPr="001911DD" w:rsidTr="006231AA">
        <w:tc>
          <w:tcPr>
            <w:tcW w:w="2837"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142" w:hanging="142"/>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016A2" w:rsidRPr="001911DD" w:rsidRDefault="00A91AE1" w:rsidP="007C08A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sdtPr>
              <w:sdtContent>
                <w:r w:rsidR="00F016A2" w:rsidRPr="001911DD">
                  <w:rPr>
                    <w:rFonts w:ascii="Segoe UI Symbol" w:eastAsia="MS Gothic" w:hAnsi="Segoe UI Symbol" w:cs="Segoe UI Symbol"/>
                    <w:sz w:val="20"/>
                    <w:szCs w:val="20"/>
                  </w:rPr>
                  <w:t>☐</w:t>
                </w:r>
              </w:sdtContent>
            </w:sdt>
            <w:r w:rsidR="00F016A2" w:rsidRPr="001911DD">
              <w:rPr>
                <w:rFonts w:ascii="GHEA Grapalat" w:eastAsia="GHEA Grapalat" w:hAnsi="GHEA Grapalat" w:cs="GHEA Grapalat"/>
                <w:sz w:val="20"/>
                <w:szCs w:val="20"/>
              </w:rPr>
              <w:tab/>
              <w:t>Да</w:t>
            </w:r>
          </w:p>
          <w:p w:rsidR="00F016A2" w:rsidRPr="001911DD" w:rsidRDefault="00A91AE1" w:rsidP="007C08A2">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sdtPr>
              <w:sdtContent>
                <w:r w:rsidR="00F016A2" w:rsidRPr="001911DD">
                  <w:rPr>
                    <w:rFonts w:ascii="Segoe UI Symbol" w:eastAsia="MS Gothic" w:hAnsi="Segoe UI Symbol" w:cs="Segoe UI Symbol"/>
                    <w:sz w:val="20"/>
                    <w:szCs w:val="20"/>
                  </w:rPr>
                  <w:t>☐</w:t>
                </w:r>
              </w:sdtContent>
            </w:sdt>
            <w:r w:rsidR="00F016A2" w:rsidRPr="001911DD">
              <w:rPr>
                <w:rFonts w:ascii="GHEA Grapalat" w:eastAsia="GHEA Grapalat" w:hAnsi="GHEA Grapalat" w:cs="GHEA Grapalat"/>
                <w:sz w:val="20"/>
                <w:szCs w:val="20"/>
              </w:rPr>
              <w:tab/>
              <w:t>Нет</w:t>
            </w:r>
          </w:p>
        </w:tc>
      </w:tr>
    </w:tbl>
    <w:p w:rsidR="00F016A2" w:rsidRPr="001911DD" w:rsidRDefault="00F016A2" w:rsidP="007C08A2">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1911DD">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1911DD" w:rsidTr="006231AA">
        <w:tc>
          <w:tcPr>
            <w:tcW w:w="2837"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Адрес  электронной почты</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7"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lastRenderedPageBreak/>
              <w:t>Номер телефона</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bl>
    <w:p w:rsidR="00F016A2" w:rsidRPr="001911DD" w:rsidRDefault="00F016A2" w:rsidP="007C08A2">
      <w:pPr>
        <w:pBdr>
          <w:top w:val="nil"/>
          <w:left w:val="nil"/>
          <w:bottom w:val="nil"/>
          <w:right w:val="nil"/>
          <w:between w:val="nil"/>
        </w:pBdr>
        <w:ind w:left="792"/>
        <w:rPr>
          <w:rFonts w:ascii="GHEA Grapalat" w:eastAsia="GHEA Grapalat" w:hAnsi="GHEA Grapalat" w:cs="GHEA Grapalat"/>
          <w:i/>
          <w:color w:val="000000"/>
          <w:sz w:val="20"/>
          <w:szCs w:val="20"/>
        </w:rPr>
      </w:pPr>
      <w:r w:rsidRPr="001911DD">
        <w:rPr>
          <w:rFonts w:ascii="GHEA Grapalat" w:hAnsi="GHEA Grapalat"/>
          <w:sz w:val="20"/>
          <w:szCs w:val="20"/>
        </w:rPr>
        <w:br w:type="page"/>
      </w:r>
    </w:p>
    <w:p w:rsidR="00F016A2" w:rsidRPr="001911DD" w:rsidRDefault="00F016A2" w:rsidP="007C08A2">
      <w:pPr>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1911DD">
        <w:rPr>
          <w:rFonts w:ascii="GHEA Grapalat" w:eastAsia="GHEA Grapalat" w:hAnsi="GHEA Grapalat" w:cs="GHEA Grapalat"/>
          <w:b/>
          <w:color w:val="000000"/>
          <w:sz w:val="20"/>
          <w:szCs w:val="20"/>
        </w:rPr>
        <w:lastRenderedPageBreak/>
        <w:t>Промежуточные юридические лица</w:t>
      </w:r>
    </w:p>
    <w:p w:rsidR="00F016A2" w:rsidRPr="001911DD" w:rsidRDefault="00F016A2" w:rsidP="007C08A2">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1911DD">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1911DD" w:rsidTr="006231AA">
        <w:tc>
          <w:tcPr>
            <w:tcW w:w="2835"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Наименование</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5"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5"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5"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День, месяц, год регистрации</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5"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Адрес регистрации</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5"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Государство регистрации</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5"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bl>
    <w:p w:rsidR="00F016A2" w:rsidRPr="001911DD" w:rsidRDefault="00F016A2" w:rsidP="007C08A2">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1911DD">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1911DD" w:rsidTr="006231AA">
        <w:trPr>
          <w:trHeight w:val="853"/>
        </w:trPr>
        <w:tc>
          <w:tcPr>
            <w:tcW w:w="2835" w:type="dxa"/>
            <w:vMerge w:val="restart"/>
            <w:shd w:val="clear" w:color="auto" w:fill="D9E2F3"/>
            <w:vAlign w:val="center"/>
          </w:tcPr>
          <w:p w:rsidR="00F016A2" w:rsidRPr="001911DD" w:rsidRDefault="00F016A2" w:rsidP="007C08A2">
            <w:pPr>
              <w:numPr>
                <w:ilvl w:val="2"/>
                <w:numId w:val="25"/>
              </w:numPr>
              <w:pBdr>
                <w:top w:val="nil"/>
                <w:left w:val="nil"/>
                <w:bottom w:val="nil"/>
                <w:right w:val="nil"/>
                <w:between w:val="nil"/>
              </w:pBdr>
              <w:ind w:left="142" w:hanging="142"/>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rPr>
          <w:trHeight w:val="850"/>
        </w:trPr>
        <w:tc>
          <w:tcPr>
            <w:tcW w:w="2835" w:type="dxa"/>
            <w:vMerge/>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rPr>
          <w:trHeight w:val="850"/>
        </w:trPr>
        <w:tc>
          <w:tcPr>
            <w:tcW w:w="2835" w:type="dxa"/>
            <w:vMerge/>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rPr>
          <w:trHeight w:val="850"/>
        </w:trPr>
        <w:tc>
          <w:tcPr>
            <w:tcW w:w="2835" w:type="dxa"/>
            <w:vMerge/>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rPr>
          <w:trHeight w:val="850"/>
        </w:trPr>
        <w:tc>
          <w:tcPr>
            <w:tcW w:w="2835" w:type="dxa"/>
            <w:vMerge/>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1911DD" w:rsidRDefault="00F016A2" w:rsidP="007C08A2">
            <w:pPr>
              <w:spacing w:before="240"/>
              <w:rPr>
                <w:rFonts w:ascii="GHEA Grapalat" w:eastAsia="GHEA Grapalat" w:hAnsi="GHEA Grapalat" w:cs="GHEA Grapalat"/>
                <w:sz w:val="20"/>
                <w:szCs w:val="20"/>
              </w:rPr>
            </w:pPr>
          </w:p>
        </w:tc>
      </w:tr>
    </w:tbl>
    <w:p w:rsidR="00F016A2" w:rsidRPr="001911DD" w:rsidRDefault="00F016A2" w:rsidP="007C08A2">
      <w:pPr>
        <w:numPr>
          <w:ilvl w:val="1"/>
          <w:numId w:val="25"/>
        </w:numPr>
        <w:pBdr>
          <w:top w:val="nil"/>
          <w:left w:val="nil"/>
          <w:bottom w:val="nil"/>
          <w:right w:val="nil"/>
          <w:between w:val="nil"/>
        </w:pBdr>
        <w:spacing w:before="240"/>
        <w:rPr>
          <w:rFonts w:ascii="GHEA Grapalat" w:eastAsia="GHEA Grapalat" w:hAnsi="GHEA Grapalat" w:cs="GHEA Grapalat"/>
          <w:i/>
          <w:sz w:val="20"/>
          <w:szCs w:val="20"/>
        </w:rPr>
      </w:pPr>
      <w:r w:rsidRPr="001911DD">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1911DD" w:rsidTr="006231AA">
        <w:tc>
          <w:tcPr>
            <w:tcW w:w="2835"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Наименование фондовой биржи</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r w:rsidR="00F016A2" w:rsidRPr="001911DD" w:rsidTr="006231AA">
        <w:tc>
          <w:tcPr>
            <w:tcW w:w="2835" w:type="dxa"/>
            <w:shd w:val="clear" w:color="auto" w:fill="D9E2F3"/>
            <w:vAlign w:val="center"/>
          </w:tcPr>
          <w:p w:rsidR="00F016A2" w:rsidRPr="001911DD" w:rsidRDefault="00F016A2" w:rsidP="007C08A2">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1911DD">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rsidR="00F016A2" w:rsidRPr="001911DD" w:rsidRDefault="00F016A2" w:rsidP="007C08A2">
            <w:pPr>
              <w:spacing w:before="240"/>
              <w:rPr>
                <w:rFonts w:ascii="GHEA Grapalat" w:eastAsia="GHEA Grapalat" w:hAnsi="GHEA Grapalat" w:cs="GHEA Grapalat"/>
                <w:sz w:val="20"/>
                <w:szCs w:val="20"/>
              </w:rPr>
            </w:pPr>
          </w:p>
        </w:tc>
      </w:tr>
    </w:tbl>
    <w:p w:rsidR="00F016A2" w:rsidRPr="001911DD" w:rsidRDefault="00F016A2" w:rsidP="007C08A2">
      <w:pPr>
        <w:pBdr>
          <w:top w:val="nil"/>
          <w:left w:val="nil"/>
          <w:bottom w:val="nil"/>
          <w:right w:val="nil"/>
          <w:between w:val="nil"/>
        </w:pBdr>
        <w:spacing w:before="240"/>
        <w:rPr>
          <w:rFonts w:ascii="GHEA Grapalat" w:eastAsia="GHEA Grapalat" w:hAnsi="GHEA Grapalat" w:cs="GHEA Grapalat"/>
          <w:i/>
          <w:sz w:val="20"/>
          <w:szCs w:val="20"/>
        </w:rPr>
      </w:pPr>
      <w:r w:rsidRPr="001911DD">
        <w:rPr>
          <w:rFonts w:ascii="GHEA Grapalat" w:eastAsia="GHEA Grapalat" w:hAnsi="GHEA Grapalat" w:cs="GHEA Grapalat"/>
          <w:i/>
          <w:sz w:val="20"/>
          <w:szCs w:val="20"/>
        </w:rPr>
        <w:br w:type="page"/>
      </w:r>
    </w:p>
    <w:p w:rsidR="00F016A2" w:rsidRPr="001911DD" w:rsidRDefault="00F016A2" w:rsidP="007C08A2">
      <w:pPr>
        <w:pStyle w:val="aff"/>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1911DD">
        <w:rPr>
          <w:rFonts w:ascii="GHEA Grapalat" w:eastAsia="GHEA Grapalat" w:hAnsi="GHEA Grapalat" w:cs="GHEA Grapalat"/>
          <w:b/>
          <w:color w:val="000000"/>
          <w:sz w:val="20"/>
          <w:szCs w:val="20"/>
        </w:rPr>
        <w:lastRenderedPageBreak/>
        <w:t>Дополнительные примечания</w:t>
      </w:r>
    </w:p>
    <w:tbl>
      <w:tblPr>
        <w:tblStyle w:val="afe"/>
        <w:tblW w:w="0" w:type="auto"/>
        <w:tblLayout w:type="fixed"/>
        <w:tblLook w:val="04A0"/>
      </w:tblPr>
      <w:tblGrid>
        <w:gridCol w:w="9016"/>
      </w:tblGrid>
      <w:tr w:rsidR="00F016A2" w:rsidRPr="001911DD" w:rsidTr="006231AA">
        <w:tc>
          <w:tcPr>
            <w:tcW w:w="9016" w:type="dxa"/>
            <w:shd w:val="clear" w:color="auto" w:fill="DBE5F1" w:themeFill="accent1" w:themeFillTint="33"/>
          </w:tcPr>
          <w:p w:rsidR="00F016A2" w:rsidRPr="001911DD" w:rsidRDefault="00F016A2" w:rsidP="007C08A2">
            <w:pPr>
              <w:spacing w:before="240"/>
              <w:rPr>
                <w:rFonts w:ascii="GHEA Grapalat" w:eastAsia="GHEA Grapalat" w:hAnsi="GHEA Grapalat" w:cs="GHEA Grapalat"/>
                <w:i/>
                <w:color w:val="000000"/>
                <w:sz w:val="20"/>
                <w:szCs w:val="20"/>
              </w:rPr>
            </w:pPr>
            <w:r w:rsidRPr="001911DD">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1911DD" w:rsidTr="006231AA">
        <w:trPr>
          <w:trHeight w:val="10187"/>
        </w:trPr>
        <w:tc>
          <w:tcPr>
            <w:tcW w:w="9016" w:type="dxa"/>
          </w:tcPr>
          <w:p w:rsidR="00F016A2" w:rsidRPr="001911DD" w:rsidRDefault="00F016A2" w:rsidP="007C08A2">
            <w:pPr>
              <w:rPr>
                <w:rFonts w:ascii="GHEA Grapalat" w:eastAsia="GHEA Grapalat" w:hAnsi="GHEA Grapalat" w:cs="GHEA Grapalat"/>
                <w:b/>
                <w:color w:val="000000"/>
                <w:sz w:val="20"/>
                <w:szCs w:val="20"/>
              </w:rPr>
            </w:pPr>
          </w:p>
        </w:tc>
      </w:tr>
    </w:tbl>
    <w:p w:rsidR="00F016A2" w:rsidRPr="001911DD" w:rsidRDefault="00F016A2" w:rsidP="007C08A2">
      <w:pPr>
        <w:pBdr>
          <w:top w:val="nil"/>
          <w:left w:val="nil"/>
          <w:bottom w:val="nil"/>
          <w:right w:val="nil"/>
          <w:between w:val="nil"/>
        </w:pBdr>
        <w:rPr>
          <w:rFonts w:ascii="GHEA Grapalat" w:eastAsia="GHEA Grapalat" w:hAnsi="GHEA Grapalat" w:cs="GHEA Grapalat"/>
          <w:b/>
          <w:color w:val="000000"/>
          <w:sz w:val="20"/>
          <w:szCs w:val="20"/>
        </w:rPr>
      </w:pPr>
    </w:p>
    <w:p w:rsidR="00F016A2" w:rsidRPr="001911DD" w:rsidRDefault="00F016A2" w:rsidP="007C08A2">
      <w:pPr>
        <w:rPr>
          <w:rFonts w:ascii="GHEA Grapalat" w:hAnsi="GHEA Grapalat"/>
          <w:b/>
          <w:sz w:val="20"/>
          <w:szCs w:val="20"/>
        </w:rPr>
      </w:pPr>
    </w:p>
    <w:p w:rsidR="00F016A2" w:rsidRPr="001911DD" w:rsidRDefault="00F016A2" w:rsidP="007C08A2">
      <w:pPr>
        <w:rPr>
          <w:ins w:id="4" w:author="Inesa Kocharyan" w:date="2021-09-01T11:45:00Z"/>
          <w:rFonts w:ascii="GHEA Grapalat" w:hAnsi="GHEA Grapalat"/>
          <w:b/>
          <w:sz w:val="20"/>
          <w:szCs w:val="20"/>
        </w:rPr>
      </w:pPr>
    </w:p>
    <w:p w:rsidR="00F016A2" w:rsidRPr="001911DD" w:rsidRDefault="00F016A2" w:rsidP="007C08A2">
      <w:pPr>
        <w:rPr>
          <w:rFonts w:ascii="GHEA Grapalat" w:hAnsi="GHEA Grapalat"/>
          <w:b/>
          <w:sz w:val="20"/>
          <w:szCs w:val="20"/>
        </w:rPr>
      </w:pPr>
      <w:r w:rsidRPr="001911DD">
        <w:rPr>
          <w:rFonts w:ascii="GHEA Grapalat" w:hAnsi="GHEA Grapalat"/>
          <w:b/>
          <w:sz w:val="20"/>
          <w:szCs w:val="20"/>
        </w:rPr>
        <w:br w:type="page"/>
      </w:r>
    </w:p>
    <w:p w:rsidR="00F016A2" w:rsidRPr="001911DD" w:rsidRDefault="00F016A2" w:rsidP="007C08A2">
      <w:pPr>
        <w:contextualSpacing/>
        <w:jc w:val="center"/>
        <w:rPr>
          <w:rFonts w:ascii="GHEA Grapalat" w:hAnsi="GHEA Grapalat"/>
          <w:b/>
          <w:sz w:val="20"/>
          <w:szCs w:val="20"/>
          <w:lang w:val="hy-AM"/>
        </w:rPr>
      </w:pPr>
      <w:r w:rsidRPr="001911DD">
        <w:rPr>
          <w:rFonts w:ascii="GHEA Grapalat" w:hAnsi="GHEA Grapalat"/>
          <w:b/>
          <w:sz w:val="20"/>
          <w:szCs w:val="20"/>
        </w:rPr>
        <w:lastRenderedPageBreak/>
        <w:t>Порядок заполнения декларации</w:t>
      </w:r>
    </w:p>
    <w:p w:rsidR="00F016A2" w:rsidRPr="001911DD" w:rsidRDefault="00F016A2" w:rsidP="007C08A2">
      <w:pPr>
        <w:pStyle w:val="aff"/>
        <w:numPr>
          <w:ilvl w:val="0"/>
          <w:numId w:val="26"/>
        </w:numPr>
        <w:ind w:left="0"/>
        <w:contextualSpacing/>
        <w:jc w:val="both"/>
        <w:rPr>
          <w:rFonts w:ascii="GHEA Grapalat" w:hAnsi="GHEA Grapalat"/>
          <w:sz w:val="20"/>
          <w:szCs w:val="20"/>
        </w:rPr>
      </w:pPr>
      <w:r w:rsidRPr="001911DD">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1911DD" w:rsidRDefault="00F016A2" w:rsidP="007C08A2">
      <w:pPr>
        <w:pStyle w:val="aff"/>
        <w:numPr>
          <w:ilvl w:val="0"/>
          <w:numId w:val="27"/>
        </w:numPr>
        <w:ind w:left="0" w:firstLine="142"/>
        <w:contextualSpacing/>
        <w:jc w:val="both"/>
        <w:rPr>
          <w:rFonts w:ascii="GHEA Grapalat" w:hAnsi="GHEA Grapalat"/>
          <w:sz w:val="20"/>
          <w:szCs w:val="20"/>
        </w:rPr>
      </w:pPr>
      <w:r w:rsidRPr="001911DD">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1911DD" w:rsidRDefault="00F016A2" w:rsidP="007C08A2">
      <w:pPr>
        <w:pStyle w:val="aff"/>
        <w:numPr>
          <w:ilvl w:val="0"/>
          <w:numId w:val="27"/>
        </w:numPr>
        <w:contextualSpacing/>
        <w:jc w:val="both"/>
        <w:rPr>
          <w:rFonts w:ascii="GHEA Grapalat" w:hAnsi="GHEA Grapalat"/>
          <w:sz w:val="20"/>
          <w:szCs w:val="20"/>
        </w:rPr>
      </w:pPr>
      <w:r w:rsidRPr="001911DD">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1911DD" w:rsidRDefault="00F016A2" w:rsidP="007C08A2">
      <w:pPr>
        <w:pStyle w:val="aff"/>
        <w:numPr>
          <w:ilvl w:val="0"/>
          <w:numId w:val="27"/>
        </w:numPr>
        <w:ind w:left="0" w:firstLine="0"/>
        <w:contextualSpacing/>
        <w:jc w:val="both"/>
        <w:rPr>
          <w:rFonts w:ascii="GHEA Grapalat" w:hAnsi="GHEA Grapalat"/>
          <w:sz w:val="20"/>
          <w:szCs w:val="20"/>
        </w:rPr>
      </w:pPr>
      <w:r w:rsidRPr="001911DD">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1911DD" w:rsidRDefault="00F016A2" w:rsidP="007C08A2">
      <w:pPr>
        <w:pStyle w:val="aff"/>
        <w:numPr>
          <w:ilvl w:val="0"/>
          <w:numId w:val="26"/>
        </w:numPr>
        <w:ind w:left="142" w:hanging="284"/>
        <w:contextualSpacing/>
        <w:jc w:val="both"/>
        <w:rPr>
          <w:rFonts w:ascii="GHEA Grapalat" w:hAnsi="GHEA Grapalat"/>
          <w:sz w:val="20"/>
          <w:szCs w:val="20"/>
        </w:rPr>
      </w:pPr>
      <w:r w:rsidRPr="001911DD">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1911DD">
        <w:rPr>
          <w:sz w:val="20"/>
          <w:szCs w:val="20"/>
        </w:rPr>
        <w:t xml:space="preserve"> </w:t>
      </w:r>
      <w:r w:rsidRPr="001911DD">
        <w:rPr>
          <w:rFonts w:ascii="GHEA Grapalat" w:hAnsi="GHEA Grapalat"/>
          <w:sz w:val="20"/>
          <w:szCs w:val="20"/>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1911DD" w:rsidRDefault="00F016A2" w:rsidP="007C08A2">
      <w:pPr>
        <w:pStyle w:val="aff"/>
        <w:numPr>
          <w:ilvl w:val="0"/>
          <w:numId w:val="28"/>
        </w:numPr>
        <w:contextualSpacing/>
        <w:jc w:val="both"/>
        <w:rPr>
          <w:rFonts w:ascii="GHEA Grapalat" w:hAnsi="GHEA Grapalat"/>
          <w:sz w:val="20"/>
          <w:szCs w:val="20"/>
        </w:rPr>
      </w:pPr>
      <w:r w:rsidRPr="001911DD">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1911DD" w:rsidRDefault="00F016A2" w:rsidP="007C08A2">
      <w:pPr>
        <w:pStyle w:val="aff"/>
        <w:numPr>
          <w:ilvl w:val="0"/>
          <w:numId w:val="28"/>
        </w:numPr>
        <w:contextualSpacing/>
        <w:jc w:val="both"/>
        <w:rPr>
          <w:rFonts w:ascii="GHEA Grapalat" w:hAnsi="GHEA Grapalat"/>
          <w:sz w:val="20"/>
          <w:szCs w:val="20"/>
        </w:rPr>
      </w:pPr>
      <w:r w:rsidRPr="001911DD">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1911DD" w:rsidRDefault="00F016A2" w:rsidP="007C08A2">
      <w:pPr>
        <w:pStyle w:val="aff"/>
        <w:numPr>
          <w:ilvl w:val="0"/>
          <w:numId w:val="28"/>
        </w:numPr>
        <w:contextualSpacing/>
        <w:jc w:val="both"/>
        <w:rPr>
          <w:rFonts w:ascii="GHEA Grapalat" w:hAnsi="GHEA Grapalat"/>
          <w:sz w:val="20"/>
          <w:szCs w:val="20"/>
        </w:rPr>
      </w:pPr>
      <w:r w:rsidRPr="001911DD">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1911DD" w:rsidRDefault="00F016A2" w:rsidP="007C08A2">
      <w:pPr>
        <w:pStyle w:val="aff"/>
        <w:numPr>
          <w:ilvl w:val="0"/>
          <w:numId w:val="26"/>
        </w:numPr>
        <w:ind w:left="0"/>
        <w:contextualSpacing/>
        <w:jc w:val="both"/>
        <w:rPr>
          <w:rFonts w:ascii="GHEA Grapalat" w:hAnsi="GHEA Grapalat"/>
          <w:sz w:val="20"/>
          <w:szCs w:val="20"/>
        </w:rPr>
      </w:pPr>
      <w:r w:rsidRPr="001911DD">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1911DD">
        <w:rPr>
          <w:rFonts w:ascii="MS Mincho" w:eastAsia="MS Mincho" w:hAnsi="MS Mincho" w:cs="MS Mincho" w:hint="eastAsia"/>
          <w:sz w:val="20"/>
          <w:szCs w:val="20"/>
        </w:rPr>
        <w:t>․</w:t>
      </w:r>
    </w:p>
    <w:p w:rsidR="00F016A2" w:rsidRPr="001911DD" w:rsidRDefault="00F016A2" w:rsidP="007C08A2">
      <w:pPr>
        <w:pStyle w:val="aff"/>
        <w:numPr>
          <w:ilvl w:val="0"/>
          <w:numId w:val="29"/>
        </w:numPr>
        <w:ind w:left="0" w:hanging="426"/>
        <w:contextualSpacing/>
        <w:jc w:val="both"/>
        <w:rPr>
          <w:rFonts w:ascii="GHEA Grapalat" w:hAnsi="GHEA Grapalat"/>
          <w:sz w:val="20"/>
          <w:szCs w:val="20"/>
        </w:rPr>
      </w:pPr>
      <w:r w:rsidRPr="001911DD">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1911DD" w:rsidRDefault="00F016A2" w:rsidP="007C08A2">
      <w:pPr>
        <w:ind w:left="-360"/>
        <w:contextualSpacing/>
        <w:jc w:val="both"/>
        <w:rPr>
          <w:rFonts w:ascii="GHEA Grapalat" w:hAnsi="GHEA Grapalat"/>
          <w:sz w:val="20"/>
          <w:szCs w:val="20"/>
        </w:rPr>
      </w:pPr>
      <w:r w:rsidRPr="001911DD">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1911DD" w:rsidRDefault="00F016A2" w:rsidP="007C08A2">
      <w:pPr>
        <w:pStyle w:val="aff"/>
        <w:numPr>
          <w:ilvl w:val="0"/>
          <w:numId w:val="26"/>
        </w:numPr>
        <w:ind w:left="0"/>
        <w:contextualSpacing/>
        <w:jc w:val="both"/>
        <w:rPr>
          <w:rFonts w:ascii="GHEA Grapalat" w:hAnsi="GHEA Grapalat"/>
          <w:sz w:val="20"/>
          <w:szCs w:val="20"/>
        </w:rPr>
      </w:pPr>
      <w:r w:rsidRPr="001911DD">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1911DD">
        <w:rPr>
          <w:rFonts w:ascii="MS Mincho" w:eastAsia="MS Mincho" w:hAnsi="MS Mincho" w:cs="MS Mincho" w:hint="eastAsia"/>
          <w:sz w:val="20"/>
          <w:szCs w:val="20"/>
        </w:rPr>
        <w:t>․</w:t>
      </w:r>
    </w:p>
    <w:p w:rsidR="00F016A2" w:rsidRPr="001911DD" w:rsidRDefault="00F016A2" w:rsidP="007C08A2">
      <w:pPr>
        <w:pStyle w:val="aff"/>
        <w:numPr>
          <w:ilvl w:val="0"/>
          <w:numId w:val="30"/>
        </w:numPr>
        <w:ind w:left="0"/>
        <w:contextualSpacing/>
        <w:jc w:val="both"/>
        <w:rPr>
          <w:rFonts w:ascii="GHEA Grapalat" w:hAnsi="GHEA Grapalat"/>
          <w:sz w:val="20"/>
          <w:szCs w:val="20"/>
        </w:rPr>
      </w:pPr>
      <w:r w:rsidRPr="001911DD">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1911DD" w:rsidRDefault="00F016A2" w:rsidP="007C08A2">
      <w:pPr>
        <w:ind w:left="-375"/>
        <w:contextualSpacing/>
        <w:jc w:val="both"/>
        <w:rPr>
          <w:rFonts w:ascii="GHEA Grapalat" w:hAnsi="GHEA Grapalat"/>
          <w:sz w:val="20"/>
          <w:szCs w:val="20"/>
        </w:rPr>
      </w:pPr>
      <w:r w:rsidRPr="001911DD">
        <w:rPr>
          <w:rFonts w:ascii="GHEA Grapalat" w:hAnsi="GHEA Grapalat"/>
          <w:sz w:val="20"/>
          <w:szCs w:val="20"/>
        </w:rPr>
        <w:lastRenderedPageBreak/>
        <w:t>2)  в подразделе "Документ, удостоверяющий личность" вносятся сведения о документе, удостоверяющем личность реального бенефициара;</w:t>
      </w:r>
    </w:p>
    <w:p w:rsidR="00F016A2" w:rsidRPr="001911DD" w:rsidRDefault="00F016A2" w:rsidP="007C08A2">
      <w:pPr>
        <w:ind w:left="-375"/>
        <w:contextualSpacing/>
        <w:jc w:val="both"/>
        <w:rPr>
          <w:rFonts w:ascii="GHEA Grapalat" w:hAnsi="GHEA Grapalat"/>
          <w:sz w:val="20"/>
          <w:szCs w:val="20"/>
        </w:rPr>
      </w:pPr>
      <w:r w:rsidRPr="001911DD">
        <w:rPr>
          <w:rFonts w:ascii="GHEA Grapalat" w:hAnsi="GHEA Grapalat"/>
          <w:sz w:val="20"/>
          <w:szCs w:val="20"/>
        </w:rPr>
        <w:t>3) в подразделе "Адрес учета лица" заполняется адрес места учета реального бенефициара;</w:t>
      </w:r>
    </w:p>
    <w:p w:rsidR="00F016A2" w:rsidRPr="001911DD" w:rsidRDefault="00F016A2" w:rsidP="007C08A2">
      <w:pPr>
        <w:ind w:left="-375"/>
        <w:contextualSpacing/>
        <w:jc w:val="both"/>
        <w:rPr>
          <w:rFonts w:ascii="GHEA Grapalat" w:hAnsi="GHEA Grapalat"/>
          <w:sz w:val="20"/>
          <w:szCs w:val="20"/>
        </w:rPr>
      </w:pPr>
      <w:r w:rsidRPr="001911DD">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1911DD" w:rsidRDefault="00F016A2" w:rsidP="007C08A2">
      <w:pPr>
        <w:ind w:left="-375"/>
        <w:contextualSpacing/>
        <w:jc w:val="both"/>
        <w:rPr>
          <w:rFonts w:ascii="GHEA Grapalat" w:hAnsi="GHEA Grapalat"/>
          <w:sz w:val="20"/>
          <w:szCs w:val="20"/>
        </w:rPr>
      </w:pPr>
      <w:r w:rsidRPr="001911DD">
        <w:rPr>
          <w:rFonts w:ascii="GHEA Grapalat" w:hAnsi="GHEA Grapalat"/>
          <w:sz w:val="20"/>
          <w:szCs w:val="20"/>
        </w:rPr>
        <w:t xml:space="preserve">5) подраздел "Основания </w:t>
      </w:r>
      <w:r w:rsidRPr="001911DD">
        <w:rPr>
          <w:rFonts w:ascii="GHEA Grapalat" w:eastAsiaTheme="minorHAnsi" w:hAnsi="GHEA Grapalat" w:cstheme="minorBidi"/>
          <w:sz w:val="20"/>
          <w:szCs w:val="20"/>
        </w:rPr>
        <w:t>являться</w:t>
      </w:r>
      <w:r w:rsidRPr="001911DD">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1911DD" w:rsidRDefault="00F016A2" w:rsidP="007C08A2">
      <w:pPr>
        <w:contextualSpacing/>
        <w:jc w:val="both"/>
        <w:rPr>
          <w:rFonts w:ascii="GHEA Grapalat" w:eastAsia="GHEA Grapalat" w:hAnsi="GHEA Grapalat" w:cs="GHEA Grapalat"/>
          <w:sz w:val="20"/>
          <w:szCs w:val="20"/>
        </w:rPr>
      </w:pPr>
      <w:r w:rsidRPr="001911DD">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1911DD">
        <w:rPr>
          <w:rFonts w:ascii="GHEA Grapalat" w:hAnsi="GHEA Grapalat"/>
          <w:sz w:val="20"/>
          <w:szCs w:val="20"/>
          <w:lang w:val="hy-AM"/>
        </w:rPr>
        <w:t>Օ</w:t>
      </w:r>
      <w:r w:rsidRPr="001911DD">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1911DD">
        <w:rPr>
          <w:rFonts w:ascii="GHEA Grapalat" w:hAnsi="GHEA Grapalat"/>
          <w:sz w:val="20"/>
          <w:szCs w:val="20"/>
          <w:lang w:val="hy-AM"/>
        </w:rPr>
        <w:t>Օ</w:t>
      </w:r>
      <w:r w:rsidRPr="001911DD">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1911DD">
        <w:rPr>
          <w:rFonts w:ascii="GHEA Grapalat" w:hAnsi="GHEA Grapalat"/>
          <w:sz w:val="20"/>
          <w:szCs w:val="20"/>
          <w:lang w:val="hy-AM"/>
        </w:rPr>
        <w:t>Օ</w:t>
      </w:r>
      <w:r w:rsidRPr="001911DD">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1911DD">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1911DD" w:rsidRDefault="00F016A2" w:rsidP="007C08A2">
      <w:pPr>
        <w:contextualSpacing/>
        <w:jc w:val="both"/>
        <w:rPr>
          <w:rFonts w:ascii="GHEA Grapalat" w:hAnsi="GHEA Grapalat"/>
          <w:sz w:val="20"/>
          <w:szCs w:val="20"/>
          <w:lang w:val="hy-AM"/>
        </w:rPr>
      </w:pPr>
      <w:r w:rsidRPr="001911DD">
        <w:rPr>
          <w:rFonts w:ascii="GHEA Grapalat" w:hAnsi="GHEA Grapalat"/>
          <w:sz w:val="20"/>
          <w:szCs w:val="20"/>
        </w:rPr>
        <w:t xml:space="preserve">б. в пункте </w:t>
      </w:r>
      <w:r w:rsidRPr="001911DD">
        <w:rPr>
          <w:rFonts w:ascii="GHEA Grapalat" w:eastAsia="GHEA Grapalat" w:hAnsi="GHEA Grapalat" w:cs="GHEA Grapalat"/>
          <w:sz w:val="20"/>
          <w:szCs w:val="20"/>
        </w:rPr>
        <w:t>"</w:t>
      </w:r>
      <w:r w:rsidRPr="001911DD">
        <w:rPr>
          <w:rFonts w:ascii="GHEA Grapalat" w:hAnsi="GHEA Grapalat"/>
          <w:sz w:val="20"/>
          <w:szCs w:val="20"/>
        </w:rPr>
        <w:t>б</w:t>
      </w:r>
      <w:r w:rsidRPr="001911DD">
        <w:rPr>
          <w:rFonts w:ascii="GHEA Grapalat" w:eastAsia="GHEA Grapalat" w:hAnsi="GHEA Grapalat" w:cs="GHEA Grapalat"/>
          <w:sz w:val="20"/>
          <w:szCs w:val="20"/>
        </w:rPr>
        <w:t>"</w:t>
      </w:r>
      <w:r w:rsidRPr="001911DD">
        <w:rPr>
          <w:rFonts w:ascii="GHEA Grapalat" w:hAnsi="GHEA Grapalat"/>
          <w:sz w:val="20"/>
          <w:szCs w:val="20"/>
        </w:rPr>
        <w:t xml:space="preserve"> этого подраздела делается отметка, если лицо по смыслу пункта </w:t>
      </w:r>
      <w:r w:rsidRPr="001911DD">
        <w:rPr>
          <w:rFonts w:ascii="GHEA Grapalat" w:eastAsia="GHEA Grapalat" w:hAnsi="GHEA Grapalat" w:cs="GHEA Grapalat"/>
          <w:sz w:val="20"/>
          <w:szCs w:val="20"/>
        </w:rPr>
        <w:t>"</w:t>
      </w:r>
      <w:r w:rsidRPr="001911DD">
        <w:rPr>
          <w:rFonts w:ascii="GHEA Grapalat" w:hAnsi="GHEA Grapalat"/>
          <w:sz w:val="20"/>
          <w:szCs w:val="20"/>
        </w:rPr>
        <w:t>а</w:t>
      </w:r>
      <w:r w:rsidRPr="001911DD">
        <w:rPr>
          <w:rFonts w:ascii="GHEA Grapalat" w:eastAsia="GHEA Grapalat" w:hAnsi="GHEA Grapalat" w:cs="GHEA Grapalat"/>
          <w:sz w:val="20"/>
          <w:szCs w:val="20"/>
        </w:rPr>
        <w:t>"</w:t>
      </w:r>
      <w:r w:rsidRPr="001911DD">
        <w:rPr>
          <w:rFonts w:ascii="GHEA Grapalat" w:hAnsi="GHEA Grapalat"/>
          <w:sz w:val="20"/>
          <w:szCs w:val="20"/>
        </w:rPr>
        <w:t xml:space="preserve"> не является реальным бенефициаром Организации, но контролирует </w:t>
      </w:r>
      <w:r w:rsidRPr="001911DD">
        <w:rPr>
          <w:rFonts w:ascii="GHEA Grapalat" w:hAnsi="GHEA Grapalat"/>
          <w:sz w:val="20"/>
          <w:szCs w:val="20"/>
          <w:lang w:val="hy-AM"/>
        </w:rPr>
        <w:t>Օ</w:t>
      </w:r>
      <w:r w:rsidRPr="001911DD">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1911DD" w:rsidRDefault="00F016A2" w:rsidP="007C08A2">
      <w:pPr>
        <w:contextualSpacing/>
        <w:jc w:val="both"/>
        <w:rPr>
          <w:rFonts w:ascii="GHEA Grapalat" w:hAnsi="GHEA Grapalat"/>
          <w:sz w:val="20"/>
          <w:szCs w:val="20"/>
        </w:rPr>
      </w:pPr>
      <w:r w:rsidRPr="001911DD">
        <w:rPr>
          <w:rFonts w:ascii="GHEA Grapalat" w:hAnsi="GHEA Grapalat"/>
          <w:sz w:val="20"/>
          <w:szCs w:val="20"/>
        </w:rPr>
        <w:t>в</w:t>
      </w:r>
      <w:r w:rsidRPr="001911DD">
        <w:rPr>
          <w:rFonts w:ascii="GHEA Grapalat" w:hAnsi="GHEA Grapalat"/>
          <w:sz w:val="20"/>
          <w:szCs w:val="20"/>
          <w:lang w:val="hy-AM"/>
        </w:rPr>
        <w:t xml:space="preserve">. </w:t>
      </w:r>
      <w:r w:rsidRPr="001911DD">
        <w:rPr>
          <w:rFonts w:ascii="GHEA Grapalat" w:hAnsi="GHEA Grapalat"/>
          <w:sz w:val="20"/>
          <w:szCs w:val="20"/>
        </w:rPr>
        <w:t>в</w:t>
      </w:r>
      <w:r w:rsidRPr="001911DD">
        <w:rPr>
          <w:rFonts w:ascii="GHEA Grapalat" w:hAnsi="GHEA Grapalat"/>
          <w:sz w:val="20"/>
          <w:szCs w:val="20"/>
          <w:lang w:val="hy-AM"/>
        </w:rPr>
        <w:t xml:space="preserve"> пункте </w:t>
      </w:r>
      <w:r w:rsidRPr="001911DD">
        <w:rPr>
          <w:rFonts w:ascii="GHEA Grapalat" w:eastAsia="GHEA Grapalat" w:hAnsi="GHEA Grapalat" w:cs="GHEA Grapalat"/>
          <w:sz w:val="20"/>
          <w:szCs w:val="20"/>
        </w:rPr>
        <w:t>"</w:t>
      </w:r>
      <w:r w:rsidRPr="001911DD">
        <w:rPr>
          <w:rFonts w:ascii="GHEA Grapalat" w:hAnsi="GHEA Grapalat"/>
          <w:sz w:val="20"/>
          <w:szCs w:val="20"/>
        </w:rPr>
        <w:t>в</w:t>
      </w:r>
      <w:r w:rsidRPr="001911DD">
        <w:rPr>
          <w:rFonts w:ascii="GHEA Grapalat" w:eastAsia="GHEA Grapalat" w:hAnsi="GHEA Grapalat" w:cs="GHEA Grapalat"/>
          <w:sz w:val="20"/>
          <w:szCs w:val="20"/>
        </w:rPr>
        <w:t>"</w:t>
      </w:r>
      <w:r w:rsidRPr="001911DD">
        <w:rPr>
          <w:rFonts w:ascii="GHEA Grapalat" w:hAnsi="GHEA Grapalat"/>
          <w:sz w:val="20"/>
          <w:szCs w:val="20"/>
        </w:rPr>
        <w:t xml:space="preserve"> </w:t>
      </w:r>
      <w:r w:rsidRPr="001911DD">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1911DD">
        <w:rPr>
          <w:rFonts w:ascii="GHEA Grapalat" w:hAnsi="GHEA Grapalat"/>
          <w:sz w:val="20"/>
          <w:szCs w:val="20"/>
        </w:rPr>
        <w:t>О</w:t>
      </w:r>
      <w:r w:rsidRPr="001911DD">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1911DD">
        <w:rPr>
          <w:rFonts w:ascii="GHEA Grapalat" w:eastAsia="GHEA Grapalat" w:hAnsi="GHEA Grapalat" w:cs="GHEA Grapalat"/>
          <w:sz w:val="20"/>
          <w:szCs w:val="20"/>
        </w:rPr>
        <w:t>"</w:t>
      </w:r>
      <w:r w:rsidRPr="001911DD">
        <w:rPr>
          <w:rFonts w:ascii="GHEA Grapalat" w:hAnsi="GHEA Grapalat"/>
          <w:sz w:val="20"/>
          <w:szCs w:val="20"/>
        </w:rPr>
        <w:t>а</w:t>
      </w:r>
      <w:r w:rsidRPr="001911DD">
        <w:rPr>
          <w:rFonts w:ascii="GHEA Grapalat" w:eastAsia="GHEA Grapalat" w:hAnsi="GHEA Grapalat" w:cs="GHEA Grapalat"/>
          <w:sz w:val="20"/>
          <w:szCs w:val="20"/>
        </w:rPr>
        <w:t>"</w:t>
      </w:r>
      <w:r w:rsidRPr="001911DD">
        <w:rPr>
          <w:rFonts w:ascii="GHEA Grapalat" w:hAnsi="GHEA Grapalat"/>
          <w:sz w:val="20"/>
          <w:szCs w:val="20"/>
        </w:rPr>
        <w:t xml:space="preserve"> </w:t>
      </w:r>
      <w:r w:rsidRPr="001911DD">
        <w:rPr>
          <w:rFonts w:ascii="GHEA Grapalat" w:hAnsi="GHEA Grapalat"/>
          <w:sz w:val="20"/>
          <w:szCs w:val="20"/>
          <w:lang w:val="hy-AM"/>
        </w:rPr>
        <w:t xml:space="preserve">и </w:t>
      </w:r>
      <w:r w:rsidRPr="001911DD">
        <w:rPr>
          <w:rFonts w:ascii="GHEA Grapalat" w:eastAsia="GHEA Grapalat" w:hAnsi="GHEA Grapalat" w:cs="GHEA Grapalat"/>
          <w:sz w:val="20"/>
          <w:szCs w:val="20"/>
        </w:rPr>
        <w:t>"</w:t>
      </w:r>
      <w:r w:rsidRPr="001911DD">
        <w:rPr>
          <w:rFonts w:ascii="GHEA Grapalat" w:hAnsi="GHEA Grapalat"/>
          <w:sz w:val="20"/>
          <w:szCs w:val="20"/>
        </w:rPr>
        <w:t>б</w:t>
      </w:r>
      <w:r w:rsidRPr="001911DD">
        <w:rPr>
          <w:rFonts w:ascii="GHEA Grapalat" w:eastAsia="GHEA Grapalat" w:hAnsi="GHEA Grapalat" w:cs="GHEA Grapalat"/>
          <w:sz w:val="20"/>
          <w:szCs w:val="20"/>
        </w:rPr>
        <w:t>"</w:t>
      </w:r>
      <w:r w:rsidRPr="001911DD">
        <w:rPr>
          <w:rFonts w:ascii="GHEA Grapalat" w:hAnsi="GHEA Grapalat"/>
          <w:sz w:val="20"/>
          <w:szCs w:val="20"/>
        </w:rPr>
        <w:t xml:space="preserve"> </w:t>
      </w:r>
      <w:r w:rsidRPr="001911DD">
        <w:rPr>
          <w:rFonts w:ascii="GHEA Grapalat" w:hAnsi="GHEA Grapalat"/>
          <w:sz w:val="20"/>
          <w:szCs w:val="20"/>
          <w:lang w:val="hy-AM"/>
        </w:rPr>
        <w:t>этого подраздела</w:t>
      </w:r>
      <w:r w:rsidRPr="001911DD">
        <w:rPr>
          <w:rFonts w:ascii="GHEA Grapalat" w:hAnsi="GHEA Grapalat"/>
          <w:sz w:val="20"/>
          <w:szCs w:val="20"/>
        </w:rPr>
        <w:t>.</w:t>
      </w:r>
    </w:p>
    <w:p w:rsidR="00F016A2" w:rsidRPr="001911DD" w:rsidRDefault="00F016A2" w:rsidP="007C08A2">
      <w:pPr>
        <w:contextualSpacing/>
        <w:jc w:val="both"/>
        <w:rPr>
          <w:rFonts w:ascii="Cambria Math" w:hAnsi="Cambria Math" w:cs="Cambria Math"/>
          <w:sz w:val="20"/>
          <w:szCs w:val="20"/>
        </w:rPr>
      </w:pPr>
      <w:r w:rsidRPr="001911DD">
        <w:rPr>
          <w:rFonts w:ascii="GHEA Grapalat" w:hAnsi="GHEA Grapalat"/>
          <w:sz w:val="20"/>
          <w:szCs w:val="20"/>
          <w:lang w:val="hy-AM"/>
        </w:rPr>
        <w:t xml:space="preserve">6) </w:t>
      </w:r>
      <w:r w:rsidRPr="001911DD">
        <w:rPr>
          <w:rFonts w:ascii="GHEA Grapalat" w:hAnsi="GHEA Grapalat"/>
          <w:sz w:val="20"/>
          <w:szCs w:val="20"/>
        </w:rPr>
        <w:t>П</w:t>
      </w:r>
      <w:r w:rsidRPr="001911DD">
        <w:rPr>
          <w:rFonts w:ascii="GHEA Grapalat" w:hAnsi="GHEA Grapalat"/>
          <w:sz w:val="20"/>
          <w:szCs w:val="20"/>
          <w:lang w:val="hy-AM"/>
        </w:rPr>
        <w:t xml:space="preserve">одраздел </w:t>
      </w:r>
      <w:r w:rsidRPr="001911DD">
        <w:rPr>
          <w:rFonts w:ascii="GHEA Grapalat" w:eastAsia="GHEA Grapalat" w:hAnsi="GHEA Grapalat" w:cs="GHEA Grapalat"/>
          <w:sz w:val="20"/>
          <w:szCs w:val="20"/>
        </w:rPr>
        <w:t>"</w:t>
      </w:r>
      <w:r w:rsidRPr="001911DD">
        <w:rPr>
          <w:rFonts w:ascii="GHEA Grapalat" w:hAnsi="GHEA Grapalat"/>
          <w:sz w:val="20"/>
          <w:szCs w:val="20"/>
        </w:rPr>
        <w:t>О</w:t>
      </w:r>
      <w:r w:rsidRPr="001911DD">
        <w:rPr>
          <w:rFonts w:ascii="GHEA Grapalat" w:hAnsi="GHEA Grapalat"/>
          <w:sz w:val="20"/>
          <w:szCs w:val="20"/>
          <w:lang w:val="hy-AM"/>
        </w:rPr>
        <w:t xml:space="preserve">снования </w:t>
      </w:r>
      <w:r w:rsidRPr="001911DD">
        <w:rPr>
          <w:rFonts w:ascii="GHEA Grapalat" w:hAnsi="GHEA Grapalat"/>
          <w:sz w:val="20"/>
          <w:szCs w:val="20"/>
        </w:rPr>
        <w:t>являться</w:t>
      </w:r>
      <w:r w:rsidRPr="001911DD">
        <w:rPr>
          <w:rFonts w:ascii="GHEA Grapalat" w:hAnsi="GHEA Grapalat"/>
          <w:sz w:val="20"/>
          <w:szCs w:val="20"/>
          <w:lang w:val="hy-AM"/>
        </w:rPr>
        <w:t xml:space="preserve"> реальн</w:t>
      </w:r>
      <w:r w:rsidRPr="001911DD">
        <w:rPr>
          <w:rFonts w:ascii="GHEA Grapalat" w:hAnsi="GHEA Grapalat"/>
          <w:sz w:val="20"/>
          <w:szCs w:val="20"/>
        </w:rPr>
        <w:t>ым</w:t>
      </w:r>
      <w:r w:rsidRPr="001911DD">
        <w:rPr>
          <w:rFonts w:ascii="GHEA Grapalat" w:hAnsi="GHEA Grapalat"/>
          <w:sz w:val="20"/>
          <w:szCs w:val="20"/>
          <w:lang w:val="hy-AM"/>
        </w:rPr>
        <w:t xml:space="preserve"> </w:t>
      </w:r>
      <w:r w:rsidRPr="001911DD">
        <w:rPr>
          <w:rFonts w:ascii="GHEA Grapalat" w:hAnsi="GHEA Grapalat"/>
          <w:sz w:val="20"/>
          <w:szCs w:val="20"/>
        </w:rPr>
        <w:t>бенефициаром</w:t>
      </w:r>
      <w:r w:rsidRPr="001911DD">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1911DD">
        <w:rPr>
          <w:sz w:val="20"/>
          <w:szCs w:val="20"/>
        </w:rPr>
        <w:t xml:space="preserve"> </w:t>
      </w:r>
      <w:r w:rsidRPr="001911DD">
        <w:rPr>
          <w:rFonts w:ascii="GHEA Grapalat" w:hAnsi="GHEA Grapalat"/>
          <w:sz w:val="20"/>
          <w:szCs w:val="20"/>
          <w:lang w:val="hy-AM"/>
        </w:rPr>
        <w:t xml:space="preserve">Раскрытие реальных </w:t>
      </w:r>
      <w:r w:rsidRPr="001911DD">
        <w:rPr>
          <w:rFonts w:ascii="GHEA Grapalat" w:hAnsi="GHEA Grapalat"/>
          <w:sz w:val="20"/>
          <w:szCs w:val="20"/>
        </w:rPr>
        <w:t>бенефициаров</w:t>
      </w:r>
      <w:r w:rsidRPr="001911DD">
        <w:rPr>
          <w:rFonts w:ascii="GHEA Grapalat" w:hAnsi="GHEA Grapalat"/>
          <w:sz w:val="20"/>
          <w:szCs w:val="20"/>
          <w:lang w:val="hy-AM"/>
        </w:rPr>
        <w:t xml:space="preserve"> осуществляется по критериям, установленным Кодексом О недрах</w:t>
      </w:r>
      <w:r w:rsidRPr="001911DD">
        <w:rPr>
          <w:rFonts w:ascii="GHEA Grapalat" w:hAnsi="GHEA Grapalat"/>
          <w:sz w:val="20"/>
          <w:szCs w:val="20"/>
        </w:rPr>
        <w:t>.</w:t>
      </w:r>
      <w:r w:rsidRPr="001911DD">
        <w:rPr>
          <w:sz w:val="20"/>
          <w:szCs w:val="20"/>
        </w:rPr>
        <w:t xml:space="preserve"> </w:t>
      </w:r>
      <w:r w:rsidRPr="001911DD">
        <w:rPr>
          <w:rFonts w:ascii="GHEA Grapalat" w:hAnsi="GHEA Grapalat"/>
          <w:sz w:val="20"/>
          <w:szCs w:val="20"/>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1911DD">
        <w:rPr>
          <w:rFonts w:ascii="Cambria Math" w:hAnsi="Cambria Math" w:cs="Cambria Math"/>
          <w:sz w:val="20"/>
          <w:szCs w:val="20"/>
        </w:rPr>
        <w:t>:</w:t>
      </w:r>
    </w:p>
    <w:p w:rsidR="00F016A2" w:rsidRPr="001911DD" w:rsidRDefault="00F016A2" w:rsidP="007C08A2">
      <w:pPr>
        <w:contextualSpacing/>
        <w:jc w:val="both"/>
        <w:rPr>
          <w:rFonts w:ascii="GHEA Grapalat" w:hAnsi="GHEA Grapalat"/>
          <w:sz w:val="20"/>
          <w:szCs w:val="20"/>
        </w:rPr>
      </w:pPr>
      <w:r w:rsidRPr="001911DD">
        <w:rPr>
          <w:rFonts w:ascii="GHEA Grapalat" w:hAnsi="GHEA Grapalat"/>
          <w:sz w:val="20"/>
          <w:szCs w:val="20"/>
        </w:rPr>
        <w:t xml:space="preserve">а. в пункте </w:t>
      </w:r>
      <w:r w:rsidRPr="001911DD">
        <w:rPr>
          <w:rFonts w:ascii="GHEA Grapalat" w:eastAsia="GHEA Grapalat" w:hAnsi="GHEA Grapalat" w:cs="GHEA Grapalat"/>
          <w:sz w:val="20"/>
          <w:szCs w:val="20"/>
        </w:rPr>
        <w:t>"</w:t>
      </w:r>
      <w:r w:rsidRPr="001911DD">
        <w:rPr>
          <w:rFonts w:ascii="GHEA Grapalat" w:hAnsi="GHEA Grapalat"/>
          <w:sz w:val="20"/>
          <w:szCs w:val="20"/>
        </w:rPr>
        <w:t>а</w:t>
      </w:r>
      <w:r w:rsidRPr="001911DD">
        <w:rPr>
          <w:rFonts w:ascii="GHEA Grapalat" w:eastAsia="GHEA Grapalat" w:hAnsi="GHEA Grapalat" w:cs="GHEA Grapalat"/>
          <w:sz w:val="20"/>
          <w:szCs w:val="20"/>
        </w:rPr>
        <w:t>"</w:t>
      </w:r>
      <w:r w:rsidRPr="001911DD">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1911DD">
        <w:rPr>
          <w:rFonts w:ascii="GHEA Grapalat" w:eastAsia="GHEA Grapalat" w:hAnsi="GHEA Grapalat" w:cs="GHEA Grapalat"/>
          <w:sz w:val="20"/>
          <w:szCs w:val="20"/>
        </w:rPr>
        <w:t>"</w:t>
      </w:r>
      <w:r w:rsidRPr="001911DD">
        <w:rPr>
          <w:rFonts w:ascii="GHEA Grapalat" w:hAnsi="GHEA Grapalat"/>
          <w:sz w:val="20"/>
          <w:szCs w:val="20"/>
        </w:rPr>
        <w:t>а</w:t>
      </w:r>
      <w:r w:rsidRPr="001911DD">
        <w:rPr>
          <w:rFonts w:ascii="GHEA Grapalat" w:eastAsia="GHEA Grapalat" w:hAnsi="GHEA Grapalat" w:cs="GHEA Grapalat"/>
          <w:sz w:val="20"/>
          <w:szCs w:val="20"/>
        </w:rPr>
        <w:t>"</w:t>
      </w:r>
      <w:r w:rsidRPr="001911DD">
        <w:rPr>
          <w:rFonts w:ascii="GHEA Grapalat" w:hAnsi="GHEA Grapalat"/>
          <w:sz w:val="20"/>
          <w:szCs w:val="20"/>
        </w:rPr>
        <w:t xml:space="preserve"> подпункта 5 пункта 4 настоящего Порядка;</w:t>
      </w:r>
    </w:p>
    <w:p w:rsidR="00F016A2" w:rsidRPr="001911DD" w:rsidRDefault="00F016A2" w:rsidP="007C08A2">
      <w:pPr>
        <w:contextualSpacing/>
        <w:jc w:val="both"/>
        <w:rPr>
          <w:rFonts w:ascii="GHEA Grapalat" w:hAnsi="GHEA Grapalat"/>
          <w:sz w:val="20"/>
          <w:szCs w:val="20"/>
          <w:lang w:val="hy-AM"/>
        </w:rPr>
      </w:pPr>
      <w:r w:rsidRPr="001911DD">
        <w:rPr>
          <w:rFonts w:ascii="GHEA Grapalat" w:hAnsi="GHEA Grapalat"/>
          <w:sz w:val="20"/>
          <w:szCs w:val="20"/>
          <w:lang w:val="hy-AM"/>
        </w:rPr>
        <w:t xml:space="preserve">б.в пункте </w:t>
      </w:r>
      <w:r w:rsidRPr="001911DD">
        <w:rPr>
          <w:rFonts w:ascii="GHEA Grapalat" w:eastAsia="GHEA Grapalat" w:hAnsi="GHEA Grapalat" w:cs="GHEA Grapalat"/>
          <w:sz w:val="20"/>
          <w:szCs w:val="20"/>
        </w:rPr>
        <w:t>"</w:t>
      </w:r>
      <w:r w:rsidRPr="001911DD">
        <w:rPr>
          <w:rFonts w:ascii="GHEA Grapalat" w:hAnsi="GHEA Grapalat"/>
          <w:sz w:val="20"/>
          <w:szCs w:val="20"/>
        </w:rPr>
        <w:t>б</w:t>
      </w:r>
      <w:r w:rsidRPr="001911DD">
        <w:rPr>
          <w:rFonts w:ascii="GHEA Grapalat" w:eastAsia="GHEA Grapalat" w:hAnsi="GHEA Grapalat" w:cs="GHEA Grapalat"/>
          <w:sz w:val="20"/>
          <w:szCs w:val="20"/>
        </w:rPr>
        <w:t>"</w:t>
      </w:r>
      <w:r w:rsidRPr="001911DD">
        <w:rPr>
          <w:rFonts w:ascii="GHEA Grapalat" w:hAnsi="GHEA Grapalat"/>
          <w:sz w:val="20"/>
          <w:szCs w:val="20"/>
        </w:rPr>
        <w:t xml:space="preserve"> </w:t>
      </w:r>
      <w:r w:rsidRPr="001911DD">
        <w:rPr>
          <w:rFonts w:ascii="GHEA Grapalat" w:hAnsi="GHEA Grapalat"/>
          <w:sz w:val="20"/>
          <w:szCs w:val="20"/>
          <w:lang w:val="hy-AM"/>
        </w:rPr>
        <w:t xml:space="preserve">этого подраздела производится отметка, если лицо имеет право назначать или </w:t>
      </w:r>
      <w:r w:rsidRPr="001911DD">
        <w:rPr>
          <w:rFonts w:ascii="GHEA Grapalat" w:hAnsi="GHEA Grapalat"/>
          <w:sz w:val="20"/>
          <w:szCs w:val="20"/>
        </w:rPr>
        <w:t>отстраня</w:t>
      </w:r>
      <w:r w:rsidRPr="001911DD">
        <w:rPr>
          <w:rFonts w:ascii="GHEA Grapalat" w:hAnsi="GHEA Grapalat"/>
          <w:sz w:val="20"/>
          <w:szCs w:val="20"/>
          <w:lang w:val="hy-AM"/>
        </w:rPr>
        <w:t>ть большинство членов органов управления юридического лица;</w:t>
      </w:r>
    </w:p>
    <w:p w:rsidR="00F016A2" w:rsidRPr="001911DD" w:rsidRDefault="00F016A2" w:rsidP="007C08A2">
      <w:pPr>
        <w:contextualSpacing/>
        <w:jc w:val="both"/>
        <w:rPr>
          <w:rFonts w:ascii="GHEA Grapalat" w:hAnsi="GHEA Grapalat"/>
          <w:sz w:val="20"/>
          <w:szCs w:val="20"/>
        </w:rPr>
      </w:pPr>
      <w:r w:rsidRPr="001911DD">
        <w:rPr>
          <w:rFonts w:ascii="GHEA Grapalat" w:hAnsi="GHEA Grapalat"/>
          <w:sz w:val="20"/>
          <w:szCs w:val="20"/>
        </w:rPr>
        <w:t xml:space="preserve">в. В пункте </w:t>
      </w:r>
      <w:r w:rsidRPr="001911DD">
        <w:rPr>
          <w:rFonts w:ascii="GHEA Grapalat" w:eastAsia="GHEA Grapalat" w:hAnsi="GHEA Grapalat" w:cs="GHEA Grapalat"/>
          <w:sz w:val="20"/>
          <w:szCs w:val="20"/>
        </w:rPr>
        <w:t>"</w:t>
      </w:r>
      <w:r w:rsidRPr="001911DD">
        <w:rPr>
          <w:rFonts w:ascii="GHEA Grapalat" w:hAnsi="GHEA Grapalat"/>
          <w:sz w:val="20"/>
          <w:szCs w:val="20"/>
        </w:rPr>
        <w:t>в</w:t>
      </w:r>
      <w:r w:rsidRPr="001911DD">
        <w:rPr>
          <w:rFonts w:ascii="GHEA Grapalat" w:eastAsia="GHEA Grapalat" w:hAnsi="GHEA Grapalat" w:cs="GHEA Grapalat"/>
          <w:sz w:val="20"/>
          <w:szCs w:val="20"/>
        </w:rPr>
        <w:t>"</w:t>
      </w:r>
      <w:r w:rsidRPr="001911DD">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1911DD" w:rsidRDefault="00F016A2" w:rsidP="007C08A2">
      <w:pPr>
        <w:contextualSpacing/>
        <w:jc w:val="both"/>
        <w:rPr>
          <w:rFonts w:ascii="GHEA Grapalat" w:hAnsi="GHEA Grapalat"/>
          <w:sz w:val="20"/>
          <w:szCs w:val="20"/>
        </w:rPr>
      </w:pPr>
      <w:r w:rsidRPr="001911DD">
        <w:rPr>
          <w:rFonts w:ascii="GHEA Grapalat" w:hAnsi="GHEA Grapalat"/>
          <w:sz w:val="20"/>
          <w:szCs w:val="20"/>
        </w:rPr>
        <w:t xml:space="preserve">г. в пункте </w:t>
      </w:r>
      <w:r w:rsidRPr="001911DD">
        <w:rPr>
          <w:rFonts w:ascii="GHEA Grapalat" w:eastAsia="GHEA Grapalat" w:hAnsi="GHEA Grapalat" w:cs="GHEA Grapalat"/>
          <w:sz w:val="20"/>
          <w:szCs w:val="20"/>
        </w:rPr>
        <w:t>"</w:t>
      </w:r>
      <w:r w:rsidRPr="001911DD">
        <w:rPr>
          <w:rFonts w:ascii="GHEA Grapalat" w:hAnsi="GHEA Grapalat"/>
          <w:sz w:val="20"/>
          <w:szCs w:val="20"/>
        </w:rPr>
        <w:t>г</w:t>
      </w:r>
      <w:r w:rsidRPr="001911DD">
        <w:rPr>
          <w:rFonts w:ascii="GHEA Grapalat" w:eastAsia="GHEA Grapalat" w:hAnsi="GHEA Grapalat" w:cs="GHEA Grapalat"/>
          <w:sz w:val="20"/>
          <w:szCs w:val="20"/>
        </w:rPr>
        <w:t>"</w:t>
      </w:r>
      <w:r w:rsidRPr="001911DD">
        <w:rPr>
          <w:rFonts w:ascii="GHEA Grapalat" w:hAnsi="GHEA Grapalat"/>
          <w:sz w:val="20"/>
          <w:szCs w:val="20"/>
        </w:rPr>
        <w:t xml:space="preserve"> этого подраздела производится отметка, если лицо по смыслу пунктов </w:t>
      </w:r>
      <w:r w:rsidRPr="001911DD">
        <w:rPr>
          <w:rFonts w:ascii="GHEA Grapalat" w:eastAsia="GHEA Grapalat" w:hAnsi="GHEA Grapalat" w:cs="GHEA Grapalat"/>
          <w:sz w:val="20"/>
          <w:szCs w:val="20"/>
        </w:rPr>
        <w:t>"</w:t>
      </w:r>
      <w:r w:rsidRPr="001911DD">
        <w:rPr>
          <w:rFonts w:ascii="GHEA Grapalat" w:hAnsi="GHEA Grapalat"/>
          <w:sz w:val="20"/>
          <w:szCs w:val="20"/>
        </w:rPr>
        <w:t>а</w:t>
      </w:r>
      <w:r w:rsidRPr="001911DD">
        <w:rPr>
          <w:rFonts w:ascii="GHEA Grapalat" w:eastAsia="GHEA Grapalat" w:hAnsi="GHEA Grapalat" w:cs="GHEA Grapalat"/>
          <w:sz w:val="20"/>
          <w:szCs w:val="20"/>
        </w:rPr>
        <w:t>"</w:t>
      </w:r>
      <w:r w:rsidRPr="001911DD">
        <w:rPr>
          <w:rFonts w:ascii="GHEA Grapalat" w:eastAsia="GHEA Grapalat" w:hAnsi="GHEA Grapalat" w:cs="GHEA Grapalat"/>
          <w:sz w:val="20"/>
          <w:szCs w:val="20"/>
          <w:lang w:val="hy-AM"/>
        </w:rPr>
        <w:t xml:space="preserve"> </w:t>
      </w:r>
      <w:r w:rsidRPr="001911DD">
        <w:rPr>
          <w:rFonts w:ascii="GHEA Grapalat" w:hAnsi="GHEA Grapalat"/>
          <w:sz w:val="20"/>
          <w:szCs w:val="20"/>
        </w:rPr>
        <w:t>-</w:t>
      </w:r>
      <w:r w:rsidRPr="001911DD">
        <w:rPr>
          <w:rFonts w:ascii="GHEA Grapalat" w:hAnsi="GHEA Grapalat"/>
          <w:sz w:val="20"/>
          <w:szCs w:val="20"/>
          <w:lang w:val="hy-AM"/>
        </w:rPr>
        <w:t xml:space="preserve"> </w:t>
      </w:r>
      <w:r w:rsidRPr="001911DD">
        <w:rPr>
          <w:rFonts w:ascii="GHEA Grapalat" w:eastAsia="GHEA Grapalat" w:hAnsi="GHEA Grapalat" w:cs="GHEA Grapalat"/>
          <w:sz w:val="20"/>
          <w:szCs w:val="20"/>
        </w:rPr>
        <w:t>"</w:t>
      </w:r>
      <w:r w:rsidRPr="001911DD">
        <w:rPr>
          <w:rFonts w:ascii="GHEA Grapalat" w:hAnsi="GHEA Grapalat"/>
          <w:sz w:val="20"/>
          <w:szCs w:val="20"/>
        </w:rPr>
        <w:t>в</w:t>
      </w:r>
      <w:r w:rsidRPr="001911DD">
        <w:rPr>
          <w:rFonts w:ascii="GHEA Grapalat" w:eastAsia="GHEA Grapalat" w:hAnsi="GHEA Grapalat" w:cs="GHEA Grapalat"/>
          <w:sz w:val="20"/>
          <w:szCs w:val="20"/>
        </w:rPr>
        <w:t>"</w:t>
      </w:r>
      <w:r w:rsidRPr="001911DD">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1911DD" w:rsidRDefault="00F016A2" w:rsidP="007C08A2">
      <w:pPr>
        <w:contextualSpacing/>
        <w:jc w:val="both"/>
        <w:rPr>
          <w:rFonts w:ascii="GHEA Grapalat" w:hAnsi="GHEA Grapalat"/>
          <w:sz w:val="20"/>
          <w:szCs w:val="20"/>
        </w:rPr>
      </w:pPr>
      <w:r w:rsidRPr="001911DD">
        <w:rPr>
          <w:rFonts w:ascii="GHEA Grapalat" w:hAnsi="GHEA Grapalat"/>
          <w:sz w:val="20"/>
          <w:szCs w:val="20"/>
        </w:rPr>
        <w:t xml:space="preserve">д. в пункте </w:t>
      </w:r>
      <w:r w:rsidRPr="001911DD">
        <w:rPr>
          <w:rFonts w:ascii="GHEA Grapalat" w:eastAsia="GHEA Grapalat" w:hAnsi="GHEA Grapalat" w:cs="GHEA Grapalat"/>
          <w:sz w:val="20"/>
          <w:szCs w:val="20"/>
        </w:rPr>
        <w:t>"</w:t>
      </w:r>
      <w:r w:rsidRPr="001911DD">
        <w:rPr>
          <w:rFonts w:ascii="GHEA Grapalat" w:hAnsi="GHEA Grapalat"/>
          <w:sz w:val="20"/>
          <w:szCs w:val="20"/>
        </w:rPr>
        <w:t>д</w:t>
      </w:r>
      <w:r w:rsidRPr="001911DD">
        <w:rPr>
          <w:rFonts w:ascii="GHEA Grapalat" w:eastAsia="GHEA Grapalat" w:hAnsi="GHEA Grapalat" w:cs="GHEA Grapalat"/>
          <w:sz w:val="20"/>
          <w:szCs w:val="20"/>
        </w:rPr>
        <w:t>"</w:t>
      </w:r>
      <w:r w:rsidRPr="001911DD">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1911DD">
        <w:rPr>
          <w:rFonts w:ascii="GHEA Grapalat" w:eastAsia="GHEA Grapalat" w:hAnsi="GHEA Grapalat" w:cs="GHEA Grapalat"/>
          <w:sz w:val="20"/>
          <w:szCs w:val="20"/>
        </w:rPr>
        <w:t>"</w:t>
      </w:r>
      <w:r w:rsidRPr="001911DD">
        <w:rPr>
          <w:rFonts w:ascii="GHEA Grapalat" w:hAnsi="GHEA Grapalat"/>
          <w:sz w:val="20"/>
          <w:szCs w:val="20"/>
        </w:rPr>
        <w:t>а</w:t>
      </w:r>
      <w:r w:rsidRPr="001911DD">
        <w:rPr>
          <w:rFonts w:ascii="GHEA Grapalat" w:eastAsia="GHEA Grapalat" w:hAnsi="GHEA Grapalat" w:cs="GHEA Grapalat"/>
          <w:sz w:val="20"/>
          <w:szCs w:val="20"/>
        </w:rPr>
        <w:t xml:space="preserve">" </w:t>
      </w:r>
      <w:r w:rsidRPr="001911DD">
        <w:rPr>
          <w:rFonts w:ascii="GHEA Grapalat" w:hAnsi="GHEA Grapalat"/>
          <w:sz w:val="20"/>
          <w:szCs w:val="20"/>
        </w:rPr>
        <w:t xml:space="preserve">- </w:t>
      </w:r>
      <w:r w:rsidRPr="001911DD">
        <w:rPr>
          <w:rFonts w:ascii="GHEA Grapalat" w:eastAsia="GHEA Grapalat" w:hAnsi="GHEA Grapalat" w:cs="GHEA Grapalat"/>
          <w:sz w:val="20"/>
          <w:szCs w:val="20"/>
        </w:rPr>
        <w:t>"</w:t>
      </w:r>
      <w:r w:rsidRPr="001911DD">
        <w:rPr>
          <w:rFonts w:ascii="GHEA Grapalat" w:hAnsi="GHEA Grapalat"/>
          <w:sz w:val="20"/>
          <w:szCs w:val="20"/>
        </w:rPr>
        <w:t>г</w:t>
      </w:r>
      <w:r w:rsidRPr="001911DD">
        <w:rPr>
          <w:rFonts w:ascii="GHEA Grapalat" w:eastAsia="GHEA Grapalat" w:hAnsi="GHEA Grapalat" w:cs="GHEA Grapalat"/>
          <w:sz w:val="20"/>
          <w:szCs w:val="20"/>
        </w:rPr>
        <w:t>"</w:t>
      </w:r>
      <w:r w:rsidRPr="001911DD">
        <w:rPr>
          <w:rFonts w:ascii="GHEA Grapalat" w:hAnsi="GHEA Grapalat"/>
          <w:sz w:val="20"/>
          <w:szCs w:val="20"/>
        </w:rPr>
        <w:t xml:space="preserve"> этого подраздела.</w:t>
      </w:r>
    </w:p>
    <w:p w:rsidR="00F016A2" w:rsidRPr="001911DD" w:rsidRDefault="00F016A2" w:rsidP="007C08A2">
      <w:pPr>
        <w:contextualSpacing/>
        <w:jc w:val="both"/>
        <w:rPr>
          <w:rFonts w:ascii="GHEA Grapalat" w:hAnsi="GHEA Grapalat"/>
          <w:sz w:val="20"/>
          <w:szCs w:val="20"/>
        </w:rPr>
      </w:pPr>
      <w:r w:rsidRPr="001911DD">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w:t>
      </w:r>
      <w:r w:rsidRPr="001911DD">
        <w:rPr>
          <w:rFonts w:ascii="GHEA Grapalat" w:hAnsi="GHEA Grapalat"/>
          <w:sz w:val="20"/>
          <w:szCs w:val="20"/>
        </w:rPr>
        <w:lastRenderedPageBreak/>
        <w:t xml:space="preserve">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1911DD">
        <w:rPr>
          <w:rFonts w:ascii="GHEA Grapalat" w:hAnsi="GHEA Grapalat"/>
          <w:sz w:val="20"/>
          <w:szCs w:val="20"/>
          <w:lang w:val="hy-AM"/>
        </w:rPr>
        <w:t>Օ</w:t>
      </w:r>
      <w:r w:rsidRPr="001911DD">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1911DD" w:rsidRDefault="00F016A2" w:rsidP="007C08A2">
      <w:pPr>
        <w:contextualSpacing/>
        <w:jc w:val="both"/>
        <w:rPr>
          <w:rFonts w:ascii="GHEA Grapalat" w:eastAsia="GHEA Grapalat" w:hAnsi="GHEA Grapalat" w:cs="GHEA Grapalat"/>
          <w:sz w:val="20"/>
          <w:szCs w:val="20"/>
        </w:rPr>
      </w:pPr>
      <w:r w:rsidRPr="001911DD">
        <w:rPr>
          <w:rFonts w:ascii="GHEA Grapalat" w:eastAsia="GHEA Grapalat" w:hAnsi="GHEA Grapalat" w:cs="GHEA Grapalat"/>
          <w:sz w:val="20"/>
          <w:szCs w:val="20"/>
        </w:rPr>
        <w:t>8) в подразделе</w:t>
      </w:r>
      <w:r w:rsidRPr="001911DD">
        <w:rPr>
          <w:rFonts w:ascii="GHEA Grapalat" w:eastAsia="GHEA Grapalat" w:hAnsi="GHEA Grapalat" w:cs="GHEA Grapalat"/>
          <w:sz w:val="20"/>
          <w:szCs w:val="20"/>
          <w:lang w:val="hy-AM"/>
        </w:rPr>
        <w:t xml:space="preserve"> </w:t>
      </w:r>
      <w:r w:rsidRPr="001911DD">
        <w:rPr>
          <w:rFonts w:ascii="GHEA Grapalat" w:eastAsia="GHEA Grapalat" w:hAnsi="GHEA Grapalat" w:cs="GHEA Grapalat"/>
          <w:sz w:val="20"/>
          <w:szCs w:val="20"/>
        </w:rPr>
        <w:t xml:space="preserve">"Контактные данные реального </w:t>
      </w:r>
      <w:r w:rsidRPr="001911DD">
        <w:rPr>
          <w:rFonts w:ascii="GHEA Grapalat" w:hAnsi="GHEA Grapalat"/>
          <w:sz w:val="20"/>
          <w:szCs w:val="20"/>
        </w:rPr>
        <w:t>бенефициара</w:t>
      </w:r>
      <w:r w:rsidRPr="001911DD">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1911DD">
        <w:rPr>
          <w:rFonts w:ascii="GHEA Grapalat" w:hAnsi="GHEA Grapalat"/>
          <w:sz w:val="20"/>
          <w:szCs w:val="20"/>
        </w:rPr>
        <w:t>бенефициара</w:t>
      </w:r>
      <w:r w:rsidRPr="001911DD">
        <w:rPr>
          <w:rFonts w:ascii="GHEA Grapalat" w:eastAsia="GHEA Grapalat" w:hAnsi="GHEA Grapalat" w:cs="GHEA Grapalat"/>
          <w:sz w:val="20"/>
          <w:szCs w:val="20"/>
        </w:rPr>
        <w:t>.</w:t>
      </w:r>
    </w:p>
    <w:p w:rsidR="00F016A2" w:rsidRPr="001911DD" w:rsidRDefault="00F016A2" w:rsidP="007C08A2">
      <w:pPr>
        <w:contextualSpacing/>
        <w:jc w:val="both"/>
        <w:rPr>
          <w:rFonts w:ascii="GHEA Grapalat" w:hAnsi="GHEA Grapalat"/>
          <w:sz w:val="20"/>
          <w:szCs w:val="20"/>
        </w:rPr>
      </w:pPr>
      <w:r w:rsidRPr="001911DD">
        <w:rPr>
          <w:rFonts w:ascii="GHEA Grapalat" w:hAnsi="GHEA Grapalat"/>
          <w:sz w:val="20"/>
          <w:szCs w:val="20"/>
        </w:rPr>
        <w:t xml:space="preserve">5. Раздел 5 декларации (Промежуточные юридические лица) заполняется, </w:t>
      </w:r>
    </w:p>
    <w:p w:rsidR="00F016A2" w:rsidRPr="001911DD" w:rsidRDefault="00F016A2" w:rsidP="007C08A2">
      <w:pPr>
        <w:contextualSpacing/>
        <w:jc w:val="both"/>
        <w:rPr>
          <w:rFonts w:ascii="GHEA Grapalat" w:hAnsi="GHEA Grapalat"/>
          <w:sz w:val="20"/>
          <w:szCs w:val="20"/>
        </w:rPr>
      </w:pPr>
      <w:r w:rsidRPr="001911DD">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1911DD">
        <w:rPr>
          <w:rFonts w:ascii="MS Mincho" w:eastAsia="MS Mincho" w:hAnsi="MS Mincho" w:cs="MS Mincho" w:hint="eastAsia"/>
          <w:sz w:val="20"/>
          <w:szCs w:val="20"/>
        </w:rPr>
        <w:t>․</w:t>
      </w:r>
    </w:p>
    <w:p w:rsidR="00F016A2" w:rsidRPr="001911DD" w:rsidRDefault="00F016A2" w:rsidP="007C08A2">
      <w:pPr>
        <w:contextualSpacing/>
        <w:jc w:val="both"/>
        <w:rPr>
          <w:rFonts w:ascii="GHEA Grapalat" w:hAnsi="GHEA Grapalat"/>
          <w:sz w:val="20"/>
          <w:szCs w:val="20"/>
        </w:rPr>
      </w:pPr>
      <w:r w:rsidRPr="001911DD">
        <w:rPr>
          <w:rFonts w:ascii="GHEA Grapalat" w:hAnsi="GHEA Grapalat"/>
          <w:sz w:val="20"/>
          <w:szCs w:val="20"/>
        </w:rPr>
        <w:t>1) в подразделе</w:t>
      </w:r>
      <w:r w:rsidRPr="001911DD">
        <w:rPr>
          <w:rFonts w:ascii="GHEA Grapalat" w:hAnsi="GHEA Grapalat"/>
          <w:sz w:val="20"/>
          <w:szCs w:val="20"/>
          <w:lang w:val="hy-AM"/>
        </w:rPr>
        <w:t xml:space="preserve"> </w:t>
      </w:r>
      <w:r w:rsidRPr="001911DD">
        <w:rPr>
          <w:rFonts w:ascii="GHEA Grapalat" w:eastAsia="GHEA Grapalat" w:hAnsi="GHEA Grapalat" w:cs="GHEA Grapalat"/>
          <w:sz w:val="20"/>
          <w:szCs w:val="20"/>
        </w:rPr>
        <w:t>"</w:t>
      </w:r>
      <w:r w:rsidRPr="001911DD">
        <w:rPr>
          <w:rFonts w:ascii="GHEA Grapalat" w:hAnsi="GHEA Grapalat"/>
          <w:sz w:val="20"/>
          <w:szCs w:val="20"/>
        </w:rPr>
        <w:t>Данные организации"</w:t>
      </w:r>
      <w:r w:rsidRPr="001911DD">
        <w:rPr>
          <w:rFonts w:ascii="GHEA Grapalat" w:hAnsi="GHEA Grapalat"/>
          <w:sz w:val="20"/>
          <w:szCs w:val="20"/>
          <w:lang w:val="hy-AM"/>
        </w:rPr>
        <w:t xml:space="preserve"> </w:t>
      </w:r>
      <w:r w:rsidRPr="001911DD">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1911DD" w:rsidRDefault="00F016A2" w:rsidP="007C08A2">
      <w:pPr>
        <w:contextualSpacing/>
        <w:jc w:val="both"/>
        <w:rPr>
          <w:rFonts w:ascii="GHEA Grapalat" w:hAnsi="GHEA Grapalat"/>
          <w:sz w:val="20"/>
          <w:szCs w:val="20"/>
        </w:rPr>
      </w:pPr>
      <w:r w:rsidRPr="001911DD">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1911DD" w:rsidRDefault="00F016A2" w:rsidP="007C08A2">
      <w:pPr>
        <w:contextualSpacing/>
        <w:jc w:val="both"/>
        <w:rPr>
          <w:rFonts w:ascii="GHEA Grapalat" w:hAnsi="GHEA Grapalat"/>
          <w:sz w:val="20"/>
          <w:szCs w:val="20"/>
        </w:rPr>
      </w:pPr>
      <w:r w:rsidRPr="001911DD">
        <w:rPr>
          <w:rFonts w:ascii="GHEA Grapalat" w:hAnsi="GHEA Grapalat"/>
          <w:sz w:val="20"/>
          <w:szCs w:val="20"/>
        </w:rPr>
        <w:t>3) Подраздел</w:t>
      </w:r>
      <w:r w:rsidRPr="001911DD">
        <w:rPr>
          <w:rFonts w:ascii="GHEA Grapalat" w:hAnsi="GHEA Grapalat"/>
          <w:sz w:val="20"/>
          <w:szCs w:val="20"/>
          <w:lang w:val="hy-AM"/>
        </w:rPr>
        <w:t xml:space="preserve"> </w:t>
      </w:r>
      <w:r w:rsidRPr="001911DD">
        <w:rPr>
          <w:rFonts w:ascii="GHEA Grapalat" w:eastAsia="GHEA Grapalat" w:hAnsi="GHEA Grapalat" w:cs="GHEA Grapalat"/>
          <w:sz w:val="20"/>
          <w:szCs w:val="20"/>
        </w:rPr>
        <w:t>"</w:t>
      </w:r>
      <w:r w:rsidRPr="001911DD">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1911DD" w:rsidRDefault="00F016A2" w:rsidP="007C08A2">
      <w:pPr>
        <w:contextualSpacing/>
        <w:jc w:val="both"/>
        <w:rPr>
          <w:rFonts w:ascii="GHEA Grapalat" w:hAnsi="GHEA Grapalat"/>
          <w:sz w:val="20"/>
          <w:szCs w:val="20"/>
        </w:rPr>
      </w:pPr>
      <w:r w:rsidRPr="001911DD">
        <w:rPr>
          <w:rFonts w:ascii="GHEA Grapalat" w:hAnsi="GHEA Grapalat"/>
          <w:sz w:val="20"/>
          <w:szCs w:val="20"/>
        </w:rPr>
        <w:t xml:space="preserve">6. Раздел 6 декларации (Дополнительные </w:t>
      </w:r>
      <w:r w:rsidR="007F4126" w:rsidRPr="001911DD">
        <w:rPr>
          <w:rFonts w:ascii="GHEA Grapalat" w:hAnsi="GHEA Grapalat"/>
          <w:sz w:val="20"/>
          <w:szCs w:val="20"/>
        </w:rPr>
        <w:t>примечания</w:t>
      </w:r>
      <w:r w:rsidRPr="001911DD">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1911DD" w:rsidRDefault="00F016A2" w:rsidP="007C08A2">
      <w:pPr>
        <w:contextualSpacing/>
        <w:jc w:val="both"/>
        <w:rPr>
          <w:rFonts w:ascii="GHEA Grapalat" w:hAnsi="GHEA Grapalat"/>
          <w:sz w:val="20"/>
          <w:szCs w:val="20"/>
        </w:rPr>
      </w:pPr>
      <w:r w:rsidRPr="001911DD">
        <w:rPr>
          <w:rFonts w:ascii="GHEA Grapalat" w:hAnsi="GHEA Grapalat"/>
          <w:sz w:val="20"/>
          <w:szCs w:val="20"/>
        </w:rPr>
        <w:t>7. Декларация заполняется и подписывается лицом, подающим заявку.</w:t>
      </w:r>
      <w:r w:rsidRPr="001911DD">
        <w:rPr>
          <w:rFonts w:ascii="GHEA Grapalat" w:hAnsi="GHEA Grapalat"/>
          <w:sz w:val="20"/>
          <w:szCs w:val="20"/>
          <w:lang w:val="hy-AM"/>
        </w:rPr>
        <w:t xml:space="preserve"> </w:t>
      </w:r>
    </w:p>
    <w:p w:rsidR="00F016A2" w:rsidRPr="001911DD" w:rsidRDefault="00F016A2" w:rsidP="007C08A2">
      <w:pPr>
        <w:contextualSpacing/>
        <w:jc w:val="both"/>
        <w:rPr>
          <w:rFonts w:ascii="GHEA Grapalat" w:hAnsi="GHEA Grapalat"/>
          <w:i/>
          <w:sz w:val="20"/>
          <w:szCs w:val="20"/>
        </w:rPr>
      </w:pPr>
      <w:r w:rsidRPr="001911DD">
        <w:rPr>
          <w:rFonts w:ascii="GHEA Grapalat" w:hAnsi="GHEA Grapalat"/>
          <w:sz w:val="20"/>
          <w:szCs w:val="20"/>
        </w:rPr>
        <w:t xml:space="preserve">* </w:t>
      </w:r>
      <w:r w:rsidRPr="001911DD">
        <w:rPr>
          <w:rFonts w:ascii="GHEA Grapalat" w:hAnsi="GHEA Grapalat"/>
          <w:i/>
          <w:sz w:val="20"/>
          <w:szCs w:val="20"/>
        </w:rPr>
        <w:t>заполняется секретарем комиссии до публикации приглашения в бюллетене:</w:t>
      </w:r>
    </w:p>
    <w:p w:rsidR="00F016A2" w:rsidRPr="001911DD" w:rsidRDefault="00F016A2" w:rsidP="007C08A2">
      <w:pPr>
        <w:contextualSpacing/>
        <w:jc w:val="both"/>
        <w:rPr>
          <w:rFonts w:ascii="GHEA Grapalat" w:hAnsi="GHEA Grapalat"/>
          <w:i/>
          <w:sz w:val="20"/>
          <w:szCs w:val="20"/>
        </w:rPr>
      </w:pPr>
      <w:r w:rsidRPr="001911DD">
        <w:rPr>
          <w:rFonts w:ascii="GHEA Grapalat" w:hAnsi="GHEA Grapalat"/>
          <w:i/>
          <w:sz w:val="20"/>
          <w:szCs w:val="20"/>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1911DD" w:rsidRDefault="00AF0EF7" w:rsidP="007C08A2">
      <w:pPr>
        <w:jc w:val="right"/>
        <w:rPr>
          <w:rFonts w:ascii="GHEA Grapalat" w:hAnsi="GHEA Grapalat" w:cs="Arial"/>
          <w:b/>
          <w:sz w:val="20"/>
          <w:szCs w:val="20"/>
        </w:rPr>
      </w:pPr>
      <w:r w:rsidRPr="001911DD">
        <w:rPr>
          <w:rFonts w:ascii="GHEA Grapalat" w:hAnsi="GHEA Grapalat"/>
          <w:b/>
          <w:sz w:val="20"/>
          <w:szCs w:val="20"/>
        </w:rPr>
        <w:br w:type="page"/>
      </w:r>
      <w:r w:rsidR="00B2572B" w:rsidRPr="001911DD">
        <w:rPr>
          <w:rFonts w:ascii="GHEA Grapalat" w:hAnsi="GHEA Grapalat"/>
          <w:b/>
          <w:sz w:val="20"/>
          <w:szCs w:val="20"/>
        </w:rPr>
        <w:lastRenderedPageBreak/>
        <w:t xml:space="preserve">Приложение № </w:t>
      </w:r>
      <w:r w:rsidR="00B048B2" w:rsidRPr="001911DD">
        <w:rPr>
          <w:rFonts w:ascii="GHEA Grapalat" w:hAnsi="GHEA Grapalat"/>
          <w:b/>
          <w:sz w:val="20"/>
          <w:szCs w:val="20"/>
        </w:rPr>
        <w:t>2</w:t>
      </w:r>
    </w:p>
    <w:p w:rsidR="00B2572B" w:rsidRPr="001911DD" w:rsidRDefault="00B2572B" w:rsidP="007C08A2">
      <w:pPr>
        <w:pStyle w:val="31"/>
        <w:widowControl w:val="0"/>
        <w:spacing w:line="240" w:lineRule="auto"/>
        <w:jc w:val="right"/>
        <w:rPr>
          <w:rFonts w:ascii="GHEA Grapalat" w:hAnsi="GHEA Grapalat" w:cs="Arial"/>
          <w:b/>
        </w:rPr>
      </w:pPr>
      <w:r w:rsidRPr="001911DD">
        <w:rPr>
          <w:rFonts w:ascii="GHEA Grapalat" w:hAnsi="GHEA Grapalat"/>
          <w:b/>
        </w:rPr>
        <w:t xml:space="preserve">к Приглашению на </w:t>
      </w:r>
      <w:r w:rsidR="00F60345" w:rsidRPr="001911DD">
        <w:rPr>
          <w:rFonts w:ascii="GHEA Grapalat" w:hAnsi="GHEA Grapalat"/>
          <w:b/>
        </w:rPr>
        <w:t>ЗАПРОС КОТИРОВОК</w:t>
      </w:r>
      <w:r w:rsidR="005744FC" w:rsidRPr="001911DD">
        <w:rPr>
          <w:rFonts w:ascii="GHEA Grapalat" w:hAnsi="GHEA Grapalat" w:cs="Arial"/>
          <w:b/>
        </w:rPr>
        <w:br/>
      </w:r>
      <w:r w:rsidRPr="001911DD">
        <w:rPr>
          <w:rFonts w:ascii="GHEA Grapalat" w:hAnsi="GHEA Grapalat"/>
          <w:b/>
        </w:rPr>
        <w:t xml:space="preserve">под кодом </w:t>
      </w:r>
      <w:r w:rsidR="004F2A2C" w:rsidRPr="00E73470">
        <w:rPr>
          <w:rFonts w:ascii="Sylfaen" w:hAnsi="Sylfaen"/>
          <w:b/>
          <w:u w:val="single"/>
          <w:lang w:val="af-ZA"/>
        </w:rPr>
        <w:t>ԱՄԱՂԱՄԴ-ԳՀ</w:t>
      </w:r>
      <w:r w:rsidR="004F2A2C" w:rsidRPr="00E73470">
        <w:rPr>
          <w:rFonts w:ascii="Sylfaen" w:hAnsi="Sylfaen"/>
          <w:b/>
          <w:u w:val="single"/>
          <w:lang w:val="hy-AM"/>
        </w:rPr>
        <w:t>ԱՊ</w:t>
      </w:r>
      <w:r w:rsidR="004F2A2C" w:rsidRPr="00E73470">
        <w:rPr>
          <w:rFonts w:ascii="Sylfaen" w:hAnsi="Sylfaen"/>
          <w:b/>
          <w:u w:val="single"/>
          <w:lang w:val="af-ZA"/>
        </w:rPr>
        <w:t>ՁԲ-22/01</w:t>
      </w:r>
    </w:p>
    <w:p w:rsidR="00B2572B" w:rsidRPr="001911DD" w:rsidRDefault="00B2572B" w:rsidP="007C08A2">
      <w:pPr>
        <w:widowControl w:val="0"/>
        <w:ind w:firstLine="567"/>
        <w:jc w:val="center"/>
        <w:rPr>
          <w:rFonts w:ascii="GHEA Grapalat" w:hAnsi="GHEA Grapalat"/>
          <w:sz w:val="20"/>
          <w:szCs w:val="20"/>
        </w:rPr>
      </w:pPr>
    </w:p>
    <w:p w:rsidR="00B2572B" w:rsidRPr="001911DD" w:rsidRDefault="00B2572B" w:rsidP="007C08A2">
      <w:pPr>
        <w:widowControl w:val="0"/>
        <w:ind w:left="-66"/>
        <w:jc w:val="center"/>
        <w:rPr>
          <w:rFonts w:ascii="GHEA Grapalat" w:hAnsi="GHEA Grapalat"/>
          <w:b/>
          <w:sz w:val="20"/>
          <w:szCs w:val="20"/>
        </w:rPr>
      </w:pPr>
      <w:r w:rsidRPr="001911DD">
        <w:rPr>
          <w:rFonts w:ascii="GHEA Grapalat" w:hAnsi="GHEA Grapalat"/>
          <w:b/>
          <w:sz w:val="20"/>
          <w:szCs w:val="20"/>
        </w:rPr>
        <w:t>ЦЕНОВОЕ ПРЕДЛОЖЕНИЕ</w:t>
      </w:r>
    </w:p>
    <w:p w:rsidR="00B2572B" w:rsidRPr="001911DD" w:rsidRDefault="00B2572B" w:rsidP="007C08A2">
      <w:pPr>
        <w:widowControl w:val="0"/>
        <w:ind w:firstLine="567"/>
        <w:jc w:val="center"/>
        <w:rPr>
          <w:rFonts w:ascii="GHEA Grapalat" w:hAnsi="GHEA Grapalat"/>
          <w:sz w:val="20"/>
          <w:szCs w:val="20"/>
        </w:rPr>
      </w:pPr>
    </w:p>
    <w:p w:rsidR="005744FC" w:rsidRPr="001911DD" w:rsidRDefault="00B2572B" w:rsidP="007C08A2">
      <w:pPr>
        <w:widowControl w:val="0"/>
        <w:ind w:firstLine="567"/>
        <w:jc w:val="both"/>
        <w:rPr>
          <w:rFonts w:ascii="GHEA Grapalat" w:hAnsi="GHEA Grapalat"/>
          <w:sz w:val="20"/>
          <w:szCs w:val="20"/>
        </w:rPr>
      </w:pPr>
      <w:r w:rsidRPr="001911DD">
        <w:rPr>
          <w:rFonts w:ascii="GHEA Grapalat" w:hAnsi="GHEA Grapalat"/>
          <w:spacing w:val="-6"/>
          <w:sz w:val="20"/>
          <w:szCs w:val="20"/>
        </w:rPr>
        <w:t xml:space="preserve">Рассмотрев приглашение на </w:t>
      </w:r>
      <w:r w:rsidR="00C238AD" w:rsidRPr="001911DD">
        <w:rPr>
          <w:rFonts w:ascii="GHEA Grapalat" w:hAnsi="GHEA Grapalat"/>
          <w:spacing w:val="-6"/>
          <w:sz w:val="20"/>
          <w:szCs w:val="20"/>
        </w:rPr>
        <w:t>запрос котировок</w:t>
      </w:r>
      <w:r w:rsidRPr="001911DD">
        <w:rPr>
          <w:rFonts w:ascii="GHEA Grapalat" w:hAnsi="GHEA Grapalat"/>
          <w:spacing w:val="-6"/>
          <w:sz w:val="20"/>
          <w:szCs w:val="20"/>
        </w:rPr>
        <w:t xml:space="preserve"> под кодом </w:t>
      </w:r>
      <w:r w:rsidR="004F2A2C" w:rsidRPr="00E73470">
        <w:rPr>
          <w:rFonts w:ascii="Sylfaen" w:hAnsi="Sylfaen"/>
          <w:b/>
          <w:u w:val="single"/>
          <w:lang w:val="af-ZA"/>
        </w:rPr>
        <w:t>ԱՄԱՂԱՄԴ-ԳՀ</w:t>
      </w:r>
      <w:r w:rsidR="004F2A2C" w:rsidRPr="00E73470">
        <w:rPr>
          <w:rFonts w:ascii="Sylfaen" w:hAnsi="Sylfaen"/>
          <w:b/>
          <w:u w:val="single"/>
          <w:lang w:val="hy-AM"/>
        </w:rPr>
        <w:t>ԱՊ</w:t>
      </w:r>
      <w:r w:rsidR="004F2A2C" w:rsidRPr="00E73470">
        <w:rPr>
          <w:rFonts w:ascii="Sylfaen" w:hAnsi="Sylfaen"/>
          <w:b/>
          <w:u w:val="single"/>
          <w:lang w:val="af-ZA"/>
        </w:rPr>
        <w:t>ՁԲ-22/01</w:t>
      </w:r>
    </w:p>
    <w:p w:rsidR="005646FC" w:rsidRPr="001911DD" w:rsidRDefault="005744FC" w:rsidP="007C08A2">
      <w:pPr>
        <w:widowControl w:val="0"/>
        <w:jc w:val="both"/>
        <w:rPr>
          <w:rFonts w:ascii="GHEA Grapalat" w:hAnsi="GHEA Grapalat"/>
          <w:sz w:val="20"/>
          <w:szCs w:val="20"/>
        </w:rPr>
      </w:pPr>
      <w:r w:rsidRPr="001911DD">
        <w:rPr>
          <w:rFonts w:ascii="GHEA Grapalat" w:hAnsi="GHEA Grapalat"/>
          <w:sz w:val="20"/>
          <w:szCs w:val="20"/>
        </w:rPr>
        <w:t xml:space="preserve">в </w:t>
      </w:r>
      <w:r w:rsidR="00B2572B" w:rsidRPr="001911DD">
        <w:rPr>
          <w:rFonts w:ascii="GHEA Grapalat" w:hAnsi="GHEA Grapalat"/>
          <w:sz w:val="20"/>
          <w:szCs w:val="20"/>
        </w:rPr>
        <w:t>том числе проект заключаемого договора</w:t>
      </w:r>
      <w:r w:rsidRPr="001911DD">
        <w:rPr>
          <w:rFonts w:ascii="GHEA Grapalat" w:hAnsi="GHEA Grapalat"/>
          <w:sz w:val="20"/>
          <w:szCs w:val="20"/>
        </w:rPr>
        <w:t xml:space="preserve"> </w:t>
      </w:r>
      <w:r w:rsidR="00B2572B" w:rsidRPr="001911DD">
        <w:rPr>
          <w:rFonts w:ascii="GHEA Grapalat" w:hAnsi="GHEA Grapalat"/>
          <w:sz w:val="20"/>
          <w:szCs w:val="20"/>
        </w:rPr>
        <w:t>___</w:t>
      </w:r>
      <w:r w:rsidRPr="001911DD">
        <w:rPr>
          <w:rFonts w:ascii="GHEA Grapalat" w:hAnsi="GHEA Grapalat"/>
          <w:sz w:val="20"/>
          <w:szCs w:val="20"/>
        </w:rPr>
        <w:t>________________________</w:t>
      </w:r>
      <w:r w:rsidR="00B2572B" w:rsidRPr="001911DD">
        <w:rPr>
          <w:rFonts w:ascii="GHEA Grapalat" w:hAnsi="GHEA Grapalat"/>
          <w:sz w:val="20"/>
          <w:szCs w:val="20"/>
        </w:rPr>
        <w:t>____</w:t>
      </w:r>
      <w:r w:rsidR="00191D27" w:rsidRPr="001911DD">
        <w:rPr>
          <w:rFonts w:ascii="GHEA Grapalat" w:hAnsi="GHEA Grapalat"/>
          <w:sz w:val="20"/>
          <w:szCs w:val="20"/>
        </w:rPr>
        <w:t>___</w:t>
      </w:r>
    </w:p>
    <w:p w:rsidR="005646FC" w:rsidRPr="001911DD" w:rsidRDefault="005646FC" w:rsidP="007C08A2">
      <w:pPr>
        <w:widowControl w:val="0"/>
        <w:ind w:left="6237"/>
        <w:jc w:val="both"/>
        <w:rPr>
          <w:rFonts w:ascii="GHEA Grapalat" w:hAnsi="GHEA Grapalat"/>
          <w:sz w:val="20"/>
          <w:szCs w:val="20"/>
          <w:vertAlign w:val="superscript"/>
        </w:rPr>
      </w:pPr>
      <w:r w:rsidRPr="001911DD">
        <w:rPr>
          <w:rFonts w:ascii="GHEA Grapalat" w:hAnsi="GHEA Grapalat"/>
          <w:sz w:val="20"/>
          <w:szCs w:val="20"/>
          <w:vertAlign w:val="superscript"/>
        </w:rPr>
        <w:t>наименование участника</w:t>
      </w:r>
    </w:p>
    <w:p w:rsidR="00B2572B" w:rsidRPr="001911DD" w:rsidRDefault="00B2572B" w:rsidP="007C08A2">
      <w:pPr>
        <w:widowControl w:val="0"/>
        <w:jc w:val="both"/>
        <w:rPr>
          <w:rFonts w:ascii="GHEA Grapalat" w:hAnsi="GHEA Grapalat"/>
          <w:sz w:val="20"/>
          <w:szCs w:val="20"/>
        </w:rPr>
      </w:pPr>
      <w:r w:rsidRPr="001911DD">
        <w:rPr>
          <w:rFonts w:ascii="GHEA Grapalat" w:hAnsi="GHEA Grapalat"/>
          <w:sz w:val="20"/>
          <w:szCs w:val="20"/>
        </w:rPr>
        <w:t>предлагает</w:t>
      </w:r>
      <w:r w:rsidR="005646FC" w:rsidRPr="001911DD">
        <w:rPr>
          <w:rFonts w:ascii="GHEA Grapalat" w:hAnsi="GHEA Grapalat"/>
          <w:sz w:val="20"/>
          <w:szCs w:val="20"/>
        </w:rPr>
        <w:t xml:space="preserve"> </w:t>
      </w:r>
      <w:r w:rsidRPr="001911DD">
        <w:rPr>
          <w:rFonts w:ascii="GHEA Grapalat" w:hAnsi="GHEA Grapalat"/>
          <w:sz w:val="20"/>
          <w:szCs w:val="20"/>
        </w:rPr>
        <w:t>выполнить договор по нижеуказанным общим ценам:</w:t>
      </w:r>
    </w:p>
    <w:p w:rsidR="00B2572B" w:rsidRPr="001911DD" w:rsidRDefault="005646FC" w:rsidP="007C08A2">
      <w:pPr>
        <w:widowControl w:val="0"/>
        <w:jc w:val="right"/>
        <w:rPr>
          <w:rFonts w:ascii="GHEA Grapalat" w:hAnsi="GHEA Grapalat"/>
          <w:sz w:val="20"/>
          <w:szCs w:val="20"/>
        </w:rPr>
      </w:pPr>
      <w:r w:rsidRPr="001911DD">
        <w:rPr>
          <w:rFonts w:ascii="GHEA Grapalat" w:hAnsi="GHEA Grapalat"/>
          <w:sz w:val="20"/>
          <w:szCs w:val="20"/>
        </w:rPr>
        <w:t>д</w:t>
      </w:r>
      <w:r w:rsidR="00B2572B" w:rsidRPr="001911DD">
        <w:rPr>
          <w:rFonts w:ascii="GHEA Grapalat" w:hAnsi="GHEA Grapalat"/>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1911DD"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1911DD" w:rsidRDefault="0009191C" w:rsidP="007C08A2">
            <w:pPr>
              <w:widowControl w:val="0"/>
              <w:jc w:val="center"/>
              <w:rPr>
                <w:rFonts w:ascii="GHEA Grapalat" w:hAnsi="GHEA Grapalat"/>
                <w:b/>
                <w:bCs/>
                <w:sz w:val="20"/>
                <w:szCs w:val="20"/>
                <w:lang w:val="en-US"/>
              </w:rPr>
            </w:pPr>
            <w:r w:rsidRPr="001911DD">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1911DD" w:rsidRDefault="0009191C" w:rsidP="007C08A2">
            <w:pPr>
              <w:widowControl w:val="0"/>
              <w:jc w:val="center"/>
              <w:rPr>
                <w:rFonts w:ascii="GHEA Grapalat" w:hAnsi="GHEA Grapalat"/>
                <w:b/>
                <w:bCs/>
                <w:sz w:val="20"/>
                <w:szCs w:val="20"/>
              </w:rPr>
            </w:pPr>
            <w:r w:rsidRPr="001911DD">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1911DD" w:rsidRDefault="0009191C" w:rsidP="007C08A2">
            <w:pPr>
              <w:widowControl w:val="0"/>
              <w:jc w:val="center"/>
              <w:rPr>
                <w:rFonts w:ascii="GHEA Grapalat" w:hAnsi="GHEA Grapalat"/>
                <w:b/>
                <w:sz w:val="20"/>
                <w:szCs w:val="20"/>
              </w:rPr>
            </w:pPr>
            <w:r w:rsidRPr="001911DD">
              <w:rPr>
                <w:rFonts w:ascii="GHEA Grapalat" w:hAnsi="GHEA Grapalat"/>
                <w:b/>
                <w:sz w:val="20"/>
                <w:szCs w:val="20"/>
              </w:rPr>
              <w:t>Стоимость</w:t>
            </w:r>
          </w:p>
          <w:p w:rsidR="0009191C" w:rsidRPr="001911DD" w:rsidRDefault="0009191C" w:rsidP="007C08A2">
            <w:pPr>
              <w:widowControl w:val="0"/>
              <w:jc w:val="center"/>
              <w:rPr>
                <w:rFonts w:ascii="GHEA Grapalat" w:hAnsi="GHEA Grapalat"/>
                <w:b/>
                <w:sz w:val="20"/>
                <w:szCs w:val="20"/>
              </w:rPr>
            </w:pPr>
            <w:r w:rsidRPr="001911DD">
              <w:rPr>
                <w:rFonts w:ascii="GHEA Grapalat" w:hAnsi="GHEA Grapalat"/>
                <w:sz w:val="20"/>
                <w:szCs w:val="20"/>
              </w:rPr>
              <w:t>(совокупность себестоимости и прогнозируемой прибыли)</w:t>
            </w:r>
          </w:p>
          <w:p w:rsidR="0009191C" w:rsidRPr="001911DD" w:rsidRDefault="0009191C" w:rsidP="007C08A2">
            <w:pPr>
              <w:widowControl w:val="0"/>
              <w:jc w:val="center"/>
              <w:rPr>
                <w:rFonts w:ascii="GHEA Grapalat" w:hAnsi="GHEA Grapalat"/>
                <w:b/>
                <w:bCs/>
                <w:sz w:val="20"/>
                <w:szCs w:val="20"/>
              </w:rPr>
            </w:pPr>
            <w:r w:rsidRPr="001911DD">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1911DD" w:rsidRDefault="0009191C" w:rsidP="007C08A2">
            <w:pPr>
              <w:widowControl w:val="0"/>
              <w:jc w:val="center"/>
              <w:rPr>
                <w:rFonts w:ascii="GHEA Grapalat" w:hAnsi="GHEA Grapalat"/>
                <w:b/>
                <w:sz w:val="20"/>
                <w:szCs w:val="20"/>
                <w:lang w:val="en-US"/>
              </w:rPr>
            </w:pPr>
            <w:r w:rsidRPr="001911DD">
              <w:rPr>
                <w:rFonts w:ascii="GHEA Grapalat" w:hAnsi="GHEA Grapalat"/>
                <w:b/>
                <w:sz w:val="20"/>
                <w:szCs w:val="20"/>
              </w:rPr>
              <w:t>НДС</w:t>
            </w:r>
            <w:r w:rsidRPr="001911DD">
              <w:rPr>
                <w:rStyle w:val="af6"/>
                <w:rFonts w:ascii="GHEA Grapalat" w:hAnsi="GHEA Grapalat"/>
                <w:b/>
                <w:sz w:val="20"/>
                <w:szCs w:val="20"/>
              </w:rPr>
              <w:footnoteReference w:customMarkFollows="1" w:id="9"/>
              <w:t>**</w:t>
            </w:r>
          </w:p>
          <w:p w:rsidR="0009191C" w:rsidRPr="001911DD" w:rsidRDefault="0009191C" w:rsidP="007C08A2">
            <w:pPr>
              <w:widowControl w:val="0"/>
              <w:jc w:val="center"/>
              <w:rPr>
                <w:rFonts w:ascii="GHEA Grapalat" w:hAnsi="GHEA Grapalat"/>
                <w:b/>
                <w:bCs/>
                <w:sz w:val="20"/>
                <w:szCs w:val="20"/>
              </w:rPr>
            </w:pPr>
            <w:r w:rsidRPr="001911DD">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1911DD" w:rsidRDefault="0009191C" w:rsidP="007C08A2">
            <w:pPr>
              <w:widowControl w:val="0"/>
              <w:jc w:val="center"/>
              <w:rPr>
                <w:rFonts w:ascii="GHEA Grapalat" w:hAnsi="GHEA Grapalat"/>
                <w:b/>
                <w:bCs/>
                <w:sz w:val="20"/>
                <w:szCs w:val="20"/>
              </w:rPr>
            </w:pPr>
            <w:r w:rsidRPr="001911DD">
              <w:rPr>
                <w:rFonts w:ascii="GHEA Grapalat" w:hAnsi="GHEA Grapalat"/>
                <w:b/>
                <w:sz w:val="20"/>
                <w:szCs w:val="20"/>
              </w:rPr>
              <w:t>Общая цена</w:t>
            </w:r>
          </w:p>
          <w:p w:rsidR="0009191C" w:rsidRPr="001911DD" w:rsidRDefault="0009191C" w:rsidP="007C08A2">
            <w:pPr>
              <w:widowControl w:val="0"/>
              <w:jc w:val="center"/>
              <w:rPr>
                <w:rFonts w:ascii="GHEA Grapalat" w:hAnsi="GHEA Grapalat"/>
                <w:b/>
                <w:bCs/>
                <w:sz w:val="20"/>
                <w:szCs w:val="20"/>
              </w:rPr>
            </w:pPr>
            <w:r w:rsidRPr="001911DD">
              <w:rPr>
                <w:rFonts w:ascii="GHEA Grapalat" w:hAnsi="GHEA Grapalat"/>
                <w:b/>
                <w:sz w:val="20"/>
                <w:szCs w:val="20"/>
              </w:rPr>
              <w:t>/прописью и цифрами/</w:t>
            </w:r>
          </w:p>
        </w:tc>
      </w:tr>
      <w:tr w:rsidR="0009191C" w:rsidRPr="001911DD"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1911DD" w:rsidRDefault="0009191C" w:rsidP="007C08A2">
            <w:pPr>
              <w:widowControl w:val="0"/>
              <w:jc w:val="center"/>
              <w:rPr>
                <w:rFonts w:ascii="GHEA Grapalat" w:hAnsi="GHEA Grapalat"/>
                <w:b/>
                <w:i/>
                <w:sz w:val="20"/>
                <w:szCs w:val="20"/>
              </w:rPr>
            </w:pPr>
            <w:r w:rsidRPr="001911DD">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1911DD" w:rsidRDefault="0009191C" w:rsidP="007C08A2">
            <w:pPr>
              <w:widowControl w:val="0"/>
              <w:jc w:val="center"/>
              <w:rPr>
                <w:rFonts w:ascii="GHEA Grapalat" w:hAnsi="GHEA Grapalat"/>
                <w:b/>
                <w:i/>
                <w:sz w:val="20"/>
                <w:szCs w:val="20"/>
              </w:rPr>
            </w:pPr>
            <w:r w:rsidRPr="001911DD">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1911DD" w:rsidRDefault="0009191C" w:rsidP="007C08A2">
            <w:pPr>
              <w:widowControl w:val="0"/>
              <w:jc w:val="center"/>
              <w:rPr>
                <w:rFonts w:ascii="GHEA Grapalat" w:hAnsi="GHEA Grapalat"/>
                <w:i/>
                <w:sz w:val="20"/>
                <w:szCs w:val="20"/>
              </w:rPr>
            </w:pPr>
            <w:r w:rsidRPr="001911DD">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1911DD" w:rsidRDefault="00E02389" w:rsidP="007C08A2">
            <w:pPr>
              <w:widowControl w:val="0"/>
              <w:jc w:val="center"/>
              <w:rPr>
                <w:rFonts w:ascii="GHEA Grapalat" w:hAnsi="GHEA Grapalat"/>
                <w:i/>
                <w:sz w:val="20"/>
                <w:szCs w:val="20"/>
                <w:lang w:val="en-US"/>
              </w:rPr>
            </w:pPr>
            <w:r w:rsidRPr="001911DD">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1911DD" w:rsidRDefault="00E02389" w:rsidP="007C08A2">
            <w:pPr>
              <w:widowControl w:val="0"/>
              <w:jc w:val="center"/>
              <w:rPr>
                <w:rFonts w:ascii="GHEA Grapalat" w:hAnsi="GHEA Grapalat"/>
                <w:i/>
                <w:sz w:val="20"/>
                <w:szCs w:val="20"/>
              </w:rPr>
            </w:pPr>
            <w:r w:rsidRPr="001911DD">
              <w:rPr>
                <w:rFonts w:ascii="GHEA Grapalat" w:hAnsi="GHEA Grapalat"/>
                <w:b/>
                <w:i/>
                <w:sz w:val="20"/>
                <w:szCs w:val="20"/>
                <w:lang w:val="en-US"/>
              </w:rPr>
              <w:t>5</w:t>
            </w:r>
            <w:r w:rsidR="0009191C" w:rsidRPr="001911DD">
              <w:rPr>
                <w:rFonts w:ascii="GHEA Grapalat" w:hAnsi="GHEA Grapalat"/>
                <w:b/>
                <w:i/>
                <w:sz w:val="20"/>
                <w:szCs w:val="20"/>
              </w:rPr>
              <w:t>=3+4</w:t>
            </w:r>
          </w:p>
        </w:tc>
      </w:tr>
      <w:tr w:rsidR="0009191C" w:rsidRPr="001911DD"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1911DD" w:rsidRDefault="0009191C" w:rsidP="007C08A2">
            <w:pPr>
              <w:widowControl w:val="0"/>
              <w:jc w:val="center"/>
              <w:rPr>
                <w:rFonts w:ascii="GHEA Grapalat" w:hAnsi="GHEA Grapalat"/>
                <w:b/>
                <w:bCs/>
                <w:sz w:val="20"/>
                <w:szCs w:val="20"/>
              </w:rPr>
            </w:pPr>
            <w:r w:rsidRPr="001911DD">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1911DD" w:rsidRDefault="0009191C" w:rsidP="007C08A2">
            <w:pPr>
              <w:widowControl w:val="0"/>
              <w:rPr>
                <w:rFonts w:ascii="GHEA Grapalat" w:hAnsi="GHEA Grapalat"/>
                <w:sz w:val="20"/>
                <w:szCs w:val="20"/>
              </w:rPr>
            </w:pPr>
            <w:r w:rsidRPr="001911DD">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1911DD" w:rsidRDefault="0009191C" w:rsidP="007C08A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911DD" w:rsidRDefault="0009191C" w:rsidP="007C08A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911DD" w:rsidRDefault="0009191C" w:rsidP="007C08A2">
            <w:pPr>
              <w:widowControl w:val="0"/>
              <w:jc w:val="center"/>
              <w:rPr>
                <w:rFonts w:ascii="GHEA Grapalat" w:hAnsi="GHEA Grapalat"/>
                <w:sz w:val="20"/>
                <w:szCs w:val="20"/>
              </w:rPr>
            </w:pPr>
          </w:p>
        </w:tc>
      </w:tr>
      <w:tr w:rsidR="0009191C" w:rsidRPr="001911DD"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1911DD" w:rsidRDefault="0009191C" w:rsidP="007C08A2">
            <w:pPr>
              <w:widowControl w:val="0"/>
              <w:jc w:val="center"/>
              <w:rPr>
                <w:rFonts w:ascii="GHEA Grapalat" w:hAnsi="GHEA Grapalat"/>
                <w:b/>
                <w:bCs/>
                <w:sz w:val="20"/>
                <w:szCs w:val="20"/>
              </w:rPr>
            </w:pPr>
            <w:r w:rsidRPr="001911DD">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1911DD" w:rsidRDefault="0009191C" w:rsidP="007C08A2">
            <w:pPr>
              <w:widowControl w:val="0"/>
              <w:rPr>
                <w:rFonts w:ascii="GHEA Grapalat" w:hAnsi="GHEA Grapalat"/>
                <w:sz w:val="20"/>
                <w:szCs w:val="20"/>
              </w:rPr>
            </w:pPr>
            <w:r w:rsidRPr="001911DD">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1911DD" w:rsidRDefault="0009191C" w:rsidP="007C08A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911DD" w:rsidRDefault="0009191C" w:rsidP="007C08A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911DD" w:rsidRDefault="0009191C" w:rsidP="007C08A2">
            <w:pPr>
              <w:widowControl w:val="0"/>
              <w:rPr>
                <w:rFonts w:ascii="GHEA Grapalat" w:hAnsi="GHEA Grapalat"/>
                <w:sz w:val="20"/>
                <w:szCs w:val="20"/>
              </w:rPr>
            </w:pPr>
          </w:p>
        </w:tc>
      </w:tr>
      <w:tr w:rsidR="0009191C" w:rsidRPr="001911DD"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1911DD" w:rsidRDefault="0009191C" w:rsidP="007C08A2">
            <w:pPr>
              <w:widowControl w:val="0"/>
              <w:jc w:val="center"/>
              <w:rPr>
                <w:rFonts w:ascii="GHEA Grapalat" w:hAnsi="GHEA Grapalat"/>
                <w:b/>
                <w:bCs/>
                <w:sz w:val="20"/>
                <w:szCs w:val="20"/>
              </w:rPr>
            </w:pPr>
            <w:r w:rsidRPr="001911DD">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1911DD" w:rsidRDefault="0009191C" w:rsidP="007C08A2">
            <w:pPr>
              <w:widowControl w:val="0"/>
              <w:rPr>
                <w:rFonts w:ascii="GHEA Grapalat" w:hAnsi="GHEA Grapalat"/>
                <w:sz w:val="20"/>
                <w:szCs w:val="20"/>
              </w:rPr>
            </w:pPr>
            <w:r w:rsidRPr="001911DD">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1911DD" w:rsidRDefault="0009191C" w:rsidP="007C08A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911DD" w:rsidRDefault="0009191C" w:rsidP="007C08A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911DD" w:rsidRDefault="0009191C" w:rsidP="007C08A2">
            <w:pPr>
              <w:widowControl w:val="0"/>
              <w:jc w:val="center"/>
              <w:rPr>
                <w:rFonts w:ascii="GHEA Grapalat" w:hAnsi="GHEA Grapalat"/>
                <w:sz w:val="20"/>
                <w:szCs w:val="20"/>
              </w:rPr>
            </w:pPr>
          </w:p>
        </w:tc>
      </w:tr>
      <w:tr w:rsidR="0009191C" w:rsidRPr="001911DD"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1911DD" w:rsidRDefault="0009191C" w:rsidP="007C08A2">
            <w:pPr>
              <w:widowControl w:val="0"/>
              <w:jc w:val="center"/>
              <w:rPr>
                <w:rFonts w:ascii="GHEA Grapalat" w:hAnsi="GHEA Grapalat"/>
                <w:b/>
                <w:bCs/>
                <w:sz w:val="20"/>
                <w:szCs w:val="20"/>
              </w:rPr>
            </w:pPr>
            <w:r w:rsidRPr="001911DD">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1911DD" w:rsidRDefault="0009191C" w:rsidP="007C08A2">
            <w:pPr>
              <w:widowControl w:val="0"/>
              <w:rPr>
                <w:rFonts w:ascii="GHEA Grapalat" w:hAnsi="GHEA Grapalat"/>
                <w:sz w:val="20"/>
                <w:szCs w:val="20"/>
              </w:rPr>
            </w:pPr>
            <w:r w:rsidRPr="001911DD">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1911DD" w:rsidRDefault="0009191C" w:rsidP="007C08A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911DD" w:rsidRDefault="0009191C" w:rsidP="007C08A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911DD" w:rsidRDefault="0009191C" w:rsidP="007C08A2">
            <w:pPr>
              <w:widowControl w:val="0"/>
              <w:jc w:val="center"/>
              <w:rPr>
                <w:rFonts w:ascii="GHEA Grapalat" w:hAnsi="GHEA Grapalat"/>
                <w:sz w:val="20"/>
                <w:szCs w:val="20"/>
              </w:rPr>
            </w:pPr>
          </w:p>
        </w:tc>
      </w:tr>
      <w:tr w:rsidR="0009191C" w:rsidRPr="001911DD"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1911DD" w:rsidRDefault="0009191C" w:rsidP="007C08A2">
            <w:pPr>
              <w:widowControl w:val="0"/>
              <w:jc w:val="center"/>
              <w:rPr>
                <w:rFonts w:ascii="GHEA Grapalat" w:hAnsi="GHEA Grapalat"/>
                <w:b/>
                <w:bCs/>
                <w:sz w:val="20"/>
                <w:szCs w:val="20"/>
              </w:rPr>
            </w:pPr>
            <w:r w:rsidRPr="001911DD">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1911DD" w:rsidRDefault="0009191C" w:rsidP="007C08A2">
            <w:pPr>
              <w:widowControl w:val="0"/>
              <w:rPr>
                <w:rFonts w:ascii="GHEA Grapalat" w:hAnsi="GHEA Grapalat"/>
                <w:sz w:val="20"/>
                <w:szCs w:val="20"/>
              </w:rPr>
            </w:pPr>
            <w:r w:rsidRPr="001911DD">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1911DD" w:rsidRDefault="0009191C" w:rsidP="007C08A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1911DD" w:rsidRDefault="0009191C" w:rsidP="007C08A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1911DD" w:rsidRDefault="0009191C" w:rsidP="007C08A2">
            <w:pPr>
              <w:widowControl w:val="0"/>
              <w:jc w:val="center"/>
              <w:rPr>
                <w:rFonts w:ascii="GHEA Grapalat" w:hAnsi="GHEA Grapalat"/>
                <w:sz w:val="20"/>
                <w:szCs w:val="20"/>
              </w:rPr>
            </w:pPr>
          </w:p>
        </w:tc>
      </w:tr>
    </w:tbl>
    <w:p w:rsidR="00374F4A" w:rsidRPr="001911DD" w:rsidRDefault="00374F4A" w:rsidP="007C08A2">
      <w:pPr>
        <w:widowControl w:val="0"/>
        <w:tabs>
          <w:tab w:val="left" w:pos="6804"/>
        </w:tabs>
        <w:jc w:val="center"/>
        <w:rPr>
          <w:rFonts w:ascii="GHEA Grapalat" w:hAnsi="GHEA Grapalat"/>
          <w:sz w:val="20"/>
          <w:szCs w:val="20"/>
        </w:rPr>
      </w:pPr>
      <w:r w:rsidRPr="001911DD">
        <w:rPr>
          <w:rFonts w:ascii="GHEA Grapalat" w:hAnsi="GHEA Grapalat"/>
          <w:sz w:val="20"/>
          <w:szCs w:val="20"/>
        </w:rPr>
        <w:t>_________________________________________________</w:t>
      </w:r>
      <w:r w:rsidRPr="001911DD">
        <w:rPr>
          <w:rFonts w:ascii="GHEA Grapalat" w:hAnsi="GHEA Grapalat"/>
          <w:sz w:val="20"/>
          <w:szCs w:val="20"/>
        </w:rPr>
        <w:tab/>
        <w:t>_________________</w:t>
      </w:r>
    </w:p>
    <w:p w:rsidR="00374F4A" w:rsidRPr="001911DD" w:rsidRDefault="00374F4A" w:rsidP="007C08A2">
      <w:pPr>
        <w:widowControl w:val="0"/>
        <w:tabs>
          <w:tab w:val="left" w:pos="7513"/>
        </w:tabs>
        <w:ind w:left="709"/>
        <w:jc w:val="both"/>
        <w:rPr>
          <w:rFonts w:ascii="GHEA Grapalat" w:hAnsi="GHEA Grapalat" w:cs="Arial"/>
          <w:sz w:val="20"/>
          <w:szCs w:val="20"/>
        </w:rPr>
      </w:pPr>
      <w:r w:rsidRPr="001911DD">
        <w:rPr>
          <w:rFonts w:ascii="GHEA Grapalat" w:hAnsi="GHEA Grapalat"/>
          <w:sz w:val="20"/>
          <w:szCs w:val="20"/>
        </w:rPr>
        <w:t>наименование участника (должность, имя, фамилия руководителя</w:t>
      </w:r>
      <w:r w:rsidR="00335DAA" w:rsidRPr="001911DD">
        <w:rPr>
          <w:rFonts w:ascii="GHEA Grapalat" w:hAnsi="GHEA Grapalat"/>
          <w:sz w:val="20"/>
          <w:szCs w:val="20"/>
        </w:rPr>
        <w:t>)</w:t>
      </w:r>
      <w:r w:rsidRPr="001911DD">
        <w:rPr>
          <w:rFonts w:ascii="GHEA Grapalat" w:hAnsi="GHEA Grapalat"/>
          <w:sz w:val="20"/>
          <w:szCs w:val="20"/>
        </w:rPr>
        <w:tab/>
        <w:t>подпись</w:t>
      </w:r>
    </w:p>
    <w:p w:rsidR="00DC619D" w:rsidRPr="001911DD" w:rsidRDefault="00DC619D" w:rsidP="007C08A2">
      <w:pPr>
        <w:widowControl w:val="0"/>
        <w:jc w:val="both"/>
        <w:rPr>
          <w:rFonts w:ascii="GHEA Grapalat" w:hAnsi="GHEA Grapalat"/>
          <w:sz w:val="20"/>
          <w:szCs w:val="20"/>
          <w:lang w:val="es-ES"/>
        </w:rPr>
      </w:pPr>
    </w:p>
    <w:p w:rsidR="00B2572B" w:rsidRPr="001911DD" w:rsidRDefault="00B2572B" w:rsidP="007C08A2">
      <w:pPr>
        <w:widowControl w:val="0"/>
        <w:jc w:val="right"/>
        <w:rPr>
          <w:rFonts w:ascii="GHEA Grapalat" w:hAnsi="GHEA Grapalat"/>
          <w:sz w:val="20"/>
          <w:szCs w:val="20"/>
        </w:rPr>
      </w:pPr>
      <w:r w:rsidRPr="001911DD">
        <w:rPr>
          <w:rFonts w:ascii="GHEA Grapalat" w:hAnsi="GHEA Grapalat"/>
          <w:sz w:val="20"/>
          <w:szCs w:val="20"/>
        </w:rPr>
        <w:t>М. П.</w:t>
      </w:r>
    </w:p>
    <w:p w:rsidR="00B217BB" w:rsidRPr="001911DD" w:rsidRDefault="00B217BB" w:rsidP="007C08A2">
      <w:pPr>
        <w:rPr>
          <w:rFonts w:ascii="GHEA Grapalat" w:hAnsi="GHEA Grapalat"/>
          <w:b/>
          <w:sz w:val="20"/>
          <w:szCs w:val="20"/>
        </w:rPr>
      </w:pPr>
      <w:r w:rsidRPr="001911DD">
        <w:rPr>
          <w:rFonts w:ascii="GHEA Grapalat" w:hAnsi="GHEA Grapalat"/>
          <w:b/>
          <w:sz w:val="20"/>
          <w:szCs w:val="20"/>
        </w:rPr>
        <w:br w:type="page"/>
      </w:r>
    </w:p>
    <w:p w:rsidR="003D2FE2" w:rsidRPr="001911DD" w:rsidRDefault="003D2FE2" w:rsidP="007C08A2">
      <w:pPr>
        <w:widowControl w:val="0"/>
        <w:jc w:val="right"/>
        <w:rPr>
          <w:rFonts w:ascii="GHEA Grapalat" w:hAnsi="GHEA Grapalat" w:cs="GHEA Grapalat"/>
          <w:i/>
          <w:sz w:val="20"/>
          <w:szCs w:val="20"/>
        </w:rPr>
      </w:pPr>
      <w:r w:rsidRPr="001911DD">
        <w:rPr>
          <w:rFonts w:ascii="GHEA Grapalat" w:hAnsi="GHEA Grapalat"/>
          <w:i/>
          <w:sz w:val="20"/>
          <w:szCs w:val="20"/>
        </w:rPr>
        <w:lastRenderedPageBreak/>
        <w:t>Приложение № 4.</w:t>
      </w:r>
      <w:r w:rsidR="00A13428" w:rsidRPr="001911DD">
        <w:rPr>
          <w:rFonts w:ascii="GHEA Grapalat" w:hAnsi="GHEA Grapalat"/>
          <w:i/>
          <w:sz w:val="20"/>
          <w:szCs w:val="20"/>
        </w:rPr>
        <w:t>2</w:t>
      </w:r>
    </w:p>
    <w:p w:rsidR="003D2FE2" w:rsidRPr="001911DD" w:rsidRDefault="003D2FE2" w:rsidP="007C08A2">
      <w:pPr>
        <w:widowControl w:val="0"/>
        <w:jc w:val="right"/>
        <w:rPr>
          <w:rFonts w:ascii="GHEA Grapalat" w:hAnsi="GHEA Grapalat" w:cs="GHEA Grapalat"/>
          <w:i/>
          <w:sz w:val="20"/>
          <w:szCs w:val="20"/>
        </w:rPr>
      </w:pPr>
      <w:r w:rsidRPr="001911DD">
        <w:rPr>
          <w:rFonts w:ascii="GHEA Grapalat" w:hAnsi="GHEA Grapalat"/>
          <w:i/>
          <w:sz w:val="20"/>
          <w:szCs w:val="20"/>
        </w:rPr>
        <w:t xml:space="preserve">к Приглашению на </w:t>
      </w:r>
      <w:r w:rsidR="00F60345" w:rsidRPr="001911DD">
        <w:rPr>
          <w:rFonts w:ascii="GHEA Grapalat" w:hAnsi="GHEA Grapalat"/>
          <w:i/>
          <w:sz w:val="20"/>
          <w:szCs w:val="20"/>
        </w:rPr>
        <w:t>ЗАПРОС КОТИРОВОК</w:t>
      </w:r>
      <w:r w:rsidRPr="001911DD">
        <w:rPr>
          <w:rFonts w:ascii="GHEA Grapalat" w:hAnsi="GHEA Grapalat" w:cs="GHEA Grapalat"/>
          <w:i/>
          <w:sz w:val="20"/>
          <w:szCs w:val="20"/>
        </w:rPr>
        <w:br/>
      </w:r>
      <w:r w:rsidRPr="001911DD">
        <w:rPr>
          <w:rFonts w:ascii="GHEA Grapalat" w:hAnsi="GHEA Grapalat"/>
          <w:i/>
          <w:sz w:val="20"/>
          <w:szCs w:val="20"/>
        </w:rPr>
        <w:t xml:space="preserve">под кодом </w:t>
      </w:r>
      <w:r w:rsidR="004F2A2C" w:rsidRPr="00E73470">
        <w:rPr>
          <w:rFonts w:ascii="Sylfaen" w:hAnsi="Sylfaen"/>
          <w:b/>
          <w:u w:val="single"/>
          <w:lang w:val="af-ZA"/>
        </w:rPr>
        <w:t>ԱՄԱՂԱՄԴ-ԳՀ</w:t>
      </w:r>
      <w:r w:rsidR="004F2A2C" w:rsidRPr="00E73470">
        <w:rPr>
          <w:rFonts w:ascii="Sylfaen" w:hAnsi="Sylfaen"/>
          <w:b/>
          <w:u w:val="single"/>
          <w:lang w:val="hy-AM"/>
        </w:rPr>
        <w:t>ԱՊ</w:t>
      </w:r>
      <w:r w:rsidR="004F2A2C" w:rsidRPr="00E73470">
        <w:rPr>
          <w:rFonts w:ascii="Sylfaen" w:hAnsi="Sylfaen"/>
          <w:b/>
          <w:u w:val="single"/>
          <w:lang w:val="af-ZA"/>
        </w:rPr>
        <w:t>ՁԲ-22/01</w:t>
      </w:r>
    </w:p>
    <w:p w:rsidR="003D2FE2" w:rsidRPr="001911DD" w:rsidRDefault="003D2FE2" w:rsidP="007C08A2">
      <w:pPr>
        <w:widowControl w:val="0"/>
        <w:jc w:val="center"/>
        <w:rPr>
          <w:rFonts w:ascii="GHEA Grapalat" w:hAnsi="GHEA Grapalat"/>
          <w:b/>
          <w:sz w:val="20"/>
          <w:szCs w:val="20"/>
        </w:rPr>
      </w:pPr>
    </w:p>
    <w:p w:rsidR="003D2FE2" w:rsidRPr="001911DD" w:rsidRDefault="003D2FE2" w:rsidP="007C08A2">
      <w:pPr>
        <w:widowControl w:val="0"/>
        <w:jc w:val="center"/>
        <w:rPr>
          <w:rFonts w:ascii="GHEA Grapalat" w:hAnsi="GHEA Grapalat" w:cs="GHEA Grapalat"/>
          <w:b/>
          <w:sz w:val="20"/>
          <w:szCs w:val="20"/>
        </w:rPr>
      </w:pPr>
      <w:r w:rsidRPr="001911DD">
        <w:rPr>
          <w:rFonts w:ascii="GHEA Grapalat" w:hAnsi="GHEA Grapalat"/>
          <w:b/>
          <w:sz w:val="20"/>
          <w:szCs w:val="20"/>
        </w:rPr>
        <w:t xml:space="preserve">СОГЛАШЕНИЕ О НЕУСТОЙКЕ </w:t>
      </w:r>
    </w:p>
    <w:p w:rsidR="003D2FE2" w:rsidRPr="001911DD" w:rsidRDefault="003D2FE2" w:rsidP="007C08A2">
      <w:pPr>
        <w:widowControl w:val="0"/>
        <w:jc w:val="center"/>
        <w:rPr>
          <w:rFonts w:ascii="GHEA Grapalat" w:hAnsi="GHEA Grapalat" w:cs="GHEA Grapalat"/>
          <w:b/>
          <w:sz w:val="20"/>
          <w:szCs w:val="20"/>
        </w:rPr>
      </w:pPr>
      <w:r w:rsidRPr="001911DD">
        <w:rPr>
          <w:rFonts w:ascii="GHEA Grapalat" w:hAnsi="GHEA Grapalat"/>
          <w:b/>
          <w:sz w:val="20"/>
          <w:szCs w:val="20"/>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1911DD" w:rsidTr="00B932B8">
        <w:tc>
          <w:tcPr>
            <w:tcW w:w="4786" w:type="dxa"/>
          </w:tcPr>
          <w:p w:rsidR="003D2FE2" w:rsidRPr="001911DD" w:rsidRDefault="003D2FE2" w:rsidP="007C08A2">
            <w:pPr>
              <w:widowControl w:val="0"/>
              <w:rPr>
                <w:rFonts w:ascii="GHEA Grapalat" w:hAnsi="GHEA Grapalat" w:cs="GHEA Grapalat"/>
                <w:b/>
                <w:sz w:val="20"/>
                <w:szCs w:val="20"/>
                <w:lang w:val="en-US"/>
              </w:rPr>
            </w:pPr>
            <w:r w:rsidRPr="001911DD">
              <w:rPr>
                <w:rFonts w:ascii="GHEA Grapalat" w:hAnsi="GHEA Grapalat"/>
                <w:sz w:val="20"/>
                <w:szCs w:val="20"/>
              </w:rPr>
              <w:t>г. Ереван</w:t>
            </w:r>
          </w:p>
        </w:tc>
        <w:tc>
          <w:tcPr>
            <w:tcW w:w="4500" w:type="dxa"/>
          </w:tcPr>
          <w:p w:rsidR="003D2FE2" w:rsidRPr="001911DD" w:rsidRDefault="003D2FE2" w:rsidP="007C08A2">
            <w:pPr>
              <w:widowControl w:val="0"/>
              <w:jc w:val="right"/>
              <w:rPr>
                <w:rFonts w:ascii="GHEA Grapalat" w:hAnsi="GHEA Grapalat" w:cs="GHEA Grapalat"/>
                <w:b/>
                <w:sz w:val="20"/>
                <w:szCs w:val="20"/>
              </w:rPr>
            </w:pPr>
            <w:r w:rsidRPr="001911DD">
              <w:rPr>
                <w:rFonts w:ascii="GHEA Grapalat" w:hAnsi="GHEA Grapalat"/>
                <w:sz w:val="20"/>
                <w:szCs w:val="20"/>
              </w:rPr>
              <w:t>"</w:t>
            </w:r>
            <w:r w:rsidRPr="001911DD">
              <w:rPr>
                <w:rFonts w:ascii="GHEA Grapalat" w:hAnsi="GHEA Grapalat"/>
                <w:sz w:val="20"/>
                <w:szCs w:val="20"/>
                <w:lang w:val="en-US"/>
              </w:rPr>
              <w:tab/>
            </w:r>
            <w:r w:rsidRPr="001911DD">
              <w:rPr>
                <w:rFonts w:ascii="GHEA Grapalat" w:hAnsi="GHEA Grapalat"/>
                <w:sz w:val="20"/>
                <w:szCs w:val="20"/>
              </w:rPr>
              <w:t xml:space="preserve">" </w:t>
            </w:r>
            <w:r w:rsidRPr="001911DD">
              <w:rPr>
                <w:rFonts w:ascii="GHEA Grapalat" w:hAnsi="GHEA Grapalat"/>
                <w:sz w:val="20"/>
                <w:szCs w:val="20"/>
                <w:lang w:val="en-US"/>
              </w:rPr>
              <w:tab/>
            </w:r>
            <w:r w:rsidRPr="001911DD">
              <w:rPr>
                <w:rFonts w:ascii="GHEA Grapalat" w:hAnsi="GHEA Grapalat"/>
                <w:sz w:val="20"/>
                <w:szCs w:val="20"/>
              </w:rPr>
              <w:t>20</w:t>
            </w:r>
            <w:r w:rsidRPr="001911DD">
              <w:rPr>
                <w:rFonts w:ascii="GHEA Grapalat" w:hAnsi="GHEA Grapalat"/>
                <w:sz w:val="20"/>
                <w:szCs w:val="20"/>
                <w:lang w:val="en-US"/>
              </w:rPr>
              <w:tab/>
            </w:r>
            <w:r w:rsidRPr="001911DD">
              <w:rPr>
                <w:rFonts w:ascii="GHEA Grapalat" w:hAnsi="GHEA Grapalat"/>
                <w:sz w:val="20"/>
                <w:szCs w:val="20"/>
              </w:rPr>
              <w:t>г.</w:t>
            </w:r>
            <w:r w:rsidRPr="001911DD">
              <w:rPr>
                <w:rStyle w:val="af6"/>
                <w:rFonts w:ascii="GHEA Grapalat" w:hAnsi="GHEA Grapalat"/>
                <w:sz w:val="20"/>
                <w:szCs w:val="20"/>
              </w:rPr>
              <w:footnoteReference w:customMarkFollows="1" w:id="10"/>
              <w:t>**</w:t>
            </w:r>
          </w:p>
        </w:tc>
      </w:tr>
    </w:tbl>
    <w:p w:rsidR="003D2FE2" w:rsidRPr="001911DD" w:rsidRDefault="003D2FE2" w:rsidP="007C08A2">
      <w:pPr>
        <w:widowControl w:val="0"/>
        <w:rPr>
          <w:rFonts w:ascii="GHEA Grapalat" w:hAnsi="GHEA Grapalat" w:cs="GHEA Grapalat"/>
          <w:b/>
          <w:sz w:val="20"/>
          <w:szCs w:val="20"/>
        </w:rPr>
      </w:pPr>
    </w:p>
    <w:p w:rsidR="003D2FE2" w:rsidRPr="001911DD" w:rsidRDefault="003D2FE2" w:rsidP="007C08A2">
      <w:pPr>
        <w:widowControl w:val="0"/>
        <w:jc w:val="both"/>
        <w:rPr>
          <w:rFonts w:ascii="GHEA Grapalat" w:hAnsi="GHEA Grapalat" w:cs="GHEA Grapalat"/>
          <w:sz w:val="20"/>
          <w:szCs w:val="20"/>
          <w:u w:val="single"/>
          <w:vertAlign w:val="subscript"/>
        </w:rPr>
      </w:pPr>
      <w:r w:rsidRPr="001911DD">
        <w:rPr>
          <w:rFonts w:ascii="GHEA Grapalat" w:hAnsi="GHEA Grapalat"/>
          <w:sz w:val="20"/>
          <w:szCs w:val="20"/>
        </w:rPr>
        <w:t>_______________________________________________, в лице директора Компании,</w:t>
      </w:r>
    </w:p>
    <w:p w:rsidR="003D2FE2" w:rsidRPr="001911DD" w:rsidRDefault="003D2FE2" w:rsidP="007C08A2">
      <w:pPr>
        <w:widowControl w:val="0"/>
        <w:ind w:left="1843"/>
        <w:jc w:val="both"/>
        <w:rPr>
          <w:rFonts w:ascii="GHEA Grapalat" w:hAnsi="GHEA Grapalat"/>
          <w:sz w:val="20"/>
          <w:szCs w:val="20"/>
          <w:vertAlign w:val="superscript"/>
          <w:lang w:val="en-US"/>
        </w:rPr>
      </w:pPr>
      <w:r w:rsidRPr="001911DD">
        <w:rPr>
          <w:rFonts w:ascii="GHEA Grapalat" w:hAnsi="GHEA Grapalat"/>
          <w:sz w:val="20"/>
          <w:szCs w:val="20"/>
          <w:vertAlign w:val="superscript"/>
        </w:rPr>
        <w:t>наименование Компании</w:t>
      </w:r>
    </w:p>
    <w:p w:rsidR="003D2FE2" w:rsidRPr="001911DD" w:rsidRDefault="003D2FE2" w:rsidP="007C08A2">
      <w:pPr>
        <w:widowControl w:val="0"/>
        <w:jc w:val="both"/>
        <w:rPr>
          <w:rFonts w:ascii="GHEA Grapalat" w:hAnsi="GHEA Grapalat"/>
          <w:sz w:val="20"/>
          <w:szCs w:val="20"/>
          <w:lang w:val="en-US"/>
        </w:rPr>
      </w:pPr>
      <w:r w:rsidRPr="001911DD">
        <w:rPr>
          <w:rFonts w:ascii="GHEA Grapalat" w:hAnsi="GHEA Grapalat"/>
          <w:sz w:val="20"/>
          <w:szCs w:val="20"/>
          <w:lang w:val="en-US"/>
        </w:rPr>
        <w:t>_________________________________________________________________________</w:t>
      </w:r>
    </w:p>
    <w:p w:rsidR="003D2FE2" w:rsidRPr="001911DD" w:rsidRDefault="003D2FE2" w:rsidP="007C08A2">
      <w:pPr>
        <w:widowControl w:val="0"/>
        <w:jc w:val="center"/>
        <w:rPr>
          <w:rFonts w:ascii="GHEA Grapalat" w:hAnsi="GHEA Grapalat"/>
          <w:sz w:val="20"/>
          <w:szCs w:val="20"/>
          <w:vertAlign w:val="superscript"/>
        </w:rPr>
      </w:pPr>
      <w:r w:rsidRPr="001911DD">
        <w:rPr>
          <w:rFonts w:ascii="GHEA Grapalat" w:hAnsi="GHEA Grapalat"/>
          <w:sz w:val="20"/>
          <w:szCs w:val="20"/>
          <w:vertAlign w:val="superscript"/>
        </w:rPr>
        <w:t>имя, фамилия, паспортные данные директора компании</w:t>
      </w:r>
    </w:p>
    <w:p w:rsidR="003D2FE2" w:rsidRPr="001911DD" w:rsidRDefault="003D2FE2" w:rsidP="007C08A2">
      <w:pPr>
        <w:widowControl w:val="0"/>
        <w:jc w:val="both"/>
        <w:rPr>
          <w:rFonts w:ascii="GHEA Grapalat" w:hAnsi="GHEA Grapalat" w:cs="GHEA Grapalat"/>
          <w:sz w:val="20"/>
          <w:szCs w:val="20"/>
        </w:rPr>
      </w:pPr>
      <w:r w:rsidRPr="001911DD">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1911DD" w:rsidRDefault="003D2FE2" w:rsidP="007C08A2">
      <w:pPr>
        <w:widowControl w:val="0"/>
        <w:ind w:firstLine="709"/>
        <w:jc w:val="both"/>
        <w:rPr>
          <w:rFonts w:ascii="GHEA Grapalat" w:hAnsi="GHEA Grapalat" w:cs="GHEA Grapalat"/>
          <w:sz w:val="20"/>
          <w:szCs w:val="20"/>
        </w:rPr>
      </w:pPr>
    </w:p>
    <w:p w:rsidR="003D2FE2" w:rsidRPr="001911DD" w:rsidRDefault="003D2FE2" w:rsidP="007C08A2">
      <w:pPr>
        <w:widowControl w:val="0"/>
        <w:jc w:val="center"/>
        <w:rPr>
          <w:rFonts w:ascii="GHEA Grapalat" w:hAnsi="GHEA Grapalat" w:cs="GHEA Grapalat"/>
          <w:b/>
          <w:bCs/>
          <w:sz w:val="20"/>
          <w:szCs w:val="20"/>
        </w:rPr>
      </w:pPr>
      <w:r w:rsidRPr="001911DD">
        <w:rPr>
          <w:rFonts w:ascii="GHEA Grapalat" w:hAnsi="GHEA Grapalat"/>
          <w:b/>
          <w:sz w:val="20"/>
          <w:szCs w:val="20"/>
        </w:rPr>
        <w:t>1. Предмет соглашения</w:t>
      </w:r>
    </w:p>
    <w:p w:rsidR="00F60345" w:rsidRPr="001911DD" w:rsidRDefault="003D2FE2" w:rsidP="007C08A2">
      <w:pPr>
        <w:widowControl w:val="0"/>
        <w:tabs>
          <w:tab w:val="left" w:pos="567"/>
        </w:tabs>
        <w:jc w:val="both"/>
        <w:rPr>
          <w:rFonts w:ascii="GHEA Grapalat" w:hAnsi="GHEA Grapalat"/>
          <w:sz w:val="20"/>
          <w:szCs w:val="20"/>
        </w:rPr>
      </w:pPr>
      <w:r w:rsidRPr="001911DD">
        <w:rPr>
          <w:rFonts w:ascii="GHEA Grapalat" w:hAnsi="GHEA Grapalat"/>
          <w:sz w:val="20"/>
          <w:szCs w:val="20"/>
        </w:rPr>
        <w:t>1</w:t>
      </w:r>
      <w:r w:rsidRPr="001911DD">
        <w:rPr>
          <w:rFonts w:ascii="GHEA Grapalat" w:hAnsi="GHEA Grapalat"/>
          <w:spacing w:val="-6"/>
          <w:sz w:val="20"/>
          <w:szCs w:val="20"/>
        </w:rPr>
        <w:t>.1.</w:t>
      </w:r>
      <w:r w:rsidRPr="001911DD">
        <w:rPr>
          <w:rFonts w:ascii="GHEA Grapalat" w:hAnsi="GHEA Grapalat"/>
          <w:spacing w:val="-6"/>
          <w:sz w:val="20"/>
          <w:szCs w:val="20"/>
        </w:rPr>
        <w:tab/>
        <w:t xml:space="preserve">Компания участвует в организованной </w:t>
      </w:r>
      <w:r w:rsidR="00E9642F">
        <w:rPr>
          <w:rFonts w:ascii="GHEA Grapalat" w:hAnsi="GHEA Grapalat"/>
          <w:sz w:val="20"/>
          <w:szCs w:val="20"/>
        </w:rPr>
        <w:t>ГНКО “Основная школа № 14 Раздана”</w:t>
      </w:r>
      <w:r w:rsidR="00E87E93" w:rsidRPr="001911DD">
        <w:rPr>
          <w:rFonts w:ascii="GHEA Grapalat" w:hAnsi="GHEA Grapalat"/>
          <w:spacing w:val="-6"/>
          <w:sz w:val="20"/>
          <w:szCs w:val="20"/>
        </w:rPr>
        <w:t xml:space="preserve"> </w:t>
      </w:r>
      <w:r w:rsidRPr="001911DD">
        <w:rPr>
          <w:rFonts w:ascii="GHEA Grapalat" w:hAnsi="GHEA Grapalat"/>
          <w:spacing w:val="-6"/>
          <w:sz w:val="20"/>
          <w:szCs w:val="20"/>
        </w:rPr>
        <w:t xml:space="preserve">(далее — Заказчик) </w:t>
      </w:r>
      <w:r w:rsidRPr="001911DD">
        <w:rPr>
          <w:rFonts w:ascii="GHEA Grapalat" w:hAnsi="GHEA Grapalat"/>
          <w:sz w:val="20"/>
          <w:szCs w:val="20"/>
        </w:rPr>
        <w:t xml:space="preserve">процедуре закупок под кодом </w:t>
      </w:r>
      <w:r w:rsidR="004F2A2C" w:rsidRPr="00E73470">
        <w:rPr>
          <w:rFonts w:ascii="Sylfaen" w:hAnsi="Sylfaen"/>
          <w:b/>
          <w:u w:val="single"/>
          <w:lang w:val="af-ZA"/>
        </w:rPr>
        <w:t>ԱՄԱՂԱՄԴ-ԳՀ</w:t>
      </w:r>
      <w:r w:rsidR="004F2A2C" w:rsidRPr="00E73470">
        <w:rPr>
          <w:rFonts w:ascii="Sylfaen" w:hAnsi="Sylfaen"/>
          <w:b/>
          <w:u w:val="single"/>
          <w:lang w:val="hy-AM"/>
        </w:rPr>
        <w:t>ԱՊ</w:t>
      </w:r>
      <w:r w:rsidR="004F2A2C" w:rsidRPr="00E73470">
        <w:rPr>
          <w:rFonts w:ascii="Sylfaen" w:hAnsi="Sylfaen"/>
          <w:b/>
          <w:u w:val="single"/>
          <w:lang w:val="af-ZA"/>
        </w:rPr>
        <w:t>ՁԲ-22/01</w:t>
      </w:r>
    </w:p>
    <w:p w:rsidR="003D2FE2" w:rsidRPr="001911DD" w:rsidRDefault="003D2FE2" w:rsidP="007C08A2">
      <w:pPr>
        <w:widowControl w:val="0"/>
        <w:jc w:val="both"/>
        <w:rPr>
          <w:rFonts w:ascii="GHEA Grapalat" w:hAnsi="GHEA Grapalat"/>
          <w:sz w:val="20"/>
          <w:szCs w:val="20"/>
        </w:rPr>
      </w:pPr>
      <w:r w:rsidRPr="001911DD">
        <w:rPr>
          <w:rFonts w:ascii="GHEA Grapalat" w:hAnsi="GHEA Grapalat"/>
          <w:sz w:val="20"/>
          <w:szCs w:val="20"/>
        </w:rPr>
        <w:t>1.2.</w:t>
      </w:r>
      <w:r w:rsidRPr="001911DD">
        <w:rPr>
          <w:rFonts w:ascii="GHEA Grapalat" w:hAnsi="GHEA Grapalat"/>
          <w:sz w:val="20"/>
          <w:szCs w:val="20"/>
        </w:rPr>
        <w:tab/>
      </w:r>
      <w:r w:rsidRPr="001911DD">
        <w:rPr>
          <w:rFonts w:ascii="GHEA Grapalat" w:hAnsi="GHEA Grapalat" w:cs="GHEA Grapalat"/>
          <w:sz w:val="20"/>
          <w:szCs w:val="20"/>
        </w:rPr>
        <w:t xml:space="preserve">В качестве участника, </w:t>
      </w:r>
      <w:r w:rsidRPr="001911DD">
        <w:rPr>
          <w:rFonts w:ascii="GHEA Grapalat" w:hAnsi="GHEA Grapalat" w:cs="GHEA Grapalat"/>
          <w:sz w:val="20"/>
          <w:szCs w:val="20"/>
          <w:lang w:val="hy-AM"/>
        </w:rPr>
        <w:t>օ</w:t>
      </w:r>
      <w:r w:rsidRPr="001911DD">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1911DD">
        <w:rPr>
          <w:rFonts w:ascii="GHEA Grapalat" w:hAnsi="GHEA Grapalat" w:cs="GHEA Grapalat"/>
          <w:sz w:val="20"/>
          <w:szCs w:val="20"/>
          <w:lang w:val="en-US"/>
        </w:rPr>
        <w:t>K</w:t>
      </w:r>
      <w:r w:rsidRPr="001911DD">
        <w:rPr>
          <w:rFonts w:ascii="GHEA Grapalat" w:hAnsi="GHEA Grapalat" w:cs="GHEA Grapalat"/>
          <w:sz w:val="20"/>
          <w:szCs w:val="20"/>
        </w:rPr>
        <w:t xml:space="preserve">омпания </w:t>
      </w:r>
      <w:r w:rsidRPr="001911DD">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1911DD" w:rsidRDefault="003D2FE2"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1.3.</w:t>
      </w:r>
      <w:r w:rsidRPr="001911DD">
        <w:rPr>
          <w:rFonts w:ascii="GHEA Grapalat" w:hAnsi="GHEA Grapalat"/>
          <w:sz w:val="20"/>
          <w:szCs w:val="20"/>
        </w:rPr>
        <w:tab/>
        <w:t>Подписав платежное требование (далее — Требование), прилагаемое к</w:t>
      </w:r>
      <w:r w:rsidRPr="001911DD">
        <w:rPr>
          <w:sz w:val="20"/>
          <w:szCs w:val="20"/>
          <w:lang w:val="en-US"/>
        </w:rPr>
        <w:t> </w:t>
      </w:r>
      <w:r w:rsidRPr="001911DD">
        <w:rPr>
          <w:rFonts w:ascii="GHEA Grapalat" w:hAnsi="GHEA Grapalat"/>
          <w:sz w:val="20"/>
          <w:szCs w:val="20"/>
        </w:rPr>
        <w:t xml:space="preserve">настоящему Соглашению о неустойке, Компания безотзывно соглашается, что: </w:t>
      </w:r>
    </w:p>
    <w:p w:rsidR="003D2FE2" w:rsidRPr="001911DD" w:rsidRDefault="003D2FE2"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а)</w:t>
      </w:r>
      <w:r w:rsidRPr="001911DD">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1911DD" w:rsidRDefault="003D2FE2"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б)</w:t>
      </w:r>
      <w:r w:rsidRPr="001911DD">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1911DD" w:rsidRDefault="003D2FE2"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в)</w:t>
      </w:r>
      <w:r w:rsidRPr="001911DD">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1911DD" w:rsidRDefault="003D2FE2"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г)</w:t>
      </w:r>
      <w:r w:rsidRPr="001911DD">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1911DD" w:rsidRDefault="003D2FE2"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д)</w:t>
      </w:r>
      <w:r w:rsidRPr="001911DD">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1911DD" w:rsidRDefault="003D2FE2"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1.4.</w:t>
      </w:r>
      <w:r w:rsidRPr="001911DD">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1911DD">
        <w:rPr>
          <w:rFonts w:ascii="Courier New" w:hAnsi="Courier New" w:cs="Courier New"/>
          <w:sz w:val="20"/>
          <w:szCs w:val="20"/>
          <w:lang w:val="en-US"/>
        </w:rPr>
        <w:t> </w:t>
      </w:r>
      <w:r w:rsidRPr="001911DD">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1911DD" w:rsidRDefault="003D2FE2"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1.5.</w:t>
      </w:r>
      <w:r w:rsidRPr="001911DD">
        <w:rPr>
          <w:rFonts w:ascii="GHEA Grapalat" w:hAnsi="GHEA Grapalat"/>
          <w:sz w:val="20"/>
          <w:szCs w:val="20"/>
        </w:rPr>
        <w:tab/>
        <w:t>Заказчик может представить в Банк-плательщик иные дополнительные документы.</w:t>
      </w:r>
    </w:p>
    <w:p w:rsidR="003D2FE2" w:rsidRPr="001911DD" w:rsidRDefault="003D2FE2"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1.6. Банк не несет какой-либо ответственности за риски (понесенные</w:t>
      </w:r>
      <w:r w:rsidRPr="001911DD">
        <w:rPr>
          <w:rFonts w:ascii="Courier New" w:hAnsi="Courier New" w:cs="Courier New"/>
          <w:sz w:val="20"/>
          <w:szCs w:val="20"/>
          <w:lang w:val="en-US"/>
        </w:rPr>
        <w:t> </w:t>
      </w:r>
      <w:r w:rsidRPr="001911DD">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1911DD">
        <w:rPr>
          <w:rFonts w:ascii="Courier New" w:hAnsi="Courier New" w:cs="Courier New"/>
          <w:sz w:val="20"/>
          <w:szCs w:val="20"/>
          <w:lang w:val="en-US"/>
        </w:rPr>
        <w:t> </w:t>
      </w:r>
      <w:r w:rsidRPr="001911DD">
        <w:rPr>
          <w:rFonts w:ascii="GHEA Grapalat" w:hAnsi="GHEA Grapalat"/>
          <w:sz w:val="20"/>
          <w:szCs w:val="20"/>
        </w:rPr>
        <w:t>Требовании. Банк не обязан проверять факты нарушения Компанией условий договора.</w:t>
      </w:r>
    </w:p>
    <w:p w:rsidR="003D2FE2" w:rsidRPr="001911DD" w:rsidRDefault="003D2FE2"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1.7.</w:t>
      </w:r>
      <w:r w:rsidRPr="001911DD">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1911DD" w:rsidRDefault="003D2FE2"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1.8.</w:t>
      </w:r>
      <w:r w:rsidRPr="001911DD">
        <w:rPr>
          <w:rFonts w:ascii="GHEA Grapalat" w:hAnsi="GHEA Grapalat"/>
          <w:sz w:val="20"/>
          <w:szCs w:val="20"/>
        </w:rPr>
        <w:tab/>
        <w:t>В случае если в течение десяти рабочих дней после представления в</w:t>
      </w:r>
      <w:r w:rsidRPr="001911DD">
        <w:rPr>
          <w:rFonts w:ascii="Courier New" w:hAnsi="Courier New" w:cs="Courier New"/>
          <w:sz w:val="20"/>
          <w:szCs w:val="20"/>
          <w:lang w:val="en-US"/>
        </w:rPr>
        <w:t> </w:t>
      </w:r>
      <w:r w:rsidRPr="001911DD">
        <w:rPr>
          <w:rFonts w:ascii="GHEA Grapalat" w:hAnsi="GHEA Grapalat"/>
          <w:sz w:val="20"/>
          <w:szCs w:val="20"/>
        </w:rPr>
        <w:t>Банк настоящего Соглашения и прилагаемого Требования по независящим от</w:t>
      </w:r>
      <w:r w:rsidRPr="001911DD">
        <w:rPr>
          <w:rFonts w:ascii="Courier New" w:hAnsi="Courier New" w:cs="Courier New"/>
          <w:sz w:val="20"/>
          <w:szCs w:val="20"/>
          <w:lang w:val="en-US"/>
        </w:rPr>
        <w:t> </w:t>
      </w:r>
      <w:r w:rsidRPr="001911DD">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1911DD">
        <w:rPr>
          <w:rFonts w:ascii="Courier New" w:hAnsi="Courier New" w:cs="Courier New"/>
          <w:sz w:val="20"/>
          <w:szCs w:val="20"/>
          <w:lang w:val="en-US"/>
        </w:rPr>
        <w:t> </w:t>
      </w:r>
      <w:r w:rsidRPr="001911DD">
        <w:rPr>
          <w:rFonts w:ascii="GHEA Grapalat" w:hAnsi="GHEA Grapalat"/>
          <w:sz w:val="20"/>
          <w:szCs w:val="20"/>
        </w:rPr>
        <w:t>неуплатой.</w:t>
      </w:r>
    </w:p>
    <w:p w:rsidR="003D2FE2" w:rsidRPr="001911DD" w:rsidRDefault="003D2FE2" w:rsidP="007C08A2">
      <w:pPr>
        <w:widowControl w:val="0"/>
        <w:jc w:val="center"/>
        <w:rPr>
          <w:rFonts w:ascii="GHEA Grapalat" w:hAnsi="GHEA Grapalat" w:cs="GHEA Grapalat"/>
          <w:b/>
          <w:bCs/>
          <w:sz w:val="20"/>
          <w:szCs w:val="20"/>
        </w:rPr>
      </w:pPr>
      <w:r w:rsidRPr="001911DD">
        <w:rPr>
          <w:rFonts w:ascii="GHEA Grapalat" w:hAnsi="GHEA Grapalat"/>
          <w:b/>
          <w:sz w:val="20"/>
          <w:szCs w:val="20"/>
        </w:rPr>
        <w:t>2. Иные условия</w:t>
      </w:r>
    </w:p>
    <w:p w:rsidR="003D2FE2" w:rsidRPr="001911DD" w:rsidRDefault="003D2FE2"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2.1.</w:t>
      </w:r>
      <w:r w:rsidRPr="001911DD">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1911DD">
        <w:rPr>
          <w:rFonts w:ascii="GHEA Grapalat" w:hAnsi="GHEA Grapalat"/>
          <w:sz w:val="20"/>
          <w:szCs w:val="20"/>
        </w:rPr>
        <w:t>двадцатого</w:t>
      </w:r>
      <w:r w:rsidRPr="001911DD">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rsidR="003D2FE2" w:rsidRPr="001911DD" w:rsidRDefault="003D2FE2"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lastRenderedPageBreak/>
        <w:t>2.2.</w:t>
      </w:r>
      <w:r w:rsidRPr="001911DD">
        <w:rPr>
          <w:rFonts w:ascii="GHEA Grapalat" w:hAnsi="GHEA Grapalat"/>
          <w:sz w:val="20"/>
          <w:szCs w:val="20"/>
        </w:rPr>
        <w:tab/>
        <w:t xml:space="preserve">Представив настоящее Соглашение и прилагаемое Требование в Банк-плательщик: </w:t>
      </w:r>
    </w:p>
    <w:p w:rsidR="003D2FE2" w:rsidRPr="001911DD" w:rsidRDefault="003D2FE2"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2.2.1.</w:t>
      </w:r>
      <w:r w:rsidRPr="001911DD">
        <w:rPr>
          <w:rFonts w:ascii="GHEA Grapalat" w:hAnsi="GHEA Grapalat"/>
          <w:sz w:val="20"/>
          <w:szCs w:val="20"/>
        </w:rPr>
        <w:tab/>
        <w:t>Заказчик подтверждает, что Компания допустила нарушение договорных обязательств, а</w:t>
      </w:r>
    </w:p>
    <w:p w:rsidR="003D2FE2" w:rsidRPr="001911DD" w:rsidDel="00A13215" w:rsidRDefault="003D2FE2"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2.2.2.</w:t>
      </w:r>
      <w:r w:rsidRPr="001911DD">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1911DD" w:rsidRDefault="003D2FE2"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2.3.</w:t>
      </w:r>
      <w:r w:rsidRPr="001911DD">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1911DD" w:rsidRDefault="003D2FE2" w:rsidP="007C08A2">
      <w:pPr>
        <w:widowControl w:val="0"/>
        <w:ind w:firstLine="567"/>
        <w:jc w:val="center"/>
        <w:rPr>
          <w:rFonts w:ascii="GHEA Grapalat" w:hAnsi="GHEA Grapalat"/>
          <w:b/>
          <w:sz w:val="20"/>
          <w:szCs w:val="20"/>
        </w:rPr>
      </w:pPr>
      <w:r w:rsidRPr="001911DD">
        <w:rPr>
          <w:rFonts w:ascii="GHEA Grapalat" w:hAnsi="GHEA Grapalat"/>
          <w:b/>
          <w:sz w:val="20"/>
          <w:szCs w:val="20"/>
        </w:rPr>
        <w:t>3. Адрес, банковские реквизиты Компании</w:t>
      </w:r>
    </w:p>
    <w:p w:rsidR="003D2FE2" w:rsidRPr="001911DD" w:rsidRDefault="003D2FE2" w:rsidP="007C08A2">
      <w:pPr>
        <w:widowControl w:val="0"/>
        <w:jc w:val="both"/>
        <w:rPr>
          <w:rFonts w:ascii="GHEA Grapalat" w:hAnsi="GHEA Grapalat"/>
          <w:sz w:val="20"/>
          <w:szCs w:val="20"/>
        </w:rPr>
      </w:pPr>
      <w:r w:rsidRPr="001911DD">
        <w:rPr>
          <w:rFonts w:ascii="GHEA Grapalat" w:hAnsi="GHEA Grapalat"/>
          <w:sz w:val="20"/>
          <w:szCs w:val="20"/>
        </w:rPr>
        <w:t>_______________________________________</w:t>
      </w:r>
    </w:p>
    <w:p w:rsidR="003D2FE2" w:rsidRPr="001911DD" w:rsidRDefault="003D2FE2" w:rsidP="007C08A2">
      <w:pPr>
        <w:widowControl w:val="0"/>
        <w:ind w:right="4250"/>
        <w:jc w:val="center"/>
        <w:rPr>
          <w:rFonts w:ascii="GHEA Grapalat" w:hAnsi="GHEA Grapalat"/>
          <w:sz w:val="20"/>
          <w:szCs w:val="20"/>
          <w:vertAlign w:val="superscript"/>
        </w:rPr>
      </w:pPr>
      <w:r w:rsidRPr="001911DD">
        <w:rPr>
          <w:rFonts w:ascii="GHEA Grapalat" w:hAnsi="GHEA Grapalat"/>
          <w:sz w:val="20"/>
          <w:szCs w:val="20"/>
          <w:vertAlign w:val="superscript"/>
        </w:rPr>
        <w:t>наименование компании</w:t>
      </w:r>
    </w:p>
    <w:p w:rsidR="003D2FE2" w:rsidRPr="001911DD" w:rsidRDefault="003D2FE2" w:rsidP="007C08A2">
      <w:pPr>
        <w:widowControl w:val="0"/>
        <w:jc w:val="both"/>
        <w:rPr>
          <w:rFonts w:ascii="GHEA Grapalat" w:hAnsi="GHEA Grapalat"/>
          <w:sz w:val="20"/>
          <w:szCs w:val="20"/>
        </w:rPr>
      </w:pPr>
      <w:r w:rsidRPr="001911DD">
        <w:rPr>
          <w:rFonts w:ascii="GHEA Grapalat" w:hAnsi="GHEA Grapalat"/>
          <w:sz w:val="20"/>
          <w:szCs w:val="20"/>
        </w:rPr>
        <w:t>_______________________________________</w:t>
      </w:r>
    </w:p>
    <w:p w:rsidR="003D2FE2" w:rsidRPr="001911DD" w:rsidRDefault="003D2FE2" w:rsidP="007C08A2">
      <w:pPr>
        <w:widowControl w:val="0"/>
        <w:ind w:right="4250"/>
        <w:jc w:val="center"/>
        <w:rPr>
          <w:rFonts w:ascii="GHEA Grapalat" w:hAnsi="GHEA Grapalat"/>
          <w:sz w:val="20"/>
          <w:szCs w:val="20"/>
          <w:vertAlign w:val="superscript"/>
        </w:rPr>
      </w:pPr>
      <w:r w:rsidRPr="001911DD">
        <w:rPr>
          <w:rFonts w:ascii="GHEA Grapalat" w:hAnsi="GHEA Grapalat"/>
          <w:sz w:val="20"/>
          <w:szCs w:val="20"/>
          <w:vertAlign w:val="superscript"/>
        </w:rPr>
        <w:t>адрес компании</w:t>
      </w:r>
    </w:p>
    <w:p w:rsidR="003D2FE2" w:rsidRPr="001911DD" w:rsidRDefault="003D2FE2" w:rsidP="007C08A2">
      <w:pPr>
        <w:widowControl w:val="0"/>
        <w:jc w:val="both"/>
        <w:rPr>
          <w:rFonts w:ascii="GHEA Grapalat" w:hAnsi="GHEA Grapalat"/>
          <w:sz w:val="20"/>
          <w:szCs w:val="20"/>
        </w:rPr>
      </w:pPr>
      <w:r w:rsidRPr="001911DD">
        <w:rPr>
          <w:rFonts w:ascii="GHEA Grapalat" w:hAnsi="GHEA Grapalat"/>
          <w:sz w:val="20"/>
          <w:szCs w:val="20"/>
        </w:rPr>
        <w:t>_______________________________________</w:t>
      </w:r>
    </w:p>
    <w:p w:rsidR="003D2FE2" w:rsidRPr="001911DD" w:rsidRDefault="003D2FE2" w:rsidP="007C08A2">
      <w:pPr>
        <w:widowControl w:val="0"/>
        <w:ind w:right="4250"/>
        <w:jc w:val="center"/>
        <w:rPr>
          <w:rFonts w:ascii="GHEA Grapalat" w:hAnsi="GHEA Grapalat"/>
          <w:sz w:val="20"/>
          <w:szCs w:val="20"/>
          <w:vertAlign w:val="superscript"/>
        </w:rPr>
      </w:pPr>
      <w:r w:rsidRPr="001911DD">
        <w:rPr>
          <w:rFonts w:ascii="GHEA Grapalat" w:hAnsi="GHEA Grapalat"/>
          <w:sz w:val="20"/>
          <w:szCs w:val="20"/>
          <w:vertAlign w:val="superscript"/>
        </w:rPr>
        <w:t>наименование обслуживающего компанию банка</w:t>
      </w:r>
    </w:p>
    <w:p w:rsidR="003D2FE2" w:rsidRPr="001911DD" w:rsidRDefault="003D2FE2" w:rsidP="007C08A2">
      <w:pPr>
        <w:widowControl w:val="0"/>
        <w:jc w:val="right"/>
        <w:rPr>
          <w:rFonts w:ascii="GHEA Grapalat" w:hAnsi="GHEA Grapalat"/>
          <w:sz w:val="20"/>
          <w:szCs w:val="20"/>
        </w:rPr>
      </w:pPr>
    </w:p>
    <w:p w:rsidR="003D2FE2" w:rsidRPr="001911DD" w:rsidRDefault="003D2FE2" w:rsidP="007C08A2">
      <w:pPr>
        <w:widowControl w:val="0"/>
        <w:jc w:val="right"/>
        <w:rPr>
          <w:rFonts w:ascii="GHEA Grapalat" w:hAnsi="GHEA Grapalat"/>
          <w:sz w:val="20"/>
          <w:szCs w:val="20"/>
        </w:rPr>
      </w:pPr>
      <w:r w:rsidRPr="001911DD">
        <w:rPr>
          <w:rFonts w:ascii="GHEA Grapalat" w:hAnsi="GHEA Grapalat"/>
          <w:sz w:val="20"/>
          <w:szCs w:val="20"/>
        </w:rPr>
        <w:t>М. П.</w:t>
      </w:r>
    </w:p>
    <w:p w:rsidR="003D2FE2" w:rsidRPr="001911DD" w:rsidRDefault="003D2FE2" w:rsidP="007C08A2">
      <w:pPr>
        <w:widowControl w:val="0"/>
        <w:jc w:val="both"/>
        <w:rPr>
          <w:rFonts w:ascii="GHEA Grapalat" w:hAnsi="GHEA Grapalat"/>
          <w:sz w:val="20"/>
          <w:szCs w:val="20"/>
        </w:rPr>
      </w:pPr>
      <w:r w:rsidRPr="001911DD">
        <w:rPr>
          <w:rFonts w:ascii="GHEA Grapalat" w:hAnsi="GHEA Grapalat"/>
          <w:sz w:val="20"/>
          <w:szCs w:val="20"/>
        </w:rPr>
        <w:t>День/месяц/год</w:t>
      </w:r>
    </w:p>
    <w:p w:rsidR="003D2FE2" w:rsidRPr="001911DD" w:rsidRDefault="003D2FE2" w:rsidP="007C08A2">
      <w:pPr>
        <w:widowControl w:val="0"/>
        <w:jc w:val="both"/>
        <w:rPr>
          <w:rFonts w:ascii="GHEA Grapalat" w:hAnsi="GHEA Grapalat"/>
          <w:sz w:val="20"/>
          <w:szCs w:val="20"/>
        </w:rPr>
      </w:pPr>
    </w:p>
    <w:p w:rsidR="003D2FE2" w:rsidRPr="001911DD" w:rsidRDefault="003D2FE2" w:rsidP="007C08A2">
      <w:pPr>
        <w:widowControl w:val="0"/>
        <w:jc w:val="both"/>
        <w:rPr>
          <w:rFonts w:ascii="GHEA Grapalat" w:hAnsi="GHEA Grapalat"/>
          <w:sz w:val="20"/>
          <w:szCs w:val="20"/>
        </w:rPr>
      </w:pPr>
    </w:p>
    <w:p w:rsidR="003D2FE2" w:rsidRPr="001911DD" w:rsidRDefault="003D2FE2" w:rsidP="007C08A2">
      <w:pPr>
        <w:rPr>
          <w:sz w:val="20"/>
          <w:szCs w:val="20"/>
        </w:rPr>
      </w:pPr>
    </w:p>
    <w:p w:rsidR="001005B0" w:rsidRPr="001911DD" w:rsidRDefault="001005B0" w:rsidP="007C08A2">
      <w:pPr>
        <w:widowControl w:val="0"/>
        <w:ind w:left="567" w:right="565"/>
        <w:jc w:val="both"/>
        <w:rPr>
          <w:rFonts w:ascii="GHEA Grapalat" w:hAnsi="GHEA Grapalat"/>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tbl>
      <w:tblPr>
        <w:tblpPr w:leftFromText="180" w:rightFromText="180" w:vertAnchor="page" w:horzAnchor="margin" w:tblpXSpec="center" w:tblpY="1003"/>
        <w:tblW w:w="10980" w:type="dxa"/>
        <w:tblLook w:val="0000"/>
      </w:tblPr>
      <w:tblGrid>
        <w:gridCol w:w="5616"/>
        <w:gridCol w:w="5364"/>
      </w:tblGrid>
      <w:tr w:rsidR="00B138F3" w:rsidRPr="001911D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911DD" w:rsidRDefault="00C3421C" w:rsidP="007C08A2">
            <w:pPr>
              <w:widowControl w:val="0"/>
              <w:tabs>
                <w:tab w:val="left" w:pos="3402"/>
              </w:tabs>
              <w:ind w:left="360"/>
              <w:rPr>
                <w:rFonts w:ascii="GHEA Grapalat" w:hAnsi="GHEA Grapalat" w:cs="Sylfaen"/>
                <w:b/>
                <w:bCs/>
                <w:sz w:val="20"/>
                <w:szCs w:val="20"/>
                <w:lang w:val="en-US"/>
              </w:rPr>
            </w:pPr>
            <w:r w:rsidRPr="001911DD">
              <w:rPr>
                <w:rFonts w:ascii="GHEA Grapalat" w:hAnsi="GHEA Grapalat"/>
                <w:b/>
                <w:sz w:val="20"/>
                <w:szCs w:val="20"/>
                <w:lang w:val="en-US"/>
              </w:rPr>
              <w:lastRenderedPageBreak/>
              <w:t>1.</w:t>
            </w:r>
            <w:r w:rsidRPr="001911DD">
              <w:rPr>
                <w:rFonts w:ascii="GHEA Grapalat" w:hAnsi="GHEA Grapalat"/>
                <w:b/>
                <w:sz w:val="20"/>
                <w:szCs w:val="20"/>
                <w:lang w:val="en-US"/>
              </w:rPr>
              <w:tab/>
            </w:r>
            <w:r w:rsidRPr="001911DD">
              <w:rPr>
                <w:rFonts w:ascii="GHEA Grapalat" w:hAnsi="GHEA Grapalat"/>
                <w:b/>
                <w:sz w:val="20"/>
                <w:szCs w:val="20"/>
              </w:rPr>
              <w:t xml:space="preserve">ПЛАТЕЖНОЕ ТРЕБОВАНИЕ </w:t>
            </w:r>
            <w:r w:rsidRPr="001911DD">
              <w:rPr>
                <w:rFonts w:ascii="GHEA Grapalat" w:hAnsi="GHEA Grapalat"/>
                <w:b/>
                <w:sz w:val="20"/>
                <w:szCs w:val="20"/>
                <w:lang w:val="en-US"/>
              </w:rPr>
              <w:t>*</w:t>
            </w:r>
          </w:p>
        </w:tc>
      </w:tr>
      <w:tr w:rsidR="00B138F3" w:rsidRPr="001911D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911DD" w:rsidRDefault="00C3421C" w:rsidP="007C08A2">
            <w:pPr>
              <w:widowControl w:val="0"/>
              <w:tabs>
                <w:tab w:val="left" w:pos="855"/>
              </w:tabs>
              <w:ind w:left="360"/>
              <w:rPr>
                <w:rFonts w:ascii="GHEA Grapalat" w:hAnsi="GHEA Grapalat" w:cs="Sylfaen"/>
                <w:sz w:val="20"/>
                <w:szCs w:val="20"/>
              </w:rPr>
            </w:pPr>
            <w:r w:rsidRPr="001911DD">
              <w:rPr>
                <w:rFonts w:ascii="GHEA Grapalat" w:hAnsi="GHEA Grapalat"/>
                <w:sz w:val="20"/>
                <w:szCs w:val="20"/>
              </w:rPr>
              <w:t>2.</w:t>
            </w:r>
            <w:r w:rsidRPr="001911DD">
              <w:rPr>
                <w:rFonts w:ascii="GHEA Grapalat" w:hAnsi="GHEA Grapalat"/>
                <w:sz w:val="20"/>
                <w:szCs w:val="20"/>
              </w:rPr>
              <w:tab/>
              <w:t xml:space="preserve">Номер </w:t>
            </w:r>
          </w:p>
        </w:tc>
      </w:tr>
      <w:tr w:rsidR="00B138F3" w:rsidRPr="001911DD"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911DD" w:rsidRDefault="00C3421C" w:rsidP="007C08A2">
            <w:pPr>
              <w:widowControl w:val="0"/>
              <w:tabs>
                <w:tab w:val="left" w:pos="3390"/>
              </w:tabs>
              <w:ind w:left="322"/>
              <w:rPr>
                <w:rFonts w:ascii="GHEA Grapalat" w:hAnsi="GHEA Grapalat" w:cs="Sylfaen"/>
                <w:sz w:val="20"/>
                <w:szCs w:val="20"/>
              </w:rPr>
            </w:pPr>
            <w:r w:rsidRPr="001911DD">
              <w:rPr>
                <w:rFonts w:ascii="GHEA Grapalat" w:hAnsi="GHEA Grapalat"/>
                <w:sz w:val="20"/>
                <w:szCs w:val="20"/>
              </w:rPr>
              <w:t>3</w:t>
            </w:r>
            <w:r w:rsidRPr="001911DD">
              <w:rPr>
                <w:rFonts w:ascii="GHEA Grapalat" w:hAnsi="GHEA Grapalat"/>
                <w:sz w:val="20"/>
                <w:szCs w:val="20"/>
              </w:rPr>
              <w:tab/>
              <w:t>Дата представления: "___" ___ 20___г.</w:t>
            </w:r>
          </w:p>
        </w:tc>
      </w:tr>
      <w:tr w:rsidR="00B138F3" w:rsidRPr="001911DD"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911DD" w:rsidRDefault="00C3421C"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4.</w:t>
            </w:r>
            <w:r w:rsidRPr="001911DD">
              <w:rPr>
                <w:rFonts w:ascii="GHEA Grapalat" w:hAnsi="GHEA Grapalat"/>
                <w:sz w:val="20"/>
                <w:szCs w:val="20"/>
              </w:rPr>
              <w:tab/>
              <w:t>Наименование, или имя, фамилия плательщика (Компания:</w:t>
            </w:r>
          </w:p>
        </w:tc>
      </w:tr>
      <w:tr w:rsidR="00B138F3" w:rsidRPr="001911DD"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911DD" w:rsidRDefault="00C3421C"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5.</w:t>
            </w:r>
            <w:r w:rsidRPr="001911DD">
              <w:rPr>
                <w:rFonts w:ascii="GHEA Grapalat" w:hAnsi="GHEA Grapalat"/>
                <w:sz w:val="20"/>
                <w:szCs w:val="20"/>
              </w:rPr>
              <w:tab/>
              <w:t>Обслуживающая плательщика Финансовая организация (банк):</w:t>
            </w:r>
          </w:p>
        </w:tc>
      </w:tr>
      <w:tr w:rsidR="00B138F3" w:rsidRPr="001911DD"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911DD" w:rsidRDefault="00C3421C"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6.</w:t>
            </w:r>
            <w:r w:rsidRPr="001911DD">
              <w:rPr>
                <w:rFonts w:ascii="GHEA Grapalat" w:hAnsi="GHEA Grapalat"/>
                <w:sz w:val="20"/>
                <w:szCs w:val="20"/>
              </w:rPr>
              <w:tab/>
              <w:t>Номер счета плательщика:</w:t>
            </w:r>
          </w:p>
        </w:tc>
      </w:tr>
      <w:tr w:rsidR="00B138F3" w:rsidRPr="001911D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911DD" w:rsidRDefault="00C3421C"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7.</w:t>
            </w:r>
            <w:r w:rsidRPr="001911DD">
              <w:rPr>
                <w:rFonts w:ascii="GHEA Grapalat" w:hAnsi="GHEA Grapalat"/>
                <w:sz w:val="20"/>
                <w:szCs w:val="20"/>
              </w:rPr>
              <w:tab/>
              <w:t>УНН плательщика:</w:t>
            </w:r>
          </w:p>
        </w:tc>
      </w:tr>
      <w:tr w:rsidR="00B138F3" w:rsidRPr="001911D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911DD" w:rsidRDefault="00C3421C"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8.</w:t>
            </w:r>
            <w:r w:rsidRPr="001911DD">
              <w:rPr>
                <w:rFonts w:ascii="GHEA Grapalat" w:hAnsi="GHEA Grapalat"/>
                <w:sz w:val="20"/>
                <w:szCs w:val="20"/>
              </w:rPr>
              <w:tab/>
              <w:t>НЗОУ плательщика:</w:t>
            </w:r>
          </w:p>
        </w:tc>
      </w:tr>
      <w:tr w:rsidR="00B138F3" w:rsidRPr="001911D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911DD" w:rsidRDefault="00C3421C"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9.</w:t>
            </w:r>
            <w:r w:rsidRPr="001911DD">
              <w:rPr>
                <w:rFonts w:ascii="GHEA Grapalat" w:hAnsi="GHEA Grapalat"/>
                <w:sz w:val="20"/>
                <w:szCs w:val="20"/>
              </w:rPr>
              <w:tab/>
              <w:t>Наименование, или имя, фамилия бенефициара:</w:t>
            </w:r>
          </w:p>
        </w:tc>
      </w:tr>
      <w:tr w:rsidR="00B138F3" w:rsidRPr="001911D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911DD" w:rsidRDefault="00C3421C"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10.</w:t>
            </w:r>
            <w:r w:rsidRPr="001911DD">
              <w:rPr>
                <w:rFonts w:ascii="GHEA Grapalat" w:hAnsi="GHEA Grapalat"/>
                <w:sz w:val="20"/>
                <w:szCs w:val="20"/>
              </w:rPr>
              <w:tab/>
              <w:t>НЗОУ бенефициара (не заполняется)</w:t>
            </w:r>
          </w:p>
        </w:tc>
      </w:tr>
      <w:tr w:rsidR="00B138F3" w:rsidRPr="001911DD"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911DD" w:rsidRDefault="00C3421C"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11.</w:t>
            </w:r>
            <w:r w:rsidRPr="001911DD">
              <w:rPr>
                <w:rFonts w:ascii="GHEA Grapalat" w:hAnsi="GHEA Grapalat"/>
                <w:sz w:val="20"/>
                <w:szCs w:val="20"/>
              </w:rPr>
              <w:tab/>
              <w:t>УНН бенефициара:</w:t>
            </w:r>
          </w:p>
        </w:tc>
      </w:tr>
      <w:tr w:rsidR="00B138F3" w:rsidRPr="001911DD"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911DD" w:rsidRDefault="00C3421C"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12.</w:t>
            </w:r>
            <w:r w:rsidRPr="001911DD">
              <w:rPr>
                <w:rFonts w:ascii="GHEA Grapalat" w:hAnsi="GHEA Grapalat"/>
                <w:sz w:val="20"/>
                <w:szCs w:val="20"/>
              </w:rPr>
              <w:tab/>
              <w:t>Обслуживающая бенефициара Финансовая организация (банк):</w:t>
            </w:r>
          </w:p>
        </w:tc>
      </w:tr>
      <w:tr w:rsidR="00B138F3" w:rsidRPr="001911DD"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911DD" w:rsidRDefault="00C3421C"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13.</w:t>
            </w:r>
            <w:r w:rsidRPr="001911DD">
              <w:rPr>
                <w:rFonts w:ascii="GHEA Grapalat" w:hAnsi="GHEA Grapalat"/>
                <w:sz w:val="20"/>
                <w:szCs w:val="20"/>
              </w:rPr>
              <w:tab/>
              <w:t>Номер счета бенефициара (сч.№)</w:t>
            </w:r>
          </w:p>
        </w:tc>
      </w:tr>
      <w:tr w:rsidR="00B138F3" w:rsidRPr="001911D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911DD" w:rsidRDefault="00C3421C"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14.</w:t>
            </w:r>
            <w:r w:rsidRPr="001911DD">
              <w:rPr>
                <w:rFonts w:ascii="GHEA Grapalat" w:hAnsi="GHEA Grapalat"/>
                <w:sz w:val="20"/>
                <w:szCs w:val="20"/>
              </w:rPr>
              <w:tab/>
              <w:t>Сумма (цифрами и прописью):</w:t>
            </w:r>
          </w:p>
        </w:tc>
      </w:tr>
      <w:tr w:rsidR="00B138F3" w:rsidRPr="001911D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911DD" w:rsidRDefault="00C3421C"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15.</w:t>
            </w:r>
            <w:r w:rsidRPr="001911DD">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1911D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911DD" w:rsidRDefault="00C3421C"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16.</w:t>
            </w:r>
            <w:r w:rsidRPr="001911DD">
              <w:rPr>
                <w:rFonts w:ascii="GHEA Grapalat" w:hAnsi="GHEA Grapalat"/>
                <w:sz w:val="20"/>
                <w:szCs w:val="20"/>
              </w:rPr>
              <w:tab/>
              <w:t>Валюта (прописью и по коду):</w:t>
            </w:r>
          </w:p>
        </w:tc>
      </w:tr>
      <w:tr w:rsidR="00B138F3" w:rsidRPr="001911D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911DD" w:rsidRDefault="00C3421C"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17.</w:t>
            </w:r>
            <w:r w:rsidRPr="001911DD">
              <w:rPr>
                <w:rFonts w:ascii="GHEA Grapalat" w:hAnsi="GHEA Grapalat"/>
                <w:sz w:val="20"/>
                <w:szCs w:val="20"/>
              </w:rPr>
              <w:tab/>
              <w:t xml:space="preserve">Цель сделки (уплаты): (для обеспечения </w:t>
            </w:r>
            <w:r w:rsidR="00391852" w:rsidRPr="001911DD">
              <w:rPr>
                <w:rFonts w:ascii="GHEA Grapalat" w:hAnsi="GHEA Grapalat"/>
                <w:sz w:val="20"/>
                <w:szCs w:val="20"/>
              </w:rPr>
              <w:t>квалификации</w:t>
            </w:r>
            <w:r w:rsidRPr="001911DD">
              <w:rPr>
                <w:rFonts w:ascii="GHEA Grapalat" w:hAnsi="GHEA Grapalat"/>
                <w:sz w:val="20"/>
                <w:szCs w:val="20"/>
              </w:rPr>
              <w:t>)</w:t>
            </w:r>
          </w:p>
        </w:tc>
      </w:tr>
      <w:tr w:rsidR="00B138F3" w:rsidRPr="001911DD"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1911DD" w:rsidRDefault="00C3421C"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18.</w:t>
            </w:r>
            <w:r w:rsidRPr="001911DD">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911DD"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911DD" w:rsidRDefault="00C3421C"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19.</w:t>
            </w:r>
            <w:r w:rsidRPr="001911DD">
              <w:rPr>
                <w:rFonts w:ascii="GHEA Grapalat" w:hAnsi="GHEA Grapalat"/>
                <w:sz w:val="20"/>
                <w:szCs w:val="20"/>
                <w:lang w:val="en-US"/>
              </w:rPr>
              <w:tab/>
            </w:r>
            <w:r w:rsidRPr="001911DD">
              <w:rPr>
                <w:rFonts w:ascii="GHEA Grapalat" w:hAnsi="GHEA Grapalat"/>
                <w:sz w:val="20"/>
                <w:szCs w:val="20"/>
              </w:rPr>
              <w:t>Условия оплаты: &lt;акцептованный платеж&gt;</w:t>
            </w:r>
          </w:p>
        </w:tc>
      </w:tr>
      <w:tr w:rsidR="00B138F3" w:rsidRPr="001911DD"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911DD" w:rsidRDefault="00C3421C" w:rsidP="007C08A2">
            <w:pPr>
              <w:widowControl w:val="0"/>
              <w:tabs>
                <w:tab w:val="left" w:pos="855"/>
              </w:tabs>
              <w:ind w:left="360"/>
              <w:rPr>
                <w:rFonts w:ascii="GHEA Grapalat" w:hAnsi="GHEA Grapalat"/>
                <w:sz w:val="20"/>
                <w:szCs w:val="20"/>
                <w:lang w:val="en-US"/>
              </w:rPr>
            </w:pPr>
            <w:r w:rsidRPr="001911DD">
              <w:rPr>
                <w:rFonts w:ascii="GHEA Grapalat" w:hAnsi="GHEA Grapalat"/>
                <w:sz w:val="20"/>
                <w:szCs w:val="20"/>
              </w:rPr>
              <w:t>20.</w:t>
            </w:r>
            <w:r w:rsidRPr="001911DD">
              <w:rPr>
                <w:rFonts w:ascii="GHEA Grapalat" w:hAnsi="GHEA Grapalat"/>
                <w:sz w:val="20"/>
                <w:szCs w:val="20"/>
                <w:lang w:val="en-US"/>
              </w:rPr>
              <w:tab/>
            </w:r>
            <w:r w:rsidRPr="001911DD">
              <w:rPr>
                <w:rFonts w:ascii="GHEA Grapalat" w:hAnsi="GHEA Grapalat"/>
                <w:sz w:val="20"/>
                <w:szCs w:val="20"/>
              </w:rPr>
              <w:t>Количество прилагаемых страниц: --- страниц</w:t>
            </w:r>
          </w:p>
        </w:tc>
      </w:tr>
      <w:tr w:rsidR="00B138F3" w:rsidRPr="001911DD"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1911DD" w:rsidRDefault="00C3421C" w:rsidP="007C08A2">
            <w:pPr>
              <w:widowControl w:val="0"/>
              <w:tabs>
                <w:tab w:val="left" w:pos="851"/>
              </w:tabs>
              <w:rPr>
                <w:rFonts w:ascii="GHEA Grapalat" w:hAnsi="GHEA Grapalat" w:cs="Sylfaen"/>
                <w:sz w:val="20"/>
                <w:szCs w:val="20"/>
              </w:rPr>
            </w:pPr>
            <w:r w:rsidRPr="001911DD">
              <w:rPr>
                <w:rFonts w:ascii="GHEA Grapalat" w:hAnsi="GHEA Grapalat"/>
                <w:sz w:val="20"/>
                <w:szCs w:val="20"/>
              </w:rPr>
              <w:t>22.а.</w:t>
            </w:r>
            <w:r w:rsidRPr="001911DD">
              <w:rPr>
                <w:rFonts w:ascii="GHEA Grapalat" w:hAnsi="GHEA Grapalat"/>
                <w:sz w:val="20"/>
                <w:szCs w:val="20"/>
              </w:rPr>
              <w:tab/>
              <w:t>Подписи бенефициара</w:t>
            </w:r>
          </w:p>
          <w:p w:rsidR="00C3421C" w:rsidRPr="001911DD" w:rsidRDefault="00C3421C" w:rsidP="007C08A2">
            <w:pPr>
              <w:widowControl w:val="0"/>
              <w:rPr>
                <w:rFonts w:ascii="GHEA Grapalat" w:hAnsi="GHEA Grapalat" w:cs="Sylfaen"/>
                <w:sz w:val="20"/>
                <w:szCs w:val="20"/>
              </w:rPr>
            </w:pPr>
          </w:p>
          <w:p w:rsidR="00C3421C" w:rsidRPr="001911DD" w:rsidRDefault="00C3421C" w:rsidP="007C08A2">
            <w:pPr>
              <w:widowControl w:val="0"/>
              <w:jc w:val="right"/>
              <w:rPr>
                <w:rFonts w:ascii="GHEA Grapalat" w:hAnsi="GHEA Grapalat" w:cs="Tahoma"/>
                <w:sz w:val="20"/>
                <w:szCs w:val="20"/>
              </w:rPr>
            </w:pPr>
            <w:r w:rsidRPr="001911DD">
              <w:rPr>
                <w:rFonts w:ascii="GHEA Grapalat" w:hAnsi="GHEA Grapalat"/>
                <w:sz w:val="20"/>
                <w:szCs w:val="20"/>
              </w:rPr>
              <w:t>/____________________/</w:t>
            </w:r>
          </w:p>
          <w:p w:rsidR="00C3421C" w:rsidRPr="001911DD" w:rsidRDefault="00C3421C" w:rsidP="007C08A2">
            <w:pPr>
              <w:widowControl w:val="0"/>
              <w:rPr>
                <w:rFonts w:ascii="GHEA Grapalat" w:hAnsi="GHEA Grapalat" w:cs="Sylfaen"/>
                <w:sz w:val="20"/>
                <w:szCs w:val="20"/>
              </w:rPr>
            </w:pPr>
          </w:p>
          <w:p w:rsidR="00C3421C" w:rsidRPr="001911DD" w:rsidRDefault="00C3421C" w:rsidP="007C08A2">
            <w:pPr>
              <w:widowControl w:val="0"/>
              <w:jc w:val="right"/>
              <w:rPr>
                <w:rFonts w:ascii="GHEA Grapalat" w:hAnsi="GHEA Grapalat" w:cs="Sylfaen"/>
                <w:sz w:val="20"/>
                <w:szCs w:val="20"/>
              </w:rPr>
            </w:pPr>
            <w:r w:rsidRPr="001911DD">
              <w:rPr>
                <w:rFonts w:ascii="GHEA Grapalat" w:hAnsi="GHEA Grapalat"/>
                <w:sz w:val="20"/>
                <w:szCs w:val="20"/>
              </w:rPr>
              <w:t>/____________________/</w:t>
            </w:r>
          </w:p>
          <w:p w:rsidR="00C3421C" w:rsidRPr="001911DD" w:rsidRDefault="00C3421C" w:rsidP="007C08A2">
            <w:pPr>
              <w:widowControl w:val="0"/>
              <w:rPr>
                <w:rFonts w:ascii="GHEA Grapalat" w:hAnsi="GHEA Grapalat" w:cs="Sylfaen"/>
                <w:sz w:val="20"/>
                <w:szCs w:val="20"/>
              </w:rPr>
            </w:pPr>
          </w:p>
          <w:p w:rsidR="00C3421C" w:rsidRPr="001911DD" w:rsidRDefault="00C3421C" w:rsidP="007C08A2">
            <w:pPr>
              <w:widowControl w:val="0"/>
              <w:tabs>
                <w:tab w:val="left" w:pos="4545"/>
              </w:tabs>
              <w:rPr>
                <w:rFonts w:ascii="GHEA Grapalat" w:hAnsi="GHEA Grapalat" w:cs="Sylfaen"/>
                <w:sz w:val="20"/>
                <w:szCs w:val="20"/>
              </w:rPr>
            </w:pPr>
            <w:r w:rsidRPr="001911DD">
              <w:rPr>
                <w:rFonts w:ascii="GHEA Grapalat" w:hAnsi="GHEA Grapalat"/>
                <w:sz w:val="20"/>
                <w:szCs w:val="20"/>
              </w:rPr>
              <w:t>22.б.</w:t>
            </w:r>
            <w:r w:rsidRPr="001911DD">
              <w:rPr>
                <w:rFonts w:ascii="GHEA Grapalat" w:hAnsi="GHEA Grapalat"/>
                <w:sz w:val="20"/>
                <w:szCs w:val="20"/>
              </w:rPr>
              <w:tab/>
              <w:t>М. П.</w:t>
            </w:r>
          </w:p>
          <w:p w:rsidR="00C3421C" w:rsidRPr="001911DD" w:rsidRDefault="00C3421C" w:rsidP="007C08A2">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1911DD" w:rsidRDefault="00C3421C" w:rsidP="007C08A2">
            <w:pPr>
              <w:widowControl w:val="0"/>
              <w:tabs>
                <w:tab w:val="left" w:pos="905"/>
              </w:tabs>
              <w:rPr>
                <w:rFonts w:ascii="GHEA Grapalat" w:hAnsi="GHEA Grapalat" w:cs="Sylfaen"/>
                <w:sz w:val="20"/>
                <w:szCs w:val="20"/>
              </w:rPr>
            </w:pPr>
            <w:r w:rsidRPr="001911DD">
              <w:rPr>
                <w:rFonts w:ascii="GHEA Grapalat" w:hAnsi="GHEA Grapalat"/>
                <w:sz w:val="20"/>
                <w:szCs w:val="20"/>
              </w:rPr>
              <w:t>21.а.</w:t>
            </w:r>
            <w:r w:rsidRPr="001911DD">
              <w:rPr>
                <w:rFonts w:ascii="GHEA Grapalat" w:hAnsi="GHEA Grapalat"/>
                <w:sz w:val="20"/>
                <w:szCs w:val="20"/>
              </w:rPr>
              <w:tab/>
            </w:r>
            <w:r w:rsidRPr="001911DD">
              <w:rPr>
                <w:rFonts w:ascii="Courier New" w:hAnsi="Courier New"/>
                <w:sz w:val="20"/>
                <w:szCs w:val="20"/>
              </w:rPr>
              <w:t> </w:t>
            </w:r>
            <w:r w:rsidRPr="001911DD">
              <w:rPr>
                <w:rFonts w:ascii="GHEA Grapalat" w:hAnsi="GHEA Grapalat"/>
                <w:sz w:val="20"/>
                <w:szCs w:val="20"/>
              </w:rPr>
              <w:t>Подписи плательщика:</w:t>
            </w:r>
          </w:p>
          <w:p w:rsidR="00C3421C" w:rsidRPr="001911DD" w:rsidRDefault="00C3421C" w:rsidP="007C08A2">
            <w:pPr>
              <w:widowControl w:val="0"/>
              <w:rPr>
                <w:rFonts w:ascii="GHEA Grapalat" w:hAnsi="GHEA Grapalat" w:cs="Sylfaen"/>
                <w:sz w:val="20"/>
                <w:szCs w:val="20"/>
              </w:rPr>
            </w:pPr>
          </w:p>
          <w:p w:rsidR="00C3421C" w:rsidRPr="001911DD" w:rsidRDefault="00C3421C" w:rsidP="007C08A2">
            <w:pPr>
              <w:widowControl w:val="0"/>
              <w:jc w:val="right"/>
              <w:rPr>
                <w:rFonts w:ascii="GHEA Grapalat" w:hAnsi="GHEA Grapalat" w:cs="Sylfaen"/>
                <w:sz w:val="20"/>
                <w:szCs w:val="20"/>
              </w:rPr>
            </w:pPr>
            <w:r w:rsidRPr="001911DD">
              <w:rPr>
                <w:rFonts w:ascii="GHEA Grapalat" w:hAnsi="GHEA Grapalat"/>
                <w:sz w:val="20"/>
                <w:szCs w:val="20"/>
              </w:rPr>
              <w:t>/____________________/</w:t>
            </w:r>
          </w:p>
          <w:p w:rsidR="00C3421C" w:rsidRPr="001911DD" w:rsidRDefault="00C3421C" w:rsidP="007C08A2">
            <w:pPr>
              <w:widowControl w:val="0"/>
              <w:jc w:val="right"/>
              <w:rPr>
                <w:rFonts w:ascii="GHEA Grapalat" w:hAnsi="GHEA Grapalat" w:cs="Tahoma"/>
                <w:sz w:val="20"/>
                <w:szCs w:val="20"/>
              </w:rPr>
            </w:pPr>
          </w:p>
          <w:p w:rsidR="00C3421C" w:rsidRPr="001911DD" w:rsidRDefault="00C3421C" w:rsidP="007C08A2">
            <w:pPr>
              <w:widowControl w:val="0"/>
              <w:jc w:val="right"/>
              <w:rPr>
                <w:rFonts w:ascii="GHEA Grapalat" w:hAnsi="GHEA Grapalat" w:cs="Sylfaen"/>
                <w:sz w:val="20"/>
                <w:szCs w:val="20"/>
              </w:rPr>
            </w:pPr>
            <w:r w:rsidRPr="001911DD">
              <w:rPr>
                <w:rFonts w:ascii="GHEA Grapalat" w:hAnsi="GHEA Grapalat"/>
                <w:sz w:val="20"/>
                <w:szCs w:val="20"/>
              </w:rPr>
              <w:t>/____________________/</w:t>
            </w:r>
          </w:p>
          <w:p w:rsidR="00C3421C" w:rsidRPr="001911DD" w:rsidRDefault="00C3421C" w:rsidP="007C08A2">
            <w:pPr>
              <w:widowControl w:val="0"/>
              <w:rPr>
                <w:rFonts w:ascii="GHEA Grapalat" w:hAnsi="GHEA Grapalat" w:cs="Sylfaen"/>
                <w:sz w:val="20"/>
                <w:szCs w:val="20"/>
              </w:rPr>
            </w:pPr>
          </w:p>
          <w:p w:rsidR="00C3421C" w:rsidRPr="001911DD" w:rsidRDefault="00C3421C" w:rsidP="007C08A2">
            <w:pPr>
              <w:widowControl w:val="0"/>
              <w:tabs>
                <w:tab w:val="left" w:pos="4539"/>
              </w:tabs>
              <w:rPr>
                <w:rFonts w:ascii="GHEA Grapalat" w:hAnsi="GHEA Grapalat" w:cs="Sylfaen"/>
                <w:sz w:val="20"/>
                <w:szCs w:val="20"/>
              </w:rPr>
            </w:pPr>
            <w:r w:rsidRPr="001911DD">
              <w:rPr>
                <w:rFonts w:ascii="GHEA Grapalat" w:hAnsi="GHEA Grapalat"/>
                <w:sz w:val="20"/>
                <w:szCs w:val="20"/>
              </w:rPr>
              <w:t>21.б.</w:t>
            </w:r>
            <w:r w:rsidRPr="001911DD">
              <w:rPr>
                <w:rFonts w:ascii="GHEA Grapalat" w:hAnsi="GHEA Grapalat"/>
                <w:sz w:val="20"/>
                <w:szCs w:val="20"/>
              </w:rPr>
              <w:tab/>
              <w:t>М. П.</w:t>
            </w:r>
          </w:p>
        </w:tc>
      </w:tr>
      <w:tr w:rsidR="00B138F3" w:rsidRPr="001911DD"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1911DD" w:rsidRDefault="00C3421C" w:rsidP="007C08A2">
            <w:pPr>
              <w:widowControl w:val="0"/>
              <w:rPr>
                <w:rFonts w:ascii="GHEA Grapalat" w:hAnsi="GHEA Grapalat" w:cs="Tahoma"/>
                <w:sz w:val="20"/>
                <w:szCs w:val="20"/>
              </w:rPr>
            </w:pPr>
            <w:r w:rsidRPr="001911DD">
              <w:rPr>
                <w:rFonts w:ascii="GHEA Grapalat" w:hAnsi="GHEA Grapalat"/>
                <w:sz w:val="20"/>
                <w:szCs w:val="20"/>
              </w:rPr>
              <w:t>24.а.</w:t>
            </w:r>
            <w:r w:rsidRPr="001911DD">
              <w:rPr>
                <w:rFonts w:ascii="GHEA Grapalat" w:hAnsi="GHEA Grapalat"/>
                <w:sz w:val="20"/>
                <w:szCs w:val="20"/>
              </w:rPr>
              <w:tab/>
              <w:t xml:space="preserve"> Обслуживающая бенефициара финансовая организация </w:t>
            </w:r>
          </w:p>
          <w:p w:rsidR="00C3421C" w:rsidRPr="001911DD" w:rsidRDefault="00C3421C" w:rsidP="007C08A2">
            <w:pPr>
              <w:widowControl w:val="0"/>
              <w:rPr>
                <w:rFonts w:ascii="GHEA Grapalat" w:hAnsi="GHEA Grapalat"/>
                <w:sz w:val="20"/>
                <w:szCs w:val="20"/>
              </w:rPr>
            </w:pPr>
          </w:p>
          <w:p w:rsidR="00C3421C" w:rsidRPr="001911DD" w:rsidRDefault="00C3421C" w:rsidP="007C08A2">
            <w:pPr>
              <w:widowControl w:val="0"/>
              <w:jc w:val="right"/>
              <w:rPr>
                <w:rFonts w:ascii="GHEA Grapalat" w:hAnsi="GHEA Grapalat" w:cs="Tahoma"/>
                <w:sz w:val="20"/>
                <w:szCs w:val="20"/>
              </w:rPr>
            </w:pPr>
            <w:r w:rsidRPr="001911DD">
              <w:rPr>
                <w:rFonts w:ascii="GHEA Grapalat" w:hAnsi="GHEA Grapalat"/>
                <w:sz w:val="20"/>
                <w:szCs w:val="20"/>
              </w:rPr>
              <w:t>/____________________/</w:t>
            </w:r>
          </w:p>
          <w:p w:rsidR="00C3421C" w:rsidRPr="001911DD" w:rsidRDefault="00C3421C" w:rsidP="007C08A2">
            <w:pPr>
              <w:widowControl w:val="0"/>
              <w:ind w:left="3828" w:right="13"/>
              <w:jc w:val="both"/>
              <w:rPr>
                <w:rFonts w:ascii="GHEA Grapalat" w:hAnsi="GHEA Grapalat" w:cs="Sylfaen"/>
                <w:sz w:val="20"/>
                <w:szCs w:val="20"/>
                <w:vertAlign w:val="superscript"/>
              </w:rPr>
            </w:pPr>
            <w:r w:rsidRPr="001911DD">
              <w:rPr>
                <w:rFonts w:ascii="GHEA Grapalat" w:hAnsi="GHEA Grapalat"/>
                <w:sz w:val="20"/>
                <w:szCs w:val="20"/>
                <w:vertAlign w:val="superscript"/>
              </w:rPr>
              <w:t>подпись/</w:t>
            </w:r>
          </w:p>
          <w:p w:rsidR="00C3421C" w:rsidRPr="001911DD" w:rsidRDefault="00C3421C" w:rsidP="007C08A2">
            <w:pPr>
              <w:widowControl w:val="0"/>
              <w:rPr>
                <w:rFonts w:ascii="GHEA Grapalat" w:hAnsi="GHEA Grapalat" w:cs="Tahoma"/>
                <w:sz w:val="20"/>
                <w:szCs w:val="20"/>
              </w:rPr>
            </w:pPr>
          </w:p>
          <w:p w:rsidR="00C3421C" w:rsidRPr="001911DD" w:rsidRDefault="00C3421C" w:rsidP="007C08A2">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1911DD" w:rsidRDefault="00C3421C" w:rsidP="007C08A2">
            <w:pPr>
              <w:widowControl w:val="0"/>
              <w:rPr>
                <w:rFonts w:ascii="GHEA Grapalat" w:hAnsi="GHEA Grapalat" w:cs="Tahoma"/>
                <w:sz w:val="20"/>
                <w:szCs w:val="20"/>
              </w:rPr>
            </w:pPr>
            <w:r w:rsidRPr="001911DD">
              <w:rPr>
                <w:rFonts w:ascii="GHEA Grapalat" w:hAnsi="GHEA Grapalat"/>
                <w:sz w:val="20"/>
                <w:szCs w:val="20"/>
              </w:rPr>
              <w:t>23.а.</w:t>
            </w:r>
            <w:r w:rsidRPr="001911DD">
              <w:rPr>
                <w:rFonts w:ascii="GHEA Grapalat" w:hAnsi="GHEA Grapalat"/>
                <w:sz w:val="20"/>
                <w:szCs w:val="20"/>
              </w:rPr>
              <w:tab/>
              <w:t xml:space="preserve"> Обслуживающая плательщика финансовая организация </w:t>
            </w:r>
          </w:p>
          <w:p w:rsidR="00C3421C" w:rsidRPr="001911DD" w:rsidRDefault="00C3421C" w:rsidP="007C08A2">
            <w:pPr>
              <w:widowControl w:val="0"/>
              <w:rPr>
                <w:rFonts w:ascii="GHEA Grapalat" w:hAnsi="GHEA Grapalat" w:cs="Tahoma"/>
                <w:sz w:val="20"/>
                <w:szCs w:val="20"/>
              </w:rPr>
            </w:pPr>
          </w:p>
          <w:p w:rsidR="00C3421C" w:rsidRPr="001911DD" w:rsidRDefault="00C3421C" w:rsidP="007C08A2">
            <w:pPr>
              <w:widowControl w:val="0"/>
              <w:jc w:val="right"/>
              <w:rPr>
                <w:rFonts w:ascii="GHEA Grapalat" w:hAnsi="GHEA Grapalat" w:cs="Tahoma"/>
                <w:sz w:val="20"/>
                <w:szCs w:val="20"/>
              </w:rPr>
            </w:pPr>
            <w:r w:rsidRPr="001911DD">
              <w:rPr>
                <w:rFonts w:ascii="GHEA Grapalat" w:hAnsi="GHEA Grapalat"/>
                <w:sz w:val="20"/>
                <w:szCs w:val="20"/>
              </w:rPr>
              <w:t>/____________________/</w:t>
            </w:r>
          </w:p>
          <w:p w:rsidR="00C3421C" w:rsidRPr="001911DD" w:rsidRDefault="00C3421C" w:rsidP="007C08A2">
            <w:pPr>
              <w:widowControl w:val="0"/>
              <w:ind w:right="983"/>
              <w:jc w:val="right"/>
              <w:rPr>
                <w:rFonts w:ascii="GHEA Grapalat" w:hAnsi="GHEA Grapalat" w:cs="Sylfaen"/>
                <w:sz w:val="20"/>
                <w:szCs w:val="20"/>
                <w:vertAlign w:val="superscript"/>
              </w:rPr>
            </w:pPr>
            <w:r w:rsidRPr="001911DD">
              <w:rPr>
                <w:rFonts w:ascii="GHEA Grapalat" w:hAnsi="GHEA Grapalat"/>
                <w:sz w:val="20"/>
                <w:szCs w:val="20"/>
                <w:vertAlign w:val="superscript"/>
              </w:rPr>
              <w:t>/подпись/</w:t>
            </w:r>
          </w:p>
          <w:p w:rsidR="00C3421C" w:rsidRPr="001911DD" w:rsidRDefault="00C3421C" w:rsidP="007C08A2">
            <w:pPr>
              <w:widowControl w:val="0"/>
              <w:rPr>
                <w:rFonts w:ascii="GHEA Grapalat" w:hAnsi="GHEA Grapalat" w:cs="Arial"/>
                <w:sz w:val="20"/>
                <w:szCs w:val="20"/>
              </w:rPr>
            </w:pPr>
          </w:p>
        </w:tc>
      </w:tr>
      <w:tr w:rsidR="00B138F3" w:rsidRPr="001911DD"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1911DD" w:rsidRDefault="00C3421C" w:rsidP="007C08A2">
            <w:pPr>
              <w:widowControl w:val="0"/>
              <w:tabs>
                <w:tab w:val="left" w:pos="4678"/>
              </w:tabs>
              <w:rPr>
                <w:rFonts w:ascii="GHEA Grapalat" w:hAnsi="GHEA Grapalat" w:cs="Sylfaen"/>
                <w:sz w:val="20"/>
                <w:szCs w:val="20"/>
              </w:rPr>
            </w:pPr>
            <w:r w:rsidRPr="001911DD">
              <w:rPr>
                <w:rFonts w:ascii="GHEA Grapalat" w:hAnsi="GHEA Grapalat"/>
                <w:sz w:val="20"/>
                <w:szCs w:val="20"/>
              </w:rPr>
              <w:lastRenderedPageBreak/>
              <w:t>24.б.</w:t>
            </w:r>
            <w:r w:rsidRPr="001911DD">
              <w:rPr>
                <w:rFonts w:ascii="GHEA Grapalat" w:hAnsi="GHEA Grapalat"/>
                <w:sz w:val="20"/>
                <w:szCs w:val="20"/>
              </w:rPr>
              <w:tab/>
              <w:t>М. П.</w:t>
            </w:r>
          </w:p>
          <w:p w:rsidR="00C3421C" w:rsidRPr="001911DD" w:rsidRDefault="00C3421C" w:rsidP="007C08A2">
            <w:pPr>
              <w:widowControl w:val="0"/>
              <w:rPr>
                <w:rFonts w:ascii="GHEA Grapalat" w:hAnsi="GHEA Grapalat" w:cs="Sylfaen"/>
                <w:sz w:val="20"/>
                <w:szCs w:val="20"/>
              </w:rPr>
            </w:pPr>
          </w:p>
          <w:p w:rsidR="00C3421C" w:rsidRPr="001911DD" w:rsidRDefault="00C3421C" w:rsidP="007C08A2">
            <w:pPr>
              <w:widowControl w:val="0"/>
              <w:ind w:right="155"/>
              <w:jc w:val="right"/>
              <w:rPr>
                <w:rFonts w:ascii="GHEA Grapalat" w:hAnsi="GHEA Grapalat" w:cs="Sylfaen"/>
                <w:sz w:val="20"/>
                <w:szCs w:val="20"/>
                <w:lang w:val="en-US"/>
              </w:rPr>
            </w:pPr>
            <w:r w:rsidRPr="001911DD">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1911DD" w:rsidRDefault="00C3421C" w:rsidP="007C08A2">
            <w:pPr>
              <w:widowControl w:val="0"/>
              <w:tabs>
                <w:tab w:val="left" w:pos="4554"/>
              </w:tabs>
              <w:rPr>
                <w:rFonts w:ascii="GHEA Grapalat" w:hAnsi="GHEA Grapalat" w:cs="Sylfaen"/>
                <w:sz w:val="20"/>
                <w:szCs w:val="20"/>
              </w:rPr>
            </w:pPr>
            <w:r w:rsidRPr="001911DD">
              <w:rPr>
                <w:rFonts w:ascii="GHEA Grapalat" w:hAnsi="GHEA Grapalat"/>
                <w:sz w:val="20"/>
                <w:szCs w:val="20"/>
              </w:rPr>
              <w:t>23.б.</w:t>
            </w:r>
            <w:r w:rsidRPr="001911DD">
              <w:rPr>
                <w:rFonts w:ascii="GHEA Grapalat" w:hAnsi="GHEA Grapalat"/>
                <w:sz w:val="20"/>
                <w:szCs w:val="20"/>
              </w:rPr>
              <w:tab/>
              <w:t>М. П.</w:t>
            </w:r>
          </w:p>
          <w:p w:rsidR="00C3421C" w:rsidRPr="001911DD" w:rsidRDefault="00C3421C" w:rsidP="007C08A2">
            <w:pPr>
              <w:widowControl w:val="0"/>
              <w:rPr>
                <w:rFonts w:ascii="GHEA Grapalat" w:hAnsi="GHEA Grapalat"/>
                <w:sz w:val="20"/>
                <w:szCs w:val="20"/>
              </w:rPr>
            </w:pPr>
          </w:p>
          <w:p w:rsidR="00C3421C" w:rsidRPr="001911DD" w:rsidRDefault="00C3421C" w:rsidP="007C08A2">
            <w:pPr>
              <w:widowControl w:val="0"/>
              <w:jc w:val="right"/>
              <w:rPr>
                <w:rFonts w:ascii="GHEA Grapalat" w:hAnsi="GHEA Grapalat" w:cs="Sylfaen"/>
                <w:sz w:val="20"/>
                <w:szCs w:val="20"/>
              </w:rPr>
            </w:pPr>
            <w:r w:rsidRPr="001911DD">
              <w:rPr>
                <w:rFonts w:ascii="GHEA Grapalat" w:hAnsi="GHEA Grapalat"/>
                <w:sz w:val="20"/>
                <w:szCs w:val="20"/>
              </w:rPr>
              <w:t>23.в Дата исполнения: "___" ___ 20___г.</w:t>
            </w:r>
          </w:p>
        </w:tc>
      </w:tr>
    </w:tbl>
    <w:p w:rsidR="00C3421C" w:rsidRPr="001911DD" w:rsidRDefault="00C3421C" w:rsidP="007C08A2">
      <w:pPr>
        <w:widowControl w:val="0"/>
        <w:jc w:val="center"/>
        <w:rPr>
          <w:rFonts w:ascii="GHEA Grapalat" w:hAnsi="GHEA Grapalat" w:cs="Sylfaen"/>
          <w:sz w:val="20"/>
          <w:szCs w:val="20"/>
        </w:rPr>
      </w:pPr>
    </w:p>
    <w:p w:rsidR="00C3421C" w:rsidRPr="001911DD" w:rsidRDefault="00C3421C" w:rsidP="007C08A2">
      <w:pPr>
        <w:rPr>
          <w:rFonts w:ascii="GHEA Grapalat" w:hAnsi="GHEA Grapalat" w:cs="Sylfaen"/>
          <w:sz w:val="20"/>
          <w:szCs w:val="20"/>
        </w:rPr>
      </w:pPr>
      <w:r w:rsidRPr="001911DD">
        <w:rPr>
          <w:rFonts w:ascii="GHEA Grapalat" w:hAnsi="GHEA Grapalat" w:cs="Sylfaen"/>
          <w:sz w:val="20"/>
          <w:szCs w:val="20"/>
        </w:rPr>
        <w:t xml:space="preserve">*  </w:t>
      </w:r>
      <w:r w:rsidRPr="001911DD">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1911DD" w:rsidRDefault="00C3421C" w:rsidP="007C08A2">
      <w:pPr>
        <w:rPr>
          <w:rFonts w:ascii="GHEA Grapalat" w:hAnsi="GHEA Grapalat" w:cs="Sylfaen"/>
          <w:sz w:val="20"/>
          <w:szCs w:val="20"/>
        </w:rPr>
      </w:pPr>
      <w:r w:rsidRPr="001911DD">
        <w:rPr>
          <w:rFonts w:ascii="GHEA Grapalat" w:hAnsi="GHEA Grapalat" w:cs="Sylfaen"/>
          <w:sz w:val="20"/>
          <w:szCs w:val="20"/>
        </w:rPr>
        <w:br w:type="page"/>
      </w:r>
    </w:p>
    <w:p w:rsidR="00C3421C" w:rsidRPr="001911DD" w:rsidRDefault="00C3421C" w:rsidP="007C08A2">
      <w:pPr>
        <w:widowControl w:val="0"/>
        <w:ind w:left="567" w:right="565"/>
        <w:jc w:val="center"/>
        <w:rPr>
          <w:rFonts w:ascii="GHEA Grapalat" w:hAnsi="GHEA Grapalat"/>
          <w:b/>
          <w:sz w:val="20"/>
          <w:szCs w:val="20"/>
        </w:rPr>
      </w:pPr>
      <w:r w:rsidRPr="001911DD">
        <w:rPr>
          <w:rFonts w:ascii="GHEA Grapalat" w:hAnsi="GHEA Grapalat"/>
          <w:b/>
          <w:sz w:val="20"/>
          <w:szCs w:val="20"/>
        </w:rPr>
        <w:lastRenderedPageBreak/>
        <w:t xml:space="preserve">Обязательные реквизиты платежного требования </w:t>
      </w:r>
      <w:r w:rsidRPr="001911DD">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1911DD"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b/>
                <w:sz w:val="20"/>
                <w:szCs w:val="20"/>
              </w:rPr>
            </w:pPr>
            <w:r w:rsidRPr="001911DD">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b/>
                <w:sz w:val="20"/>
                <w:szCs w:val="20"/>
              </w:rPr>
            </w:pPr>
            <w:r w:rsidRPr="001911DD">
              <w:rPr>
                <w:rFonts w:ascii="GHEA Grapalat" w:hAnsi="GHEA Grapalat"/>
                <w:b/>
                <w:sz w:val="20"/>
                <w:szCs w:val="20"/>
              </w:rPr>
              <w:t>Наличие указанного поля/</w:t>
            </w:r>
          </w:p>
          <w:p w:rsidR="00C3421C" w:rsidRPr="001911DD" w:rsidRDefault="00C3421C" w:rsidP="007C08A2">
            <w:pPr>
              <w:widowControl w:val="0"/>
              <w:jc w:val="center"/>
              <w:rPr>
                <w:rFonts w:ascii="GHEA Grapalat" w:hAnsi="GHEA Grapalat"/>
                <w:b/>
                <w:sz w:val="20"/>
                <w:szCs w:val="20"/>
              </w:rPr>
            </w:pPr>
            <w:r w:rsidRPr="001911DD">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b/>
                <w:sz w:val="20"/>
                <w:szCs w:val="20"/>
              </w:rPr>
            </w:pPr>
            <w:r w:rsidRPr="001911DD">
              <w:rPr>
                <w:rFonts w:ascii="GHEA Grapalat" w:hAnsi="GHEA Grapalat"/>
                <w:b/>
                <w:sz w:val="20"/>
                <w:szCs w:val="20"/>
              </w:rPr>
              <w:t xml:space="preserve">Требование о заполнении реквизита </w:t>
            </w:r>
          </w:p>
          <w:p w:rsidR="00C3421C" w:rsidRPr="001911DD" w:rsidRDefault="00C3421C" w:rsidP="007C08A2">
            <w:pPr>
              <w:widowControl w:val="0"/>
              <w:jc w:val="center"/>
              <w:rPr>
                <w:rFonts w:ascii="GHEA Grapalat" w:hAnsi="GHEA Grapalat"/>
                <w:b/>
                <w:sz w:val="20"/>
                <w:szCs w:val="20"/>
              </w:rPr>
            </w:pPr>
            <w:r w:rsidRPr="001911DD">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b/>
                <w:sz w:val="20"/>
                <w:szCs w:val="20"/>
              </w:rPr>
            </w:pPr>
            <w:r w:rsidRPr="001911DD">
              <w:rPr>
                <w:rFonts w:ascii="GHEA Grapalat" w:hAnsi="GHEA Grapalat"/>
                <w:b/>
                <w:sz w:val="20"/>
                <w:szCs w:val="20"/>
              </w:rPr>
              <w:t>Сторона,</w:t>
            </w:r>
          </w:p>
          <w:p w:rsidR="00C3421C" w:rsidRPr="001911DD" w:rsidRDefault="00C3421C" w:rsidP="007C08A2">
            <w:pPr>
              <w:widowControl w:val="0"/>
              <w:jc w:val="center"/>
              <w:rPr>
                <w:rFonts w:ascii="GHEA Grapalat" w:hAnsi="GHEA Grapalat"/>
                <w:b/>
                <w:sz w:val="20"/>
                <w:szCs w:val="20"/>
              </w:rPr>
            </w:pPr>
            <w:r w:rsidRPr="001911DD">
              <w:rPr>
                <w:rFonts w:ascii="GHEA Grapalat" w:hAnsi="GHEA Grapalat"/>
                <w:b/>
                <w:sz w:val="20"/>
                <w:szCs w:val="20"/>
              </w:rPr>
              <w:t xml:space="preserve">заполняющая реквизит </w:t>
            </w:r>
          </w:p>
          <w:p w:rsidR="00C3421C" w:rsidRPr="001911DD" w:rsidRDefault="00C3421C" w:rsidP="007C08A2">
            <w:pPr>
              <w:widowControl w:val="0"/>
              <w:jc w:val="center"/>
              <w:rPr>
                <w:rFonts w:ascii="GHEA Grapalat" w:hAnsi="GHEA Grapalat"/>
                <w:b/>
                <w:sz w:val="20"/>
                <w:szCs w:val="20"/>
              </w:rPr>
            </w:pPr>
            <w:r w:rsidRPr="001911DD">
              <w:rPr>
                <w:rFonts w:ascii="GHEA Grapalat" w:hAnsi="GHEA Grapalat"/>
                <w:b/>
                <w:sz w:val="20"/>
                <w:szCs w:val="20"/>
              </w:rPr>
              <w:t>бенефициар или плательщик</w:t>
            </w:r>
          </w:p>
          <w:p w:rsidR="00C3421C" w:rsidRPr="001911DD" w:rsidRDefault="00C3421C" w:rsidP="007C08A2">
            <w:pPr>
              <w:widowControl w:val="0"/>
              <w:jc w:val="center"/>
              <w:rPr>
                <w:rFonts w:ascii="GHEA Grapalat" w:hAnsi="GHEA Grapalat"/>
                <w:b/>
                <w:sz w:val="20"/>
                <w:szCs w:val="20"/>
              </w:rPr>
            </w:pPr>
            <w:r w:rsidRPr="001911DD">
              <w:rPr>
                <w:rFonts w:ascii="GHEA Grapalat" w:hAnsi="GHEA Grapalat"/>
                <w:b/>
                <w:sz w:val="20"/>
                <w:szCs w:val="20"/>
              </w:rPr>
              <w:t>(в связи с процессом закупки)</w:t>
            </w:r>
          </w:p>
        </w:tc>
      </w:tr>
      <w:tr w:rsidR="00B138F3" w:rsidRPr="001911DD"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b/>
                <w:sz w:val="20"/>
                <w:szCs w:val="20"/>
              </w:rPr>
            </w:pPr>
            <w:r w:rsidRPr="001911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b/>
                <w:sz w:val="20"/>
                <w:szCs w:val="20"/>
              </w:rPr>
            </w:pPr>
            <w:r w:rsidRPr="001911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b/>
                <w:sz w:val="20"/>
                <w:szCs w:val="20"/>
              </w:rPr>
            </w:pPr>
            <w:r w:rsidRPr="001911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b/>
                <w:sz w:val="20"/>
                <w:szCs w:val="20"/>
              </w:rPr>
            </w:pPr>
            <w:r w:rsidRPr="001911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b/>
                <w:sz w:val="20"/>
                <w:szCs w:val="20"/>
              </w:rPr>
            </w:pPr>
            <w:r w:rsidRPr="001911DD">
              <w:rPr>
                <w:rFonts w:ascii="GHEA Grapalat" w:hAnsi="GHEA Grapalat"/>
                <w:b/>
                <w:sz w:val="20"/>
                <w:szCs w:val="20"/>
              </w:rPr>
              <w:t>5</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на документе заранее заполнено "Платежное требование"</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both"/>
              <w:rPr>
                <w:rFonts w:ascii="GHEA Grapalat" w:hAnsi="GHEA Grapalat"/>
                <w:sz w:val="20"/>
                <w:szCs w:val="20"/>
              </w:rPr>
            </w:pPr>
            <w:r w:rsidRPr="001911DD">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both"/>
              <w:rPr>
                <w:rFonts w:ascii="GHEA Grapalat" w:hAnsi="GHEA Grapalat"/>
                <w:sz w:val="20"/>
                <w:szCs w:val="20"/>
              </w:rPr>
            </w:pPr>
            <w:r w:rsidRPr="001911DD">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p w:rsidR="00C3421C" w:rsidRPr="001911DD" w:rsidRDefault="00C3421C" w:rsidP="007C08A2">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both"/>
              <w:rPr>
                <w:rFonts w:ascii="GHEA Grapalat" w:hAnsi="GHEA Grapalat"/>
                <w:sz w:val="20"/>
                <w:szCs w:val="20"/>
              </w:rPr>
            </w:pPr>
            <w:r w:rsidRPr="001911DD">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заполняется плательщиком</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заполняется плательщиком</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заполняется плательщиком</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необязательно</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заполняется плательщиком</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необязательно</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заполняется в установленных </w:t>
            </w:r>
            <w:r w:rsidRPr="001911DD">
              <w:rPr>
                <w:rFonts w:ascii="GHEA Grapalat" w:hAnsi="GHEA Grapalat"/>
                <w:sz w:val="20"/>
                <w:szCs w:val="20"/>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lastRenderedPageBreak/>
              <w:t>заполняется плательщиком</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заранее заполняется бенефициаром — по приглашению</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необязательно</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(не заполняется)</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необязательно</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заранее заполняется бенефициаром — по приглашению</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заранее заполняется бенефициаром — по приглашению</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заранее заполняется бенефициаром — по приглашению</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заполняется плательщиком </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необязательно</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(не заполняется и не применяется)</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заполняется плательщиком</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В обязательном порядке заполняются слова "для обеспечения </w:t>
            </w:r>
            <w:r w:rsidR="00040F6C" w:rsidRPr="001911DD">
              <w:rPr>
                <w:rFonts w:ascii="GHEA Grapalat" w:hAnsi="GHEA Grapalat"/>
                <w:sz w:val="20"/>
                <w:szCs w:val="20"/>
              </w:rPr>
              <w:t>квалификации</w:t>
            </w:r>
            <w:r w:rsidRPr="001911DD">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заранее заполняется бенефициаром — по приглашению</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заполняются данные документа, являющегося основанием для </w:t>
            </w:r>
            <w:r w:rsidRPr="001911DD">
              <w:rPr>
                <w:rFonts w:ascii="GHEA Grapalat" w:hAnsi="GHEA Grapalat"/>
                <w:sz w:val="20"/>
                <w:szCs w:val="20"/>
              </w:rPr>
              <w:lastRenderedPageBreak/>
              <w:t>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lastRenderedPageBreak/>
              <w:t>заполняется бенефициаром</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Del="0010680B" w:rsidRDefault="00C3421C" w:rsidP="007C08A2">
            <w:pPr>
              <w:widowControl w:val="0"/>
              <w:jc w:val="center"/>
              <w:rPr>
                <w:rFonts w:ascii="GHEA Grapalat" w:hAnsi="GHEA Grapalat"/>
                <w:sz w:val="20"/>
                <w:szCs w:val="20"/>
              </w:rPr>
            </w:pPr>
            <w:r w:rsidRPr="001911DD">
              <w:rPr>
                <w:rFonts w:ascii="GHEA Grapalat" w:hAnsi="GHEA Grapalat"/>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cs="Sylfaen"/>
                <w:sz w:val="20"/>
                <w:szCs w:val="20"/>
              </w:rPr>
            </w:pPr>
            <w:r w:rsidRPr="001911DD">
              <w:rPr>
                <w:rFonts w:ascii="GHEA Grapalat" w:hAnsi="GHEA Grapalat"/>
                <w:sz w:val="20"/>
                <w:szCs w:val="20"/>
              </w:rPr>
              <w:t xml:space="preserve">обязательно </w:t>
            </w:r>
          </w:p>
          <w:p w:rsidR="00C3421C" w:rsidRPr="001911DD" w:rsidRDefault="00C3421C" w:rsidP="007C08A2">
            <w:pPr>
              <w:widowControl w:val="0"/>
              <w:jc w:val="center"/>
              <w:rPr>
                <w:rFonts w:ascii="GHEA Grapalat" w:hAnsi="GHEA Grapalat" w:cs="Sylfaen"/>
                <w:sz w:val="20"/>
                <w:szCs w:val="20"/>
              </w:rPr>
            </w:pPr>
            <w:r w:rsidRPr="001911DD">
              <w:rPr>
                <w:rFonts w:ascii="GHEA Grapalat" w:hAnsi="GHEA Grapalat"/>
                <w:sz w:val="20"/>
                <w:szCs w:val="20"/>
              </w:rPr>
              <w:t xml:space="preserve">заполняются слова "акцептованный платеж", </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заранее заполняется бенефициаром </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необязательно</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заполняется бенефициаром</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подписывается плательщиком или </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проставляется электронная подпись плательщика</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обязательно: </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при наличии печати, когда плательщик представляет Требование в бумажной форме</w:t>
            </w:r>
          </w:p>
          <w:p w:rsidR="00C3421C" w:rsidRPr="001911DD" w:rsidRDefault="00C3421C" w:rsidP="007C08A2">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скрепляется печатью плательщика </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при представлении в бумажной форме</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обязательно: </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заполняется при представлении в </w:t>
            </w:r>
            <w:r w:rsidRPr="001911DD">
              <w:rPr>
                <w:rFonts w:ascii="GHEA Grapalat" w:hAnsi="GHEA Grapalat"/>
                <w:sz w:val="20"/>
                <w:szCs w:val="20"/>
              </w:rPr>
              <w:lastRenderedPageBreak/>
              <w:t>банк</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lastRenderedPageBreak/>
              <w:t>подписывается бенефициаром</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обязательно: </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скрепляется печатью бенефициара </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при представлении в банк в бумажной форме</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необязательно</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необязательно</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p>
        </w:tc>
      </w:tr>
      <w:tr w:rsidR="00FF3DE9"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обслуживающей бенефициара финансовой организацией в обязательном порядке указывается дата, </w:t>
            </w:r>
            <w:r w:rsidRPr="001911DD">
              <w:rPr>
                <w:rFonts w:ascii="GHEA Grapalat" w:hAnsi="GHEA Grapalat"/>
                <w:sz w:val="20"/>
                <w:szCs w:val="20"/>
              </w:rPr>
              <w:lastRenderedPageBreak/>
              <w:t>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необязательно</w:t>
            </w:r>
          </w:p>
          <w:p w:rsidR="00C3421C" w:rsidRPr="001911DD" w:rsidRDefault="00C3421C" w:rsidP="007C08A2">
            <w:pPr>
              <w:widowControl w:val="0"/>
              <w:jc w:val="center"/>
              <w:rPr>
                <w:rFonts w:ascii="GHEA Grapalat" w:hAnsi="GHEA Grapalat"/>
                <w:sz w:val="20"/>
                <w:szCs w:val="20"/>
              </w:rPr>
            </w:pPr>
            <w:r w:rsidRPr="001911DD">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1911DD">
              <w:rPr>
                <w:rFonts w:ascii="GHEA Grapalat" w:hAnsi="GHEA Grapalat"/>
                <w:sz w:val="20"/>
                <w:szCs w:val="20"/>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1911DD" w:rsidRDefault="00C3421C" w:rsidP="007C08A2">
            <w:pPr>
              <w:widowControl w:val="0"/>
              <w:jc w:val="center"/>
              <w:rPr>
                <w:rFonts w:ascii="GHEA Grapalat" w:hAnsi="GHEA Grapalat"/>
                <w:sz w:val="20"/>
                <w:szCs w:val="20"/>
              </w:rPr>
            </w:pPr>
          </w:p>
        </w:tc>
      </w:tr>
    </w:tbl>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1005B0" w:rsidRPr="001911DD" w:rsidRDefault="001005B0" w:rsidP="007C08A2">
      <w:pPr>
        <w:widowControl w:val="0"/>
        <w:ind w:left="567" w:right="565"/>
        <w:jc w:val="center"/>
        <w:rPr>
          <w:rFonts w:ascii="GHEA Grapalat" w:hAnsi="GHEA Grapalat"/>
          <w:b/>
          <w:sz w:val="20"/>
          <w:szCs w:val="20"/>
        </w:rPr>
      </w:pPr>
    </w:p>
    <w:p w:rsidR="000A214C" w:rsidRPr="001911DD" w:rsidRDefault="000A214C" w:rsidP="007C08A2">
      <w:pPr>
        <w:widowControl w:val="0"/>
        <w:jc w:val="right"/>
        <w:rPr>
          <w:rFonts w:ascii="GHEA Grapalat" w:hAnsi="GHEA Grapalat" w:cs="GHEA Grapalat"/>
          <w:i/>
          <w:sz w:val="20"/>
          <w:szCs w:val="20"/>
        </w:rPr>
      </w:pPr>
      <w:r w:rsidRPr="001911DD">
        <w:rPr>
          <w:rFonts w:ascii="GHEA Grapalat" w:hAnsi="GHEA Grapalat"/>
          <w:i/>
          <w:sz w:val="20"/>
          <w:szCs w:val="20"/>
        </w:rPr>
        <w:t>Приложение № 5.1</w:t>
      </w:r>
    </w:p>
    <w:p w:rsidR="000A214C" w:rsidRPr="001911DD" w:rsidRDefault="000A214C" w:rsidP="007C08A2">
      <w:pPr>
        <w:widowControl w:val="0"/>
        <w:jc w:val="right"/>
        <w:rPr>
          <w:rFonts w:ascii="GHEA Grapalat" w:hAnsi="GHEA Grapalat" w:cs="GHEA Grapalat"/>
          <w:i/>
          <w:sz w:val="20"/>
          <w:szCs w:val="20"/>
        </w:rPr>
      </w:pPr>
      <w:r w:rsidRPr="001911DD">
        <w:rPr>
          <w:rFonts w:ascii="GHEA Grapalat" w:hAnsi="GHEA Grapalat"/>
          <w:i/>
          <w:sz w:val="20"/>
          <w:szCs w:val="20"/>
        </w:rPr>
        <w:t xml:space="preserve">к Приглашению на </w:t>
      </w:r>
      <w:r w:rsidR="00F60345" w:rsidRPr="001911DD">
        <w:rPr>
          <w:rFonts w:ascii="GHEA Grapalat" w:hAnsi="GHEA Grapalat"/>
          <w:i/>
          <w:sz w:val="20"/>
          <w:szCs w:val="20"/>
        </w:rPr>
        <w:t>ЗАПРОС КОТИРОВОК</w:t>
      </w:r>
      <w:r w:rsidRPr="001911DD">
        <w:rPr>
          <w:rFonts w:ascii="GHEA Grapalat" w:hAnsi="GHEA Grapalat"/>
          <w:i/>
          <w:sz w:val="20"/>
          <w:szCs w:val="20"/>
        </w:rPr>
        <w:br/>
        <w:t xml:space="preserve">под кодом </w:t>
      </w:r>
      <w:r w:rsidR="004F2A2C" w:rsidRPr="00E73470">
        <w:rPr>
          <w:rFonts w:ascii="Sylfaen" w:hAnsi="Sylfaen"/>
          <w:b/>
          <w:u w:val="single"/>
          <w:lang w:val="af-ZA"/>
        </w:rPr>
        <w:t>ԱՄԱՂԱՄԴ-ԳՀ</w:t>
      </w:r>
      <w:r w:rsidR="004F2A2C" w:rsidRPr="00E73470">
        <w:rPr>
          <w:rFonts w:ascii="Sylfaen" w:hAnsi="Sylfaen"/>
          <w:b/>
          <w:u w:val="single"/>
          <w:lang w:val="hy-AM"/>
        </w:rPr>
        <w:t>ԱՊ</w:t>
      </w:r>
      <w:r w:rsidR="004F2A2C" w:rsidRPr="00E73470">
        <w:rPr>
          <w:rFonts w:ascii="Sylfaen" w:hAnsi="Sylfaen"/>
          <w:b/>
          <w:u w:val="single"/>
          <w:lang w:val="af-ZA"/>
        </w:rPr>
        <w:t>ՁԲ-22/01</w:t>
      </w:r>
    </w:p>
    <w:p w:rsidR="00AF4211" w:rsidRPr="001911DD" w:rsidRDefault="00AF4211" w:rsidP="007C08A2">
      <w:pPr>
        <w:widowControl w:val="0"/>
        <w:jc w:val="center"/>
        <w:rPr>
          <w:rFonts w:ascii="GHEA Grapalat" w:hAnsi="GHEA Grapalat"/>
          <w:b/>
          <w:sz w:val="20"/>
          <w:szCs w:val="20"/>
        </w:rPr>
      </w:pPr>
    </w:p>
    <w:p w:rsidR="000A214C" w:rsidRPr="001911DD" w:rsidRDefault="000A214C" w:rsidP="007C08A2">
      <w:pPr>
        <w:widowControl w:val="0"/>
        <w:jc w:val="center"/>
        <w:rPr>
          <w:rFonts w:ascii="GHEA Grapalat" w:hAnsi="GHEA Grapalat" w:cs="GHEA Grapalat"/>
          <w:b/>
          <w:sz w:val="20"/>
          <w:szCs w:val="20"/>
        </w:rPr>
      </w:pPr>
      <w:r w:rsidRPr="001911DD">
        <w:rPr>
          <w:rFonts w:ascii="GHEA Grapalat" w:hAnsi="GHEA Grapalat"/>
          <w:b/>
          <w:sz w:val="20"/>
          <w:szCs w:val="20"/>
        </w:rPr>
        <w:t xml:space="preserve">СОГЛАШЕНИЕ О НЕУСТОЙКЕ </w:t>
      </w:r>
    </w:p>
    <w:p w:rsidR="000A214C" w:rsidRPr="001911DD" w:rsidRDefault="000A214C" w:rsidP="007C08A2">
      <w:pPr>
        <w:widowControl w:val="0"/>
        <w:jc w:val="center"/>
        <w:rPr>
          <w:rFonts w:ascii="GHEA Grapalat" w:hAnsi="GHEA Grapalat" w:cs="GHEA Grapalat"/>
          <w:b/>
          <w:sz w:val="20"/>
          <w:szCs w:val="20"/>
        </w:rPr>
      </w:pPr>
      <w:r w:rsidRPr="001911DD">
        <w:rPr>
          <w:rFonts w:ascii="GHEA Grapalat" w:hAnsi="GHEA Grapalat"/>
          <w:b/>
          <w:sz w:val="20"/>
          <w:szCs w:val="20"/>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1911DD" w:rsidTr="00DE2AE3">
        <w:tc>
          <w:tcPr>
            <w:tcW w:w="4786" w:type="dxa"/>
          </w:tcPr>
          <w:p w:rsidR="000A214C" w:rsidRPr="001911DD" w:rsidRDefault="000A214C" w:rsidP="007C08A2">
            <w:pPr>
              <w:widowControl w:val="0"/>
              <w:rPr>
                <w:rFonts w:ascii="GHEA Grapalat" w:hAnsi="GHEA Grapalat" w:cs="GHEA Grapalat"/>
                <w:b/>
                <w:sz w:val="20"/>
                <w:szCs w:val="20"/>
                <w:lang w:val="en-US"/>
              </w:rPr>
            </w:pPr>
            <w:r w:rsidRPr="001911DD">
              <w:rPr>
                <w:rFonts w:ascii="GHEA Grapalat" w:hAnsi="GHEA Grapalat"/>
                <w:sz w:val="20"/>
                <w:szCs w:val="20"/>
              </w:rPr>
              <w:t>г. Ереван</w:t>
            </w:r>
          </w:p>
        </w:tc>
        <w:tc>
          <w:tcPr>
            <w:tcW w:w="4500" w:type="dxa"/>
          </w:tcPr>
          <w:p w:rsidR="000A214C" w:rsidRPr="001911DD" w:rsidRDefault="000A214C" w:rsidP="007C08A2">
            <w:pPr>
              <w:widowControl w:val="0"/>
              <w:jc w:val="right"/>
              <w:rPr>
                <w:rFonts w:ascii="GHEA Grapalat" w:hAnsi="GHEA Grapalat" w:cs="GHEA Grapalat"/>
                <w:b/>
                <w:sz w:val="20"/>
                <w:szCs w:val="20"/>
              </w:rPr>
            </w:pPr>
            <w:r w:rsidRPr="001911DD">
              <w:rPr>
                <w:rFonts w:ascii="GHEA Grapalat" w:hAnsi="GHEA Grapalat"/>
                <w:sz w:val="20"/>
                <w:szCs w:val="20"/>
              </w:rPr>
              <w:t>"</w:t>
            </w:r>
            <w:r w:rsidRPr="001911DD">
              <w:rPr>
                <w:rFonts w:ascii="GHEA Grapalat" w:hAnsi="GHEA Grapalat"/>
                <w:sz w:val="20"/>
                <w:szCs w:val="20"/>
                <w:lang w:val="en-US"/>
              </w:rPr>
              <w:tab/>
            </w:r>
            <w:r w:rsidRPr="001911DD">
              <w:rPr>
                <w:rFonts w:ascii="GHEA Grapalat" w:hAnsi="GHEA Grapalat"/>
                <w:sz w:val="20"/>
                <w:szCs w:val="20"/>
              </w:rPr>
              <w:t xml:space="preserve">" </w:t>
            </w:r>
            <w:r w:rsidRPr="001911DD">
              <w:rPr>
                <w:rFonts w:ascii="GHEA Grapalat" w:hAnsi="GHEA Grapalat"/>
                <w:sz w:val="20"/>
                <w:szCs w:val="20"/>
                <w:lang w:val="en-US"/>
              </w:rPr>
              <w:tab/>
            </w:r>
            <w:r w:rsidRPr="001911DD">
              <w:rPr>
                <w:rFonts w:ascii="GHEA Grapalat" w:hAnsi="GHEA Grapalat"/>
                <w:sz w:val="20"/>
                <w:szCs w:val="20"/>
              </w:rPr>
              <w:t>20</w:t>
            </w:r>
            <w:r w:rsidRPr="001911DD">
              <w:rPr>
                <w:rFonts w:ascii="GHEA Grapalat" w:hAnsi="GHEA Grapalat"/>
                <w:sz w:val="20"/>
                <w:szCs w:val="20"/>
                <w:lang w:val="en-US"/>
              </w:rPr>
              <w:tab/>
            </w:r>
            <w:r w:rsidRPr="001911DD">
              <w:rPr>
                <w:rFonts w:ascii="GHEA Grapalat" w:hAnsi="GHEA Grapalat"/>
                <w:sz w:val="20"/>
                <w:szCs w:val="20"/>
              </w:rPr>
              <w:t>г.</w:t>
            </w:r>
            <w:r w:rsidRPr="001911DD">
              <w:rPr>
                <w:rStyle w:val="af6"/>
                <w:rFonts w:ascii="GHEA Grapalat" w:hAnsi="GHEA Grapalat"/>
                <w:sz w:val="20"/>
                <w:szCs w:val="20"/>
              </w:rPr>
              <w:footnoteReference w:customMarkFollows="1" w:id="11"/>
              <w:t>**</w:t>
            </w:r>
          </w:p>
        </w:tc>
      </w:tr>
    </w:tbl>
    <w:p w:rsidR="000A214C" w:rsidRPr="001911DD" w:rsidRDefault="000A214C" w:rsidP="007C08A2">
      <w:pPr>
        <w:widowControl w:val="0"/>
        <w:rPr>
          <w:rFonts w:ascii="GHEA Grapalat" w:hAnsi="GHEA Grapalat" w:cs="GHEA Grapalat"/>
          <w:b/>
          <w:sz w:val="20"/>
          <w:szCs w:val="20"/>
        </w:rPr>
      </w:pPr>
    </w:p>
    <w:p w:rsidR="000A214C" w:rsidRPr="001911DD" w:rsidRDefault="000A214C" w:rsidP="007C08A2">
      <w:pPr>
        <w:widowControl w:val="0"/>
        <w:jc w:val="both"/>
        <w:rPr>
          <w:rFonts w:ascii="GHEA Grapalat" w:hAnsi="GHEA Grapalat" w:cs="GHEA Grapalat"/>
          <w:sz w:val="20"/>
          <w:szCs w:val="20"/>
          <w:u w:val="single"/>
          <w:vertAlign w:val="subscript"/>
        </w:rPr>
      </w:pPr>
      <w:r w:rsidRPr="001911DD">
        <w:rPr>
          <w:rFonts w:ascii="GHEA Grapalat" w:hAnsi="GHEA Grapalat"/>
          <w:sz w:val="20"/>
          <w:szCs w:val="20"/>
        </w:rPr>
        <w:t>_______________________________________________, в лице директора Компании,</w:t>
      </w:r>
    </w:p>
    <w:p w:rsidR="000A214C" w:rsidRPr="001911DD" w:rsidRDefault="000A214C" w:rsidP="007C08A2">
      <w:pPr>
        <w:widowControl w:val="0"/>
        <w:ind w:left="1843"/>
        <w:jc w:val="both"/>
        <w:rPr>
          <w:rFonts w:ascii="GHEA Grapalat" w:hAnsi="GHEA Grapalat"/>
          <w:sz w:val="20"/>
          <w:szCs w:val="20"/>
          <w:vertAlign w:val="superscript"/>
          <w:lang w:val="en-US"/>
        </w:rPr>
      </w:pPr>
      <w:r w:rsidRPr="001911DD">
        <w:rPr>
          <w:rFonts w:ascii="GHEA Grapalat" w:hAnsi="GHEA Grapalat"/>
          <w:sz w:val="20"/>
          <w:szCs w:val="20"/>
          <w:vertAlign w:val="superscript"/>
        </w:rPr>
        <w:t>наименование Компании</w:t>
      </w:r>
    </w:p>
    <w:p w:rsidR="000A214C" w:rsidRPr="001911DD" w:rsidRDefault="000A214C" w:rsidP="007C08A2">
      <w:pPr>
        <w:widowControl w:val="0"/>
        <w:jc w:val="both"/>
        <w:rPr>
          <w:rFonts w:ascii="GHEA Grapalat" w:hAnsi="GHEA Grapalat"/>
          <w:sz w:val="20"/>
          <w:szCs w:val="20"/>
          <w:lang w:val="en-US"/>
        </w:rPr>
      </w:pPr>
      <w:r w:rsidRPr="001911DD">
        <w:rPr>
          <w:rFonts w:ascii="GHEA Grapalat" w:hAnsi="GHEA Grapalat"/>
          <w:sz w:val="20"/>
          <w:szCs w:val="20"/>
          <w:lang w:val="en-US"/>
        </w:rPr>
        <w:t>_________________________________________________________________________</w:t>
      </w:r>
    </w:p>
    <w:p w:rsidR="000A214C" w:rsidRPr="001911DD" w:rsidRDefault="000A214C" w:rsidP="007C08A2">
      <w:pPr>
        <w:widowControl w:val="0"/>
        <w:jc w:val="center"/>
        <w:rPr>
          <w:rFonts w:ascii="GHEA Grapalat" w:hAnsi="GHEA Grapalat"/>
          <w:sz w:val="20"/>
          <w:szCs w:val="20"/>
          <w:vertAlign w:val="superscript"/>
        </w:rPr>
      </w:pPr>
      <w:r w:rsidRPr="001911DD">
        <w:rPr>
          <w:rFonts w:ascii="GHEA Grapalat" w:hAnsi="GHEA Grapalat"/>
          <w:sz w:val="20"/>
          <w:szCs w:val="20"/>
          <w:vertAlign w:val="superscript"/>
        </w:rPr>
        <w:t>имя, фамилия, паспортные данные директора компании</w:t>
      </w:r>
    </w:p>
    <w:p w:rsidR="000A214C" w:rsidRPr="001911DD" w:rsidRDefault="000A214C" w:rsidP="007C08A2">
      <w:pPr>
        <w:widowControl w:val="0"/>
        <w:jc w:val="both"/>
        <w:rPr>
          <w:rFonts w:ascii="GHEA Grapalat" w:hAnsi="GHEA Grapalat" w:cs="GHEA Grapalat"/>
          <w:sz w:val="20"/>
          <w:szCs w:val="20"/>
        </w:rPr>
      </w:pPr>
      <w:r w:rsidRPr="001911DD">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1911DD" w:rsidRDefault="000A214C" w:rsidP="007C08A2">
      <w:pPr>
        <w:widowControl w:val="0"/>
        <w:jc w:val="center"/>
        <w:rPr>
          <w:rFonts w:ascii="GHEA Grapalat" w:hAnsi="GHEA Grapalat" w:cs="GHEA Grapalat"/>
          <w:b/>
          <w:bCs/>
          <w:sz w:val="20"/>
          <w:szCs w:val="20"/>
        </w:rPr>
      </w:pPr>
      <w:r w:rsidRPr="001911DD">
        <w:rPr>
          <w:rFonts w:ascii="GHEA Grapalat" w:hAnsi="GHEA Grapalat"/>
          <w:b/>
          <w:sz w:val="20"/>
          <w:szCs w:val="20"/>
        </w:rPr>
        <w:t>1. Предмет соглашения</w:t>
      </w:r>
    </w:p>
    <w:p w:rsidR="00E87E93" w:rsidRPr="001911DD" w:rsidRDefault="000A214C" w:rsidP="007C08A2">
      <w:pPr>
        <w:widowControl w:val="0"/>
        <w:tabs>
          <w:tab w:val="left" w:pos="567"/>
        </w:tabs>
        <w:jc w:val="both"/>
        <w:rPr>
          <w:rFonts w:ascii="GHEA Grapalat" w:hAnsi="GHEA Grapalat"/>
          <w:i/>
          <w:sz w:val="20"/>
          <w:szCs w:val="20"/>
          <w:lang w:val="af-ZA"/>
        </w:rPr>
      </w:pPr>
      <w:r w:rsidRPr="001911DD">
        <w:rPr>
          <w:rFonts w:ascii="GHEA Grapalat" w:hAnsi="GHEA Grapalat"/>
          <w:sz w:val="20"/>
          <w:szCs w:val="20"/>
        </w:rPr>
        <w:t>1</w:t>
      </w:r>
      <w:r w:rsidRPr="001911DD">
        <w:rPr>
          <w:rFonts w:ascii="GHEA Grapalat" w:hAnsi="GHEA Grapalat"/>
          <w:spacing w:val="-6"/>
          <w:sz w:val="20"/>
          <w:szCs w:val="20"/>
        </w:rPr>
        <w:t>.1.</w:t>
      </w:r>
      <w:r w:rsidRPr="001911DD">
        <w:rPr>
          <w:rFonts w:ascii="GHEA Grapalat" w:hAnsi="GHEA Grapalat"/>
          <w:spacing w:val="-6"/>
          <w:sz w:val="20"/>
          <w:szCs w:val="20"/>
        </w:rPr>
        <w:tab/>
        <w:t xml:space="preserve">Компания участвует в организованной </w:t>
      </w:r>
      <w:r w:rsidR="00E9642F">
        <w:rPr>
          <w:rFonts w:ascii="GHEA Grapalat" w:hAnsi="GHEA Grapalat"/>
          <w:sz w:val="20"/>
          <w:szCs w:val="20"/>
        </w:rPr>
        <w:t>ГНКО “Основная школа № 14 Раздана”</w:t>
      </w:r>
      <w:r w:rsidR="00E87E93" w:rsidRPr="001911DD">
        <w:rPr>
          <w:rFonts w:ascii="GHEA Grapalat" w:hAnsi="GHEA Grapalat"/>
          <w:spacing w:val="-6"/>
          <w:sz w:val="20"/>
          <w:szCs w:val="20"/>
        </w:rPr>
        <w:t xml:space="preserve"> </w:t>
      </w:r>
      <w:r w:rsidRPr="001911DD">
        <w:rPr>
          <w:rFonts w:ascii="GHEA Grapalat" w:hAnsi="GHEA Grapalat"/>
          <w:spacing w:val="-6"/>
          <w:sz w:val="20"/>
          <w:szCs w:val="20"/>
        </w:rPr>
        <w:t xml:space="preserve">(далее — Заказчик) </w:t>
      </w:r>
      <w:r w:rsidRPr="001911DD">
        <w:rPr>
          <w:rFonts w:ascii="GHEA Grapalat" w:hAnsi="GHEA Grapalat"/>
          <w:sz w:val="20"/>
          <w:szCs w:val="20"/>
        </w:rPr>
        <w:t xml:space="preserve">процедуре закупок под кодом </w:t>
      </w:r>
      <w:r w:rsidR="004F2A2C" w:rsidRPr="00E73470">
        <w:rPr>
          <w:rFonts w:ascii="Sylfaen" w:hAnsi="Sylfaen"/>
          <w:b/>
          <w:u w:val="single"/>
          <w:lang w:val="af-ZA"/>
        </w:rPr>
        <w:t>ԱՄԱՂԱՄԴ-ԳՀ</w:t>
      </w:r>
      <w:r w:rsidR="004F2A2C" w:rsidRPr="00E73470">
        <w:rPr>
          <w:rFonts w:ascii="Sylfaen" w:hAnsi="Sylfaen"/>
          <w:b/>
          <w:u w:val="single"/>
          <w:lang w:val="hy-AM"/>
        </w:rPr>
        <w:t>ԱՊ</w:t>
      </w:r>
      <w:r w:rsidR="004F2A2C" w:rsidRPr="00E73470">
        <w:rPr>
          <w:rFonts w:ascii="Sylfaen" w:hAnsi="Sylfaen"/>
          <w:b/>
          <w:u w:val="single"/>
          <w:lang w:val="af-ZA"/>
        </w:rPr>
        <w:t>ՁԲ-22/01</w:t>
      </w:r>
    </w:p>
    <w:p w:rsidR="000A214C" w:rsidRPr="001911DD" w:rsidRDefault="000A214C" w:rsidP="007C08A2">
      <w:pPr>
        <w:widowControl w:val="0"/>
        <w:tabs>
          <w:tab w:val="left" w:pos="567"/>
        </w:tabs>
        <w:jc w:val="both"/>
        <w:rPr>
          <w:rFonts w:ascii="GHEA Grapalat" w:hAnsi="GHEA Grapalat" w:cs="GHEA Grapalat"/>
          <w:sz w:val="20"/>
          <w:szCs w:val="20"/>
        </w:rPr>
      </w:pPr>
      <w:r w:rsidRPr="001911DD">
        <w:rPr>
          <w:rFonts w:ascii="GHEA Grapalat" w:hAnsi="GHEA Grapalat"/>
          <w:sz w:val="20"/>
          <w:szCs w:val="20"/>
        </w:rPr>
        <w:t>1.2.</w:t>
      </w:r>
      <w:r w:rsidRPr="001911DD">
        <w:rPr>
          <w:rFonts w:ascii="GHEA Grapalat" w:hAnsi="GHEA Grapalat"/>
          <w:sz w:val="20"/>
          <w:szCs w:val="20"/>
        </w:rPr>
        <w:tab/>
        <w:t>В качестве обеспечения исполнения договора, заключаемого в</w:t>
      </w:r>
      <w:r w:rsidRPr="001911DD">
        <w:rPr>
          <w:rFonts w:ascii="Courier New" w:hAnsi="Courier New" w:cs="Courier New"/>
          <w:sz w:val="20"/>
          <w:szCs w:val="20"/>
          <w:lang w:val="en-US"/>
        </w:rPr>
        <w:t> </w:t>
      </w:r>
      <w:r w:rsidRPr="001911DD">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1911DD" w:rsidRDefault="000A214C"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1.3.</w:t>
      </w:r>
      <w:r w:rsidRPr="001911DD">
        <w:rPr>
          <w:rFonts w:ascii="GHEA Grapalat" w:hAnsi="GHEA Grapalat"/>
          <w:sz w:val="20"/>
          <w:szCs w:val="20"/>
        </w:rPr>
        <w:tab/>
        <w:t>Подписав платежное требование (далее — Требование), прилагаемое к</w:t>
      </w:r>
      <w:r w:rsidRPr="001911DD">
        <w:rPr>
          <w:sz w:val="20"/>
          <w:szCs w:val="20"/>
          <w:lang w:val="en-US"/>
        </w:rPr>
        <w:t> </w:t>
      </w:r>
      <w:r w:rsidRPr="001911DD">
        <w:rPr>
          <w:rFonts w:ascii="GHEA Grapalat" w:hAnsi="GHEA Grapalat"/>
          <w:sz w:val="20"/>
          <w:szCs w:val="20"/>
        </w:rPr>
        <w:t xml:space="preserve">настоящему Соглашению о неустойке, Компания безотзывно соглашается, что: </w:t>
      </w:r>
    </w:p>
    <w:p w:rsidR="000A214C" w:rsidRPr="001911DD" w:rsidRDefault="000A214C"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а)</w:t>
      </w:r>
      <w:r w:rsidRPr="001911DD">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1911DD" w:rsidRDefault="000A214C"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б)</w:t>
      </w:r>
      <w:r w:rsidRPr="001911DD">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1911DD" w:rsidRDefault="000A214C"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в)</w:t>
      </w:r>
      <w:r w:rsidRPr="001911DD">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1911DD" w:rsidRDefault="000A214C"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г)</w:t>
      </w:r>
      <w:r w:rsidRPr="001911DD">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1911DD" w:rsidRDefault="000A214C"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д)</w:t>
      </w:r>
      <w:r w:rsidRPr="001911DD">
        <w:rPr>
          <w:rFonts w:ascii="GHEA Grapalat" w:hAnsi="GHEA Grapalat"/>
          <w:sz w:val="20"/>
          <w:szCs w:val="20"/>
        </w:rPr>
        <w:tab/>
        <w:t xml:space="preserve">настоящим Компания соглашается, что Банк-плательщик не несет никакой ответственности за </w:t>
      </w:r>
      <w:r w:rsidRPr="001911DD">
        <w:rPr>
          <w:rFonts w:ascii="GHEA Grapalat" w:hAnsi="GHEA Grapalat"/>
          <w:sz w:val="20"/>
          <w:szCs w:val="20"/>
        </w:rPr>
        <w:lastRenderedPageBreak/>
        <w:t xml:space="preserve">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1911DD" w:rsidRDefault="000A214C"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1.5.</w:t>
      </w:r>
      <w:r w:rsidRPr="001911DD">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1911DD">
        <w:rPr>
          <w:rFonts w:ascii="Courier New" w:hAnsi="Courier New" w:cs="Courier New"/>
          <w:sz w:val="20"/>
          <w:szCs w:val="20"/>
          <w:lang w:val="en-US"/>
        </w:rPr>
        <w:t> </w:t>
      </w:r>
      <w:r w:rsidRPr="001911DD">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1911DD" w:rsidRDefault="000A214C"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1.6.</w:t>
      </w:r>
      <w:r w:rsidRPr="001911DD">
        <w:rPr>
          <w:rFonts w:ascii="GHEA Grapalat" w:hAnsi="GHEA Grapalat"/>
          <w:sz w:val="20"/>
          <w:szCs w:val="20"/>
        </w:rPr>
        <w:tab/>
        <w:t>Заказчик может представить в Банк-плательщик иные дополнительные документы.</w:t>
      </w:r>
    </w:p>
    <w:p w:rsidR="000A214C" w:rsidRPr="001911DD" w:rsidRDefault="000A214C"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1.7. Банк не несет какой-либо ответственности за риски (понесенные</w:t>
      </w:r>
      <w:r w:rsidRPr="001911DD">
        <w:rPr>
          <w:rFonts w:ascii="Courier New" w:hAnsi="Courier New" w:cs="Courier New"/>
          <w:sz w:val="20"/>
          <w:szCs w:val="20"/>
          <w:lang w:val="en-US"/>
        </w:rPr>
        <w:t> </w:t>
      </w:r>
      <w:r w:rsidRPr="001911DD">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1911DD">
        <w:rPr>
          <w:rFonts w:ascii="Courier New" w:hAnsi="Courier New" w:cs="Courier New"/>
          <w:sz w:val="20"/>
          <w:szCs w:val="20"/>
          <w:lang w:val="en-US"/>
        </w:rPr>
        <w:t> </w:t>
      </w:r>
      <w:r w:rsidRPr="001911DD">
        <w:rPr>
          <w:rFonts w:ascii="GHEA Grapalat" w:hAnsi="GHEA Grapalat"/>
          <w:sz w:val="20"/>
          <w:szCs w:val="20"/>
        </w:rPr>
        <w:t>Требовании. Банк не обязан проверять факты нарушения Компанией условий договора.</w:t>
      </w:r>
    </w:p>
    <w:p w:rsidR="000A214C" w:rsidRPr="001911DD" w:rsidRDefault="000A214C"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1.8.</w:t>
      </w:r>
      <w:r w:rsidRPr="001911DD">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1911DD" w:rsidRDefault="000A214C"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1.9.</w:t>
      </w:r>
      <w:r w:rsidRPr="001911DD">
        <w:rPr>
          <w:rFonts w:ascii="GHEA Grapalat" w:hAnsi="GHEA Grapalat"/>
          <w:sz w:val="20"/>
          <w:szCs w:val="20"/>
        </w:rPr>
        <w:tab/>
        <w:t>В случае если в течение десяти рабочих дней после представления в</w:t>
      </w:r>
      <w:r w:rsidRPr="001911DD">
        <w:rPr>
          <w:rFonts w:ascii="Courier New" w:hAnsi="Courier New" w:cs="Courier New"/>
          <w:sz w:val="20"/>
          <w:szCs w:val="20"/>
          <w:lang w:val="en-US"/>
        </w:rPr>
        <w:t> </w:t>
      </w:r>
      <w:r w:rsidRPr="001911DD">
        <w:rPr>
          <w:rFonts w:ascii="GHEA Grapalat" w:hAnsi="GHEA Grapalat"/>
          <w:sz w:val="20"/>
          <w:szCs w:val="20"/>
        </w:rPr>
        <w:t>Банк настоящего Соглашения и прилагаемого Требования по независящим от</w:t>
      </w:r>
      <w:r w:rsidRPr="001911DD">
        <w:rPr>
          <w:rFonts w:ascii="Courier New" w:hAnsi="Courier New" w:cs="Courier New"/>
          <w:sz w:val="20"/>
          <w:szCs w:val="20"/>
          <w:lang w:val="en-US"/>
        </w:rPr>
        <w:t> </w:t>
      </w:r>
      <w:r w:rsidRPr="001911DD">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1911DD">
        <w:rPr>
          <w:rFonts w:ascii="Courier New" w:hAnsi="Courier New" w:cs="Courier New"/>
          <w:sz w:val="20"/>
          <w:szCs w:val="20"/>
          <w:lang w:val="en-US"/>
        </w:rPr>
        <w:t> </w:t>
      </w:r>
      <w:r w:rsidRPr="001911DD">
        <w:rPr>
          <w:rFonts w:ascii="GHEA Grapalat" w:hAnsi="GHEA Grapalat"/>
          <w:sz w:val="20"/>
          <w:szCs w:val="20"/>
        </w:rPr>
        <w:t>неуплатой.</w:t>
      </w:r>
    </w:p>
    <w:p w:rsidR="000A214C" w:rsidRPr="001911DD" w:rsidRDefault="000A214C" w:rsidP="007C08A2">
      <w:pPr>
        <w:widowControl w:val="0"/>
        <w:jc w:val="center"/>
        <w:rPr>
          <w:rFonts w:ascii="GHEA Grapalat" w:hAnsi="GHEA Grapalat" w:cs="GHEA Grapalat"/>
          <w:b/>
          <w:bCs/>
          <w:sz w:val="20"/>
          <w:szCs w:val="20"/>
        </w:rPr>
      </w:pPr>
      <w:r w:rsidRPr="001911DD">
        <w:rPr>
          <w:rFonts w:ascii="GHEA Grapalat" w:hAnsi="GHEA Grapalat"/>
          <w:b/>
          <w:sz w:val="20"/>
          <w:szCs w:val="20"/>
        </w:rPr>
        <w:t>2. Иные условия</w:t>
      </w:r>
    </w:p>
    <w:p w:rsidR="00FE75E6" w:rsidRPr="001911DD" w:rsidRDefault="000A214C"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2.1.</w:t>
      </w:r>
      <w:r w:rsidRPr="001911DD">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1911DD">
        <w:rPr>
          <w:rFonts w:ascii="GHEA Grapalat" w:hAnsi="GHEA Grapalat"/>
          <w:sz w:val="20"/>
          <w:szCs w:val="20"/>
        </w:rPr>
        <w:t xml:space="preserve">двадцатого </w:t>
      </w:r>
      <w:r w:rsidRPr="001911DD">
        <w:rPr>
          <w:rFonts w:ascii="GHEA Grapalat" w:hAnsi="GHEA Grapalat"/>
          <w:sz w:val="20"/>
          <w:szCs w:val="20"/>
        </w:rPr>
        <w:t>рабочего дня, следующего</w:t>
      </w:r>
      <w:r w:rsidR="004300C2" w:rsidRPr="001911DD">
        <w:rPr>
          <w:rFonts w:ascii="GHEA Grapalat" w:hAnsi="GHEA Grapalat"/>
          <w:sz w:val="20"/>
          <w:szCs w:val="20"/>
        </w:rPr>
        <w:t xml:space="preserve"> за</w:t>
      </w:r>
      <w:r w:rsidRPr="001911DD">
        <w:rPr>
          <w:rFonts w:ascii="GHEA Grapalat" w:hAnsi="GHEA Grapalat"/>
          <w:sz w:val="20"/>
          <w:szCs w:val="20"/>
        </w:rPr>
        <w:t xml:space="preserve"> </w:t>
      </w:r>
      <w:r w:rsidR="00FE75E6" w:rsidRPr="001911DD">
        <w:rPr>
          <w:rFonts w:ascii="GHEA Grapalat" w:hAnsi="GHEA Grapalat"/>
          <w:sz w:val="20"/>
          <w:szCs w:val="20"/>
        </w:rPr>
        <w:t>последним днем полного выполнения взятых Компанией по заключаемому договору обязательств, включительно.</w:t>
      </w:r>
    </w:p>
    <w:p w:rsidR="000A214C" w:rsidRPr="001911DD" w:rsidRDefault="000A214C"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2.2.</w:t>
      </w:r>
      <w:r w:rsidRPr="001911DD">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1911DD" w:rsidRDefault="000A214C"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2.2.1.</w:t>
      </w:r>
      <w:r w:rsidRPr="001911DD">
        <w:rPr>
          <w:rFonts w:ascii="GHEA Grapalat" w:hAnsi="GHEA Grapalat"/>
          <w:sz w:val="20"/>
          <w:szCs w:val="20"/>
        </w:rPr>
        <w:tab/>
        <w:t>Заказчик подтверждает, что Компания допустила нарушение договорных обязательств, а</w:t>
      </w:r>
    </w:p>
    <w:p w:rsidR="000A214C" w:rsidRPr="001911DD" w:rsidDel="00A13215" w:rsidRDefault="000A214C" w:rsidP="007C08A2">
      <w:pPr>
        <w:widowControl w:val="0"/>
        <w:tabs>
          <w:tab w:val="left" w:pos="1134"/>
        </w:tabs>
        <w:ind w:firstLine="567"/>
        <w:jc w:val="both"/>
        <w:rPr>
          <w:rFonts w:ascii="GHEA Grapalat" w:hAnsi="GHEA Grapalat" w:cs="GHEA Grapalat"/>
          <w:sz w:val="20"/>
          <w:szCs w:val="20"/>
        </w:rPr>
      </w:pPr>
      <w:r w:rsidRPr="001911DD">
        <w:rPr>
          <w:rFonts w:ascii="GHEA Grapalat" w:hAnsi="GHEA Grapalat"/>
          <w:sz w:val="20"/>
          <w:szCs w:val="20"/>
        </w:rPr>
        <w:t>2.2.2.</w:t>
      </w:r>
      <w:r w:rsidRPr="001911DD">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1911DD" w:rsidRDefault="000A214C"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2.3.</w:t>
      </w:r>
      <w:r w:rsidRPr="001911DD">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1911DD" w:rsidRDefault="000A214C" w:rsidP="007C08A2">
      <w:pPr>
        <w:widowControl w:val="0"/>
        <w:ind w:firstLine="567"/>
        <w:jc w:val="center"/>
        <w:rPr>
          <w:rFonts w:ascii="GHEA Grapalat" w:hAnsi="GHEA Grapalat"/>
          <w:b/>
          <w:sz w:val="20"/>
          <w:szCs w:val="20"/>
        </w:rPr>
      </w:pPr>
      <w:r w:rsidRPr="001911DD">
        <w:rPr>
          <w:rFonts w:ascii="GHEA Grapalat" w:hAnsi="GHEA Grapalat"/>
          <w:b/>
          <w:sz w:val="20"/>
          <w:szCs w:val="20"/>
        </w:rPr>
        <w:t>3. Адрес, банковские реквизиты Компании</w:t>
      </w:r>
    </w:p>
    <w:p w:rsidR="000A214C" w:rsidRPr="001911DD" w:rsidRDefault="000A214C" w:rsidP="007C08A2">
      <w:pPr>
        <w:widowControl w:val="0"/>
        <w:jc w:val="both"/>
        <w:rPr>
          <w:rFonts w:ascii="GHEA Grapalat" w:hAnsi="GHEA Grapalat"/>
          <w:sz w:val="20"/>
          <w:szCs w:val="20"/>
        </w:rPr>
      </w:pPr>
      <w:r w:rsidRPr="001911DD">
        <w:rPr>
          <w:rFonts w:ascii="GHEA Grapalat" w:hAnsi="GHEA Grapalat"/>
          <w:sz w:val="20"/>
          <w:szCs w:val="20"/>
        </w:rPr>
        <w:t>_______________________________________</w:t>
      </w:r>
    </w:p>
    <w:p w:rsidR="000A214C" w:rsidRPr="001911DD" w:rsidRDefault="000A214C" w:rsidP="007C08A2">
      <w:pPr>
        <w:widowControl w:val="0"/>
        <w:ind w:right="4250"/>
        <w:jc w:val="center"/>
        <w:rPr>
          <w:rFonts w:ascii="GHEA Grapalat" w:hAnsi="GHEA Grapalat"/>
          <w:sz w:val="20"/>
          <w:szCs w:val="20"/>
          <w:vertAlign w:val="superscript"/>
        </w:rPr>
      </w:pPr>
      <w:r w:rsidRPr="001911DD">
        <w:rPr>
          <w:rFonts w:ascii="GHEA Grapalat" w:hAnsi="GHEA Grapalat"/>
          <w:sz w:val="20"/>
          <w:szCs w:val="20"/>
          <w:vertAlign w:val="superscript"/>
        </w:rPr>
        <w:t>наименование компании</w:t>
      </w:r>
    </w:p>
    <w:p w:rsidR="000A214C" w:rsidRPr="001911DD" w:rsidRDefault="000A214C" w:rsidP="007C08A2">
      <w:pPr>
        <w:widowControl w:val="0"/>
        <w:jc w:val="both"/>
        <w:rPr>
          <w:rFonts w:ascii="GHEA Grapalat" w:hAnsi="GHEA Grapalat"/>
          <w:sz w:val="20"/>
          <w:szCs w:val="20"/>
        </w:rPr>
      </w:pPr>
      <w:r w:rsidRPr="001911DD">
        <w:rPr>
          <w:rFonts w:ascii="GHEA Grapalat" w:hAnsi="GHEA Grapalat"/>
          <w:sz w:val="20"/>
          <w:szCs w:val="20"/>
        </w:rPr>
        <w:t>_______________________________________</w:t>
      </w:r>
    </w:p>
    <w:p w:rsidR="000A214C" w:rsidRPr="001911DD" w:rsidRDefault="000A214C" w:rsidP="007C08A2">
      <w:pPr>
        <w:widowControl w:val="0"/>
        <w:ind w:right="4250"/>
        <w:jc w:val="center"/>
        <w:rPr>
          <w:rFonts w:ascii="GHEA Grapalat" w:hAnsi="GHEA Grapalat"/>
          <w:sz w:val="20"/>
          <w:szCs w:val="20"/>
          <w:vertAlign w:val="superscript"/>
        </w:rPr>
      </w:pPr>
      <w:r w:rsidRPr="001911DD">
        <w:rPr>
          <w:rFonts w:ascii="GHEA Grapalat" w:hAnsi="GHEA Grapalat"/>
          <w:sz w:val="20"/>
          <w:szCs w:val="20"/>
          <w:vertAlign w:val="superscript"/>
        </w:rPr>
        <w:t>адрес компании</w:t>
      </w:r>
    </w:p>
    <w:p w:rsidR="000A214C" w:rsidRPr="001911DD" w:rsidRDefault="000A214C" w:rsidP="007C08A2">
      <w:pPr>
        <w:widowControl w:val="0"/>
        <w:jc w:val="both"/>
        <w:rPr>
          <w:rFonts w:ascii="GHEA Grapalat" w:hAnsi="GHEA Grapalat"/>
          <w:sz w:val="20"/>
          <w:szCs w:val="20"/>
        </w:rPr>
      </w:pPr>
      <w:r w:rsidRPr="001911DD">
        <w:rPr>
          <w:rFonts w:ascii="GHEA Grapalat" w:hAnsi="GHEA Grapalat"/>
          <w:sz w:val="20"/>
          <w:szCs w:val="20"/>
        </w:rPr>
        <w:t>_______________________________________</w:t>
      </w:r>
    </w:p>
    <w:p w:rsidR="000A214C" w:rsidRPr="001911DD" w:rsidRDefault="000A214C" w:rsidP="007C08A2">
      <w:pPr>
        <w:widowControl w:val="0"/>
        <w:ind w:right="4250"/>
        <w:jc w:val="center"/>
        <w:rPr>
          <w:rFonts w:ascii="GHEA Grapalat" w:hAnsi="GHEA Grapalat"/>
          <w:sz w:val="20"/>
          <w:szCs w:val="20"/>
          <w:vertAlign w:val="superscript"/>
        </w:rPr>
      </w:pPr>
      <w:r w:rsidRPr="001911DD">
        <w:rPr>
          <w:rFonts w:ascii="GHEA Grapalat" w:hAnsi="GHEA Grapalat"/>
          <w:sz w:val="20"/>
          <w:szCs w:val="20"/>
          <w:vertAlign w:val="superscript"/>
        </w:rPr>
        <w:t>наименование обслуживающего компанию банка</w:t>
      </w:r>
    </w:p>
    <w:p w:rsidR="000A214C" w:rsidRPr="001911DD" w:rsidRDefault="000A214C" w:rsidP="007C08A2">
      <w:pPr>
        <w:widowControl w:val="0"/>
        <w:jc w:val="both"/>
        <w:rPr>
          <w:rFonts w:ascii="GHEA Grapalat" w:hAnsi="GHEA Grapalat"/>
          <w:sz w:val="20"/>
          <w:szCs w:val="20"/>
        </w:rPr>
      </w:pPr>
      <w:r w:rsidRPr="001911DD">
        <w:rPr>
          <w:rFonts w:ascii="GHEA Grapalat" w:hAnsi="GHEA Grapalat"/>
          <w:sz w:val="20"/>
          <w:szCs w:val="20"/>
        </w:rPr>
        <w:t>_______________________________________</w:t>
      </w:r>
    </w:p>
    <w:p w:rsidR="000A214C" w:rsidRPr="001911DD" w:rsidRDefault="000A214C" w:rsidP="007C08A2">
      <w:pPr>
        <w:widowControl w:val="0"/>
        <w:ind w:right="4250"/>
        <w:jc w:val="center"/>
        <w:rPr>
          <w:rFonts w:ascii="GHEA Grapalat" w:hAnsi="GHEA Grapalat"/>
          <w:sz w:val="20"/>
          <w:szCs w:val="20"/>
          <w:vertAlign w:val="superscript"/>
        </w:rPr>
      </w:pPr>
      <w:r w:rsidRPr="001911DD">
        <w:rPr>
          <w:rFonts w:ascii="GHEA Grapalat" w:hAnsi="GHEA Grapalat"/>
          <w:sz w:val="20"/>
          <w:szCs w:val="20"/>
          <w:vertAlign w:val="superscript"/>
        </w:rPr>
        <w:t>номер банковского счета компании</w:t>
      </w:r>
    </w:p>
    <w:p w:rsidR="000A214C" w:rsidRPr="001911DD" w:rsidRDefault="000A214C" w:rsidP="007C08A2">
      <w:pPr>
        <w:widowControl w:val="0"/>
        <w:jc w:val="both"/>
        <w:rPr>
          <w:rFonts w:ascii="GHEA Grapalat" w:hAnsi="GHEA Grapalat"/>
          <w:sz w:val="20"/>
          <w:szCs w:val="20"/>
        </w:rPr>
      </w:pPr>
      <w:r w:rsidRPr="001911DD">
        <w:rPr>
          <w:rFonts w:ascii="GHEA Grapalat" w:hAnsi="GHEA Grapalat"/>
          <w:sz w:val="20"/>
          <w:szCs w:val="20"/>
        </w:rPr>
        <w:t>_______________________________________</w:t>
      </w:r>
    </w:p>
    <w:p w:rsidR="000A214C" w:rsidRPr="001911DD" w:rsidRDefault="000A214C" w:rsidP="007C08A2">
      <w:pPr>
        <w:widowControl w:val="0"/>
        <w:ind w:right="4250"/>
        <w:jc w:val="center"/>
        <w:rPr>
          <w:rFonts w:ascii="GHEA Grapalat" w:hAnsi="GHEA Grapalat"/>
          <w:sz w:val="20"/>
          <w:szCs w:val="20"/>
          <w:vertAlign w:val="superscript"/>
        </w:rPr>
      </w:pPr>
      <w:r w:rsidRPr="001911DD">
        <w:rPr>
          <w:rFonts w:ascii="GHEA Grapalat" w:hAnsi="GHEA Grapalat"/>
          <w:sz w:val="20"/>
          <w:szCs w:val="20"/>
          <w:vertAlign w:val="superscript"/>
        </w:rPr>
        <w:t>учетный номер налогоплательщика компании</w:t>
      </w:r>
    </w:p>
    <w:p w:rsidR="000A214C" w:rsidRPr="001911DD" w:rsidRDefault="000A214C" w:rsidP="007C08A2">
      <w:pPr>
        <w:widowControl w:val="0"/>
        <w:jc w:val="both"/>
        <w:rPr>
          <w:rFonts w:ascii="GHEA Grapalat" w:hAnsi="GHEA Grapalat"/>
          <w:sz w:val="20"/>
          <w:szCs w:val="20"/>
        </w:rPr>
      </w:pPr>
      <w:r w:rsidRPr="001911DD">
        <w:rPr>
          <w:rFonts w:ascii="GHEA Grapalat" w:hAnsi="GHEA Grapalat"/>
          <w:sz w:val="20"/>
          <w:szCs w:val="20"/>
        </w:rPr>
        <w:t>_______________________________________</w:t>
      </w:r>
    </w:p>
    <w:p w:rsidR="000A214C" w:rsidRPr="001911DD" w:rsidRDefault="000A214C" w:rsidP="007C08A2">
      <w:pPr>
        <w:widowControl w:val="0"/>
        <w:ind w:right="4250"/>
        <w:jc w:val="center"/>
        <w:rPr>
          <w:rFonts w:ascii="GHEA Grapalat" w:hAnsi="GHEA Grapalat"/>
          <w:sz w:val="20"/>
          <w:szCs w:val="20"/>
        </w:rPr>
      </w:pPr>
      <w:r w:rsidRPr="001911DD">
        <w:rPr>
          <w:rFonts w:ascii="GHEA Grapalat" w:hAnsi="GHEA Grapalat"/>
          <w:sz w:val="20"/>
          <w:szCs w:val="20"/>
          <w:vertAlign w:val="superscript"/>
        </w:rPr>
        <w:t>имя, фамилия и подпись директора компании</w:t>
      </w:r>
    </w:p>
    <w:p w:rsidR="000A214C" w:rsidRPr="001911DD" w:rsidRDefault="00632AC2" w:rsidP="007C08A2">
      <w:pPr>
        <w:widowControl w:val="0"/>
        <w:rPr>
          <w:rFonts w:ascii="GHEA Grapalat" w:hAnsi="GHEA Grapalat"/>
          <w:sz w:val="20"/>
          <w:szCs w:val="20"/>
        </w:rPr>
      </w:pPr>
      <w:r w:rsidRPr="001911DD">
        <w:rPr>
          <w:rFonts w:ascii="GHEA Grapalat" w:hAnsi="GHEA Grapalat"/>
          <w:sz w:val="20"/>
          <w:szCs w:val="20"/>
        </w:rPr>
        <w:t xml:space="preserve">День/месяц/год                                                                                    </w:t>
      </w:r>
      <w:r w:rsidR="000A214C" w:rsidRPr="001911DD">
        <w:rPr>
          <w:rFonts w:ascii="GHEA Grapalat" w:hAnsi="GHEA Grapalat"/>
          <w:sz w:val="20"/>
          <w:szCs w:val="20"/>
        </w:rPr>
        <w:t>М. П.</w:t>
      </w:r>
    </w:p>
    <w:tbl>
      <w:tblPr>
        <w:tblpPr w:leftFromText="180" w:rightFromText="180" w:vertAnchor="page" w:horzAnchor="margin" w:tblpXSpec="center" w:tblpY="1003"/>
        <w:tblW w:w="10980" w:type="dxa"/>
        <w:tblLook w:val="0000"/>
      </w:tblPr>
      <w:tblGrid>
        <w:gridCol w:w="5616"/>
        <w:gridCol w:w="5364"/>
      </w:tblGrid>
      <w:tr w:rsidR="00B138F3" w:rsidRPr="001911D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911DD" w:rsidRDefault="00BE2572" w:rsidP="007C08A2">
            <w:pPr>
              <w:widowControl w:val="0"/>
              <w:tabs>
                <w:tab w:val="left" w:pos="3402"/>
              </w:tabs>
              <w:ind w:left="360"/>
              <w:rPr>
                <w:rFonts w:ascii="GHEA Grapalat" w:hAnsi="GHEA Grapalat" w:cs="Sylfaen"/>
                <w:b/>
                <w:bCs/>
                <w:sz w:val="20"/>
                <w:szCs w:val="20"/>
                <w:lang w:val="en-US"/>
              </w:rPr>
            </w:pPr>
            <w:r w:rsidRPr="001911DD">
              <w:rPr>
                <w:rFonts w:ascii="GHEA Grapalat" w:hAnsi="GHEA Grapalat"/>
                <w:b/>
                <w:sz w:val="20"/>
                <w:szCs w:val="20"/>
                <w:lang w:val="en-US"/>
              </w:rPr>
              <w:lastRenderedPageBreak/>
              <w:t>1.</w:t>
            </w:r>
            <w:r w:rsidRPr="001911DD">
              <w:rPr>
                <w:rFonts w:ascii="GHEA Grapalat" w:hAnsi="GHEA Grapalat"/>
                <w:b/>
                <w:sz w:val="20"/>
                <w:szCs w:val="20"/>
                <w:lang w:val="en-US"/>
              </w:rPr>
              <w:tab/>
            </w:r>
            <w:r w:rsidRPr="001911DD">
              <w:rPr>
                <w:rFonts w:ascii="GHEA Grapalat" w:hAnsi="GHEA Grapalat"/>
                <w:b/>
                <w:sz w:val="20"/>
                <w:szCs w:val="20"/>
              </w:rPr>
              <w:t xml:space="preserve">ПЛАТЕЖНОЕ ТРЕБОВАНИЕ </w:t>
            </w:r>
            <w:r w:rsidRPr="001911DD">
              <w:rPr>
                <w:rFonts w:ascii="GHEA Grapalat" w:hAnsi="GHEA Grapalat"/>
                <w:b/>
                <w:sz w:val="20"/>
                <w:szCs w:val="20"/>
                <w:lang w:val="en-US"/>
              </w:rPr>
              <w:t>*</w:t>
            </w:r>
          </w:p>
        </w:tc>
      </w:tr>
      <w:tr w:rsidR="00B138F3" w:rsidRPr="001911D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911DD" w:rsidRDefault="00BE2572" w:rsidP="007C08A2">
            <w:pPr>
              <w:widowControl w:val="0"/>
              <w:tabs>
                <w:tab w:val="left" w:pos="855"/>
              </w:tabs>
              <w:ind w:left="360"/>
              <w:rPr>
                <w:rFonts w:ascii="GHEA Grapalat" w:hAnsi="GHEA Grapalat" w:cs="Sylfaen"/>
                <w:sz w:val="20"/>
                <w:szCs w:val="20"/>
              </w:rPr>
            </w:pPr>
            <w:r w:rsidRPr="001911DD">
              <w:rPr>
                <w:rFonts w:ascii="GHEA Grapalat" w:hAnsi="GHEA Grapalat"/>
                <w:sz w:val="20"/>
                <w:szCs w:val="20"/>
              </w:rPr>
              <w:t>2.</w:t>
            </w:r>
            <w:r w:rsidRPr="001911DD">
              <w:rPr>
                <w:rFonts w:ascii="GHEA Grapalat" w:hAnsi="GHEA Grapalat"/>
                <w:sz w:val="20"/>
                <w:szCs w:val="20"/>
              </w:rPr>
              <w:tab/>
              <w:t xml:space="preserve">Номер </w:t>
            </w:r>
          </w:p>
        </w:tc>
      </w:tr>
      <w:tr w:rsidR="00B138F3" w:rsidRPr="001911DD"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911DD" w:rsidRDefault="00BE2572" w:rsidP="007C08A2">
            <w:pPr>
              <w:widowControl w:val="0"/>
              <w:tabs>
                <w:tab w:val="left" w:pos="3390"/>
              </w:tabs>
              <w:ind w:left="322"/>
              <w:rPr>
                <w:rFonts w:ascii="GHEA Grapalat" w:hAnsi="GHEA Grapalat" w:cs="Sylfaen"/>
                <w:sz w:val="20"/>
                <w:szCs w:val="20"/>
              </w:rPr>
            </w:pPr>
            <w:r w:rsidRPr="001911DD">
              <w:rPr>
                <w:rFonts w:ascii="GHEA Grapalat" w:hAnsi="GHEA Grapalat"/>
                <w:sz w:val="20"/>
                <w:szCs w:val="20"/>
              </w:rPr>
              <w:t>3</w:t>
            </w:r>
            <w:r w:rsidRPr="001911DD">
              <w:rPr>
                <w:rFonts w:ascii="GHEA Grapalat" w:hAnsi="GHEA Grapalat"/>
                <w:sz w:val="20"/>
                <w:szCs w:val="20"/>
              </w:rPr>
              <w:tab/>
              <w:t>Дата представления: "___" ___ 20___г.</w:t>
            </w:r>
          </w:p>
        </w:tc>
      </w:tr>
      <w:tr w:rsidR="00B138F3" w:rsidRPr="001911DD"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911DD" w:rsidRDefault="00BE2572"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4.</w:t>
            </w:r>
            <w:r w:rsidRPr="001911DD">
              <w:rPr>
                <w:rFonts w:ascii="GHEA Grapalat" w:hAnsi="GHEA Grapalat"/>
                <w:sz w:val="20"/>
                <w:szCs w:val="20"/>
              </w:rPr>
              <w:tab/>
              <w:t>Наименование, или имя, фамилия плательщика (Компания:</w:t>
            </w:r>
          </w:p>
        </w:tc>
      </w:tr>
      <w:tr w:rsidR="00B138F3" w:rsidRPr="001911DD"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911DD" w:rsidRDefault="00BE2572"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5.</w:t>
            </w:r>
            <w:r w:rsidRPr="001911DD">
              <w:rPr>
                <w:rFonts w:ascii="GHEA Grapalat" w:hAnsi="GHEA Grapalat"/>
                <w:sz w:val="20"/>
                <w:szCs w:val="20"/>
              </w:rPr>
              <w:tab/>
              <w:t>Обслуживающая плательщика Финансовая организация (банк):</w:t>
            </w:r>
          </w:p>
        </w:tc>
      </w:tr>
      <w:tr w:rsidR="00B138F3" w:rsidRPr="001911DD"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911DD" w:rsidRDefault="00BE2572"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6.</w:t>
            </w:r>
            <w:r w:rsidRPr="001911DD">
              <w:rPr>
                <w:rFonts w:ascii="GHEA Grapalat" w:hAnsi="GHEA Grapalat"/>
                <w:sz w:val="20"/>
                <w:szCs w:val="20"/>
              </w:rPr>
              <w:tab/>
              <w:t>Номер счета плательщика:</w:t>
            </w:r>
          </w:p>
        </w:tc>
      </w:tr>
      <w:tr w:rsidR="00B138F3" w:rsidRPr="001911D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911DD" w:rsidRDefault="00BE2572"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7.</w:t>
            </w:r>
            <w:r w:rsidRPr="001911DD">
              <w:rPr>
                <w:rFonts w:ascii="GHEA Grapalat" w:hAnsi="GHEA Grapalat"/>
                <w:sz w:val="20"/>
                <w:szCs w:val="20"/>
              </w:rPr>
              <w:tab/>
              <w:t>УНН плательщика:</w:t>
            </w:r>
          </w:p>
        </w:tc>
      </w:tr>
      <w:tr w:rsidR="00B138F3" w:rsidRPr="001911D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911DD" w:rsidRDefault="00BE2572"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8.</w:t>
            </w:r>
            <w:r w:rsidRPr="001911DD">
              <w:rPr>
                <w:rFonts w:ascii="GHEA Grapalat" w:hAnsi="GHEA Grapalat"/>
                <w:sz w:val="20"/>
                <w:szCs w:val="20"/>
              </w:rPr>
              <w:tab/>
              <w:t>НЗОУ плательщика:</w:t>
            </w:r>
          </w:p>
        </w:tc>
      </w:tr>
      <w:tr w:rsidR="00B138F3" w:rsidRPr="001911D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911DD" w:rsidRDefault="00BE2572"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9.</w:t>
            </w:r>
            <w:r w:rsidRPr="001911DD">
              <w:rPr>
                <w:rFonts w:ascii="GHEA Grapalat" w:hAnsi="GHEA Grapalat"/>
                <w:sz w:val="20"/>
                <w:szCs w:val="20"/>
              </w:rPr>
              <w:tab/>
              <w:t>Наименование, или имя, фамилия бенефициара:</w:t>
            </w:r>
          </w:p>
        </w:tc>
      </w:tr>
      <w:tr w:rsidR="00B138F3" w:rsidRPr="001911D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911DD" w:rsidRDefault="00BE2572"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10.</w:t>
            </w:r>
            <w:r w:rsidRPr="001911DD">
              <w:rPr>
                <w:rFonts w:ascii="GHEA Grapalat" w:hAnsi="GHEA Grapalat"/>
                <w:sz w:val="20"/>
                <w:szCs w:val="20"/>
              </w:rPr>
              <w:tab/>
              <w:t>НЗОУ бенефициара (не заполняется)</w:t>
            </w:r>
          </w:p>
        </w:tc>
      </w:tr>
      <w:tr w:rsidR="00B138F3" w:rsidRPr="001911DD"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911DD" w:rsidRDefault="00BE2572"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11.</w:t>
            </w:r>
            <w:r w:rsidRPr="001911DD">
              <w:rPr>
                <w:rFonts w:ascii="GHEA Grapalat" w:hAnsi="GHEA Grapalat"/>
                <w:sz w:val="20"/>
                <w:szCs w:val="20"/>
              </w:rPr>
              <w:tab/>
              <w:t>УНН бенефициара:</w:t>
            </w:r>
          </w:p>
        </w:tc>
      </w:tr>
      <w:tr w:rsidR="00B138F3" w:rsidRPr="001911DD"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911DD" w:rsidRDefault="00BE2572"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12.</w:t>
            </w:r>
            <w:r w:rsidRPr="001911DD">
              <w:rPr>
                <w:rFonts w:ascii="GHEA Grapalat" w:hAnsi="GHEA Grapalat"/>
                <w:sz w:val="20"/>
                <w:szCs w:val="20"/>
              </w:rPr>
              <w:tab/>
              <w:t>Обслуживающая бенефициара Финансовая организация (банк):</w:t>
            </w:r>
          </w:p>
        </w:tc>
      </w:tr>
      <w:tr w:rsidR="00B138F3" w:rsidRPr="001911DD"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911DD" w:rsidRDefault="00BE2572"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13.</w:t>
            </w:r>
            <w:r w:rsidRPr="001911DD">
              <w:rPr>
                <w:rFonts w:ascii="GHEA Grapalat" w:hAnsi="GHEA Grapalat"/>
                <w:sz w:val="20"/>
                <w:szCs w:val="20"/>
              </w:rPr>
              <w:tab/>
              <w:t>Номер счета бенефициара (сч.№)</w:t>
            </w:r>
          </w:p>
        </w:tc>
      </w:tr>
      <w:tr w:rsidR="00B138F3" w:rsidRPr="001911D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911DD" w:rsidRDefault="00BE2572"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14.</w:t>
            </w:r>
            <w:r w:rsidRPr="001911DD">
              <w:rPr>
                <w:rFonts w:ascii="GHEA Grapalat" w:hAnsi="GHEA Grapalat"/>
                <w:sz w:val="20"/>
                <w:szCs w:val="20"/>
              </w:rPr>
              <w:tab/>
              <w:t>Сумма (цифрами и прописью):</w:t>
            </w:r>
          </w:p>
        </w:tc>
      </w:tr>
      <w:tr w:rsidR="00B138F3" w:rsidRPr="001911D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911DD" w:rsidRDefault="00BE2572"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15.</w:t>
            </w:r>
            <w:r w:rsidRPr="001911DD">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1911D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911DD" w:rsidRDefault="00BE2572"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16.</w:t>
            </w:r>
            <w:r w:rsidRPr="001911DD">
              <w:rPr>
                <w:rFonts w:ascii="GHEA Grapalat" w:hAnsi="GHEA Grapalat"/>
                <w:sz w:val="20"/>
                <w:szCs w:val="20"/>
              </w:rPr>
              <w:tab/>
              <w:t>Валюта (прописью и по коду):</w:t>
            </w:r>
          </w:p>
        </w:tc>
      </w:tr>
      <w:tr w:rsidR="00B138F3" w:rsidRPr="001911D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911DD" w:rsidRDefault="00BE2572"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17.</w:t>
            </w:r>
            <w:r w:rsidRPr="001911DD">
              <w:rPr>
                <w:rFonts w:ascii="GHEA Grapalat" w:hAnsi="GHEA Grapalat"/>
                <w:sz w:val="20"/>
                <w:szCs w:val="20"/>
              </w:rPr>
              <w:tab/>
              <w:t>Цель сделки (уплаты): (для обеспечения исполнения договора)</w:t>
            </w:r>
          </w:p>
        </w:tc>
      </w:tr>
      <w:tr w:rsidR="00B138F3" w:rsidRPr="001911DD"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1911DD" w:rsidRDefault="00BE2572"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18.</w:t>
            </w:r>
            <w:r w:rsidRPr="001911DD">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911DD"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911DD" w:rsidRDefault="00BE2572" w:rsidP="007C08A2">
            <w:pPr>
              <w:widowControl w:val="0"/>
              <w:tabs>
                <w:tab w:val="left" w:pos="855"/>
              </w:tabs>
              <w:ind w:left="360"/>
              <w:rPr>
                <w:rFonts w:ascii="GHEA Grapalat" w:hAnsi="GHEA Grapalat"/>
                <w:sz w:val="20"/>
                <w:szCs w:val="20"/>
              </w:rPr>
            </w:pPr>
            <w:r w:rsidRPr="001911DD">
              <w:rPr>
                <w:rFonts w:ascii="GHEA Grapalat" w:hAnsi="GHEA Grapalat"/>
                <w:sz w:val="20"/>
                <w:szCs w:val="20"/>
              </w:rPr>
              <w:t>19.</w:t>
            </w:r>
            <w:r w:rsidRPr="001911DD">
              <w:rPr>
                <w:rFonts w:ascii="GHEA Grapalat" w:hAnsi="GHEA Grapalat"/>
                <w:sz w:val="20"/>
                <w:szCs w:val="20"/>
                <w:lang w:val="en-US"/>
              </w:rPr>
              <w:tab/>
            </w:r>
            <w:r w:rsidRPr="001911DD">
              <w:rPr>
                <w:rFonts w:ascii="GHEA Grapalat" w:hAnsi="GHEA Grapalat"/>
                <w:sz w:val="20"/>
                <w:szCs w:val="20"/>
              </w:rPr>
              <w:t>Условия оплаты: &lt;акцептованный платеж&gt;</w:t>
            </w:r>
          </w:p>
        </w:tc>
      </w:tr>
      <w:tr w:rsidR="00B138F3" w:rsidRPr="001911DD"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911DD" w:rsidRDefault="00BE2572" w:rsidP="007C08A2">
            <w:pPr>
              <w:widowControl w:val="0"/>
              <w:tabs>
                <w:tab w:val="left" w:pos="855"/>
              </w:tabs>
              <w:ind w:left="360"/>
              <w:rPr>
                <w:rFonts w:ascii="GHEA Grapalat" w:hAnsi="GHEA Grapalat"/>
                <w:sz w:val="20"/>
                <w:szCs w:val="20"/>
                <w:lang w:val="en-US"/>
              </w:rPr>
            </w:pPr>
            <w:r w:rsidRPr="001911DD">
              <w:rPr>
                <w:rFonts w:ascii="GHEA Grapalat" w:hAnsi="GHEA Grapalat"/>
                <w:sz w:val="20"/>
                <w:szCs w:val="20"/>
              </w:rPr>
              <w:t>20.</w:t>
            </w:r>
            <w:r w:rsidRPr="001911DD">
              <w:rPr>
                <w:rFonts w:ascii="GHEA Grapalat" w:hAnsi="GHEA Grapalat"/>
                <w:sz w:val="20"/>
                <w:szCs w:val="20"/>
                <w:lang w:val="en-US"/>
              </w:rPr>
              <w:tab/>
            </w:r>
            <w:r w:rsidRPr="001911DD">
              <w:rPr>
                <w:rFonts w:ascii="GHEA Grapalat" w:hAnsi="GHEA Grapalat"/>
                <w:sz w:val="20"/>
                <w:szCs w:val="20"/>
              </w:rPr>
              <w:t>Количество прилагаемых страниц: --- страниц</w:t>
            </w:r>
          </w:p>
        </w:tc>
      </w:tr>
      <w:tr w:rsidR="00B138F3" w:rsidRPr="001911DD"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911DD" w:rsidRDefault="00BE2572" w:rsidP="007C08A2">
            <w:pPr>
              <w:widowControl w:val="0"/>
              <w:tabs>
                <w:tab w:val="left" w:pos="851"/>
              </w:tabs>
              <w:rPr>
                <w:rFonts w:ascii="GHEA Grapalat" w:hAnsi="GHEA Grapalat" w:cs="Sylfaen"/>
                <w:sz w:val="20"/>
                <w:szCs w:val="20"/>
              </w:rPr>
            </w:pPr>
            <w:r w:rsidRPr="001911DD">
              <w:rPr>
                <w:rFonts w:ascii="GHEA Grapalat" w:hAnsi="GHEA Grapalat"/>
                <w:sz w:val="20"/>
                <w:szCs w:val="20"/>
              </w:rPr>
              <w:t>22.а.</w:t>
            </w:r>
            <w:r w:rsidRPr="001911DD">
              <w:rPr>
                <w:rFonts w:ascii="GHEA Grapalat" w:hAnsi="GHEA Grapalat"/>
                <w:sz w:val="20"/>
                <w:szCs w:val="20"/>
              </w:rPr>
              <w:tab/>
              <w:t>Подписи бенефициара</w:t>
            </w:r>
          </w:p>
          <w:p w:rsidR="00BE2572" w:rsidRPr="001911DD" w:rsidRDefault="00BE2572" w:rsidP="007C08A2">
            <w:pPr>
              <w:widowControl w:val="0"/>
              <w:rPr>
                <w:rFonts w:ascii="GHEA Grapalat" w:hAnsi="GHEA Grapalat" w:cs="Sylfaen"/>
                <w:sz w:val="20"/>
                <w:szCs w:val="20"/>
              </w:rPr>
            </w:pPr>
          </w:p>
          <w:p w:rsidR="00BE2572" w:rsidRPr="001911DD" w:rsidRDefault="00BE2572" w:rsidP="007C08A2">
            <w:pPr>
              <w:widowControl w:val="0"/>
              <w:jc w:val="right"/>
              <w:rPr>
                <w:rFonts w:ascii="GHEA Grapalat" w:hAnsi="GHEA Grapalat" w:cs="Tahoma"/>
                <w:sz w:val="20"/>
                <w:szCs w:val="20"/>
              </w:rPr>
            </w:pPr>
            <w:r w:rsidRPr="001911DD">
              <w:rPr>
                <w:rFonts w:ascii="GHEA Grapalat" w:hAnsi="GHEA Grapalat"/>
                <w:sz w:val="20"/>
                <w:szCs w:val="20"/>
              </w:rPr>
              <w:t>/____________________/</w:t>
            </w:r>
          </w:p>
          <w:p w:rsidR="00BE2572" w:rsidRPr="001911DD" w:rsidRDefault="00BE2572" w:rsidP="007C08A2">
            <w:pPr>
              <w:widowControl w:val="0"/>
              <w:rPr>
                <w:rFonts w:ascii="GHEA Grapalat" w:hAnsi="GHEA Grapalat" w:cs="Sylfaen"/>
                <w:sz w:val="20"/>
                <w:szCs w:val="20"/>
              </w:rPr>
            </w:pPr>
          </w:p>
          <w:p w:rsidR="00BE2572" w:rsidRPr="001911DD" w:rsidRDefault="00BE2572" w:rsidP="007C08A2">
            <w:pPr>
              <w:widowControl w:val="0"/>
              <w:jc w:val="right"/>
              <w:rPr>
                <w:rFonts w:ascii="GHEA Grapalat" w:hAnsi="GHEA Grapalat" w:cs="Sylfaen"/>
                <w:sz w:val="20"/>
                <w:szCs w:val="20"/>
              </w:rPr>
            </w:pPr>
            <w:r w:rsidRPr="001911DD">
              <w:rPr>
                <w:rFonts w:ascii="GHEA Grapalat" w:hAnsi="GHEA Grapalat"/>
                <w:sz w:val="20"/>
                <w:szCs w:val="20"/>
              </w:rPr>
              <w:t>/____________________/</w:t>
            </w:r>
          </w:p>
          <w:p w:rsidR="00BE2572" w:rsidRPr="001911DD" w:rsidRDefault="00BE2572" w:rsidP="007C08A2">
            <w:pPr>
              <w:widowControl w:val="0"/>
              <w:rPr>
                <w:rFonts w:ascii="GHEA Grapalat" w:hAnsi="GHEA Grapalat" w:cs="Sylfaen"/>
                <w:sz w:val="20"/>
                <w:szCs w:val="20"/>
              </w:rPr>
            </w:pPr>
          </w:p>
          <w:p w:rsidR="00BE2572" w:rsidRPr="001911DD" w:rsidRDefault="00BE2572" w:rsidP="007C08A2">
            <w:pPr>
              <w:widowControl w:val="0"/>
              <w:tabs>
                <w:tab w:val="left" w:pos="4545"/>
              </w:tabs>
              <w:rPr>
                <w:rFonts w:ascii="GHEA Grapalat" w:hAnsi="GHEA Grapalat" w:cs="Sylfaen"/>
                <w:sz w:val="20"/>
                <w:szCs w:val="20"/>
              </w:rPr>
            </w:pPr>
            <w:r w:rsidRPr="001911DD">
              <w:rPr>
                <w:rFonts w:ascii="GHEA Grapalat" w:hAnsi="GHEA Grapalat"/>
                <w:sz w:val="20"/>
                <w:szCs w:val="20"/>
              </w:rPr>
              <w:t>22.б.</w:t>
            </w:r>
            <w:r w:rsidRPr="001911DD">
              <w:rPr>
                <w:rFonts w:ascii="GHEA Grapalat" w:hAnsi="GHEA Grapalat"/>
                <w:sz w:val="20"/>
                <w:szCs w:val="20"/>
              </w:rPr>
              <w:tab/>
              <w:t>М. П.</w:t>
            </w:r>
          </w:p>
          <w:p w:rsidR="00BE2572" w:rsidRPr="001911DD" w:rsidRDefault="00BE2572" w:rsidP="007C08A2">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1911DD" w:rsidRDefault="00BE2572" w:rsidP="007C08A2">
            <w:pPr>
              <w:widowControl w:val="0"/>
              <w:tabs>
                <w:tab w:val="left" w:pos="905"/>
              </w:tabs>
              <w:rPr>
                <w:rFonts w:ascii="GHEA Grapalat" w:hAnsi="GHEA Grapalat" w:cs="Sylfaen"/>
                <w:sz w:val="20"/>
                <w:szCs w:val="20"/>
              </w:rPr>
            </w:pPr>
            <w:r w:rsidRPr="001911DD">
              <w:rPr>
                <w:rFonts w:ascii="GHEA Grapalat" w:hAnsi="GHEA Grapalat"/>
                <w:sz w:val="20"/>
                <w:szCs w:val="20"/>
              </w:rPr>
              <w:t>21.а.</w:t>
            </w:r>
            <w:r w:rsidRPr="001911DD">
              <w:rPr>
                <w:rFonts w:ascii="GHEA Grapalat" w:hAnsi="GHEA Grapalat"/>
                <w:sz w:val="20"/>
                <w:szCs w:val="20"/>
              </w:rPr>
              <w:tab/>
            </w:r>
            <w:r w:rsidRPr="001911DD">
              <w:rPr>
                <w:rFonts w:ascii="Courier New" w:hAnsi="Courier New"/>
                <w:sz w:val="20"/>
                <w:szCs w:val="20"/>
              </w:rPr>
              <w:t> </w:t>
            </w:r>
            <w:r w:rsidRPr="001911DD">
              <w:rPr>
                <w:rFonts w:ascii="GHEA Grapalat" w:hAnsi="GHEA Grapalat"/>
                <w:sz w:val="20"/>
                <w:szCs w:val="20"/>
              </w:rPr>
              <w:t>Подписи плательщика:</w:t>
            </w:r>
          </w:p>
          <w:p w:rsidR="00BE2572" w:rsidRPr="001911DD" w:rsidRDefault="00BE2572" w:rsidP="007C08A2">
            <w:pPr>
              <w:widowControl w:val="0"/>
              <w:rPr>
                <w:rFonts w:ascii="GHEA Grapalat" w:hAnsi="GHEA Grapalat" w:cs="Sylfaen"/>
                <w:sz w:val="20"/>
                <w:szCs w:val="20"/>
              </w:rPr>
            </w:pPr>
          </w:p>
          <w:p w:rsidR="00BE2572" w:rsidRPr="001911DD" w:rsidRDefault="00BE2572" w:rsidP="007C08A2">
            <w:pPr>
              <w:widowControl w:val="0"/>
              <w:jc w:val="right"/>
              <w:rPr>
                <w:rFonts w:ascii="GHEA Grapalat" w:hAnsi="GHEA Grapalat" w:cs="Sylfaen"/>
                <w:sz w:val="20"/>
                <w:szCs w:val="20"/>
              </w:rPr>
            </w:pPr>
            <w:r w:rsidRPr="001911DD">
              <w:rPr>
                <w:rFonts w:ascii="GHEA Grapalat" w:hAnsi="GHEA Grapalat"/>
                <w:sz w:val="20"/>
                <w:szCs w:val="20"/>
              </w:rPr>
              <w:t>/____________________/</w:t>
            </w:r>
          </w:p>
          <w:p w:rsidR="00BE2572" w:rsidRPr="001911DD" w:rsidRDefault="00BE2572" w:rsidP="007C08A2">
            <w:pPr>
              <w:widowControl w:val="0"/>
              <w:jc w:val="right"/>
              <w:rPr>
                <w:rFonts w:ascii="GHEA Grapalat" w:hAnsi="GHEA Grapalat" w:cs="Tahoma"/>
                <w:sz w:val="20"/>
                <w:szCs w:val="20"/>
              </w:rPr>
            </w:pPr>
          </w:p>
          <w:p w:rsidR="00BE2572" w:rsidRPr="001911DD" w:rsidRDefault="00BE2572" w:rsidP="007C08A2">
            <w:pPr>
              <w:widowControl w:val="0"/>
              <w:jc w:val="right"/>
              <w:rPr>
                <w:rFonts w:ascii="GHEA Grapalat" w:hAnsi="GHEA Grapalat" w:cs="Sylfaen"/>
                <w:sz w:val="20"/>
                <w:szCs w:val="20"/>
              </w:rPr>
            </w:pPr>
            <w:r w:rsidRPr="001911DD">
              <w:rPr>
                <w:rFonts w:ascii="GHEA Grapalat" w:hAnsi="GHEA Grapalat"/>
                <w:sz w:val="20"/>
                <w:szCs w:val="20"/>
              </w:rPr>
              <w:t>/____________________/</w:t>
            </w:r>
          </w:p>
          <w:p w:rsidR="00BE2572" w:rsidRPr="001911DD" w:rsidRDefault="00BE2572" w:rsidP="007C08A2">
            <w:pPr>
              <w:widowControl w:val="0"/>
              <w:rPr>
                <w:rFonts w:ascii="GHEA Grapalat" w:hAnsi="GHEA Grapalat" w:cs="Sylfaen"/>
                <w:sz w:val="20"/>
                <w:szCs w:val="20"/>
              </w:rPr>
            </w:pPr>
          </w:p>
          <w:p w:rsidR="00BE2572" w:rsidRPr="001911DD" w:rsidRDefault="00BE2572" w:rsidP="007C08A2">
            <w:pPr>
              <w:widowControl w:val="0"/>
              <w:tabs>
                <w:tab w:val="left" w:pos="4539"/>
              </w:tabs>
              <w:rPr>
                <w:rFonts w:ascii="GHEA Grapalat" w:hAnsi="GHEA Grapalat" w:cs="Sylfaen"/>
                <w:sz w:val="20"/>
                <w:szCs w:val="20"/>
              </w:rPr>
            </w:pPr>
            <w:r w:rsidRPr="001911DD">
              <w:rPr>
                <w:rFonts w:ascii="GHEA Grapalat" w:hAnsi="GHEA Grapalat"/>
                <w:sz w:val="20"/>
                <w:szCs w:val="20"/>
              </w:rPr>
              <w:t>21.б.</w:t>
            </w:r>
            <w:r w:rsidRPr="001911DD">
              <w:rPr>
                <w:rFonts w:ascii="GHEA Grapalat" w:hAnsi="GHEA Grapalat"/>
                <w:sz w:val="20"/>
                <w:szCs w:val="20"/>
              </w:rPr>
              <w:tab/>
              <w:t>М. П.</w:t>
            </w:r>
          </w:p>
        </w:tc>
      </w:tr>
      <w:tr w:rsidR="00B138F3" w:rsidRPr="001911DD"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1911DD" w:rsidRDefault="00BE2572" w:rsidP="007C08A2">
            <w:pPr>
              <w:widowControl w:val="0"/>
              <w:rPr>
                <w:rFonts w:ascii="GHEA Grapalat" w:hAnsi="GHEA Grapalat" w:cs="Tahoma"/>
                <w:sz w:val="20"/>
                <w:szCs w:val="20"/>
              </w:rPr>
            </w:pPr>
            <w:r w:rsidRPr="001911DD">
              <w:rPr>
                <w:rFonts w:ascii="GHEA Grapalat" w:hAnsi="GHEA Grapalat"/>
                <w:sz w:val="20"/>
                <w:szCs w:val="20"/>
              </w:rPr>
              <w:t>24.а.</w:t>
            </w:r>
            <w:r w:rsidRPr="001911DD">
              <w:rPr>
                <w:rFonts w:ascii="GHEA Grapalat" w:hAnsi="GHEA Grapalat"/>
                <w:sz w:val="20"/>
                <w:szCs w:val="20"/>
              </w:rPr>
              <w:tab/>
              <w:t xml:space="preserve"> Обслуживающая бенефициара финансовая организация </w:t>
            </w:r>
          </w:p>
          <w:p w:rsidR="00BE2572" w:rsidRPr="001911DD" w:rsidRDefault="00BE2572" w:rsidP="007C08A2">
            <w:pPr>
              <w:widowControl w:val="0"/>
              <w:rPr>
                <w:rFonts w:ascii="GHEA Grapalat" w:hAnsi="GHEA Grapalat"/>
                <w:sz w:val="20"/>
                <w:szCs w:val="20"/>
              </w:rPr>
            </w:pPr>
          </w:p>
          <w:p w:rsidR="00BE2572" w:rsidRPr="001911DD" w:rsidRDefault="00BE2572" w:rsidP="007C08A2">
            <w:pPr>
              <w:widowControl w:val="0"/>
              <w:jc w:val="right"/>
              <w:rPr>
                <w:rFonts w:ascii="GHEA Grapalat" w:hAnsi="GHEA Grapalat" w:cs="Tahoma"/>
                <w:sz w:val="20"/>
                <w:szCs w:val="20"/>
              </w:rPr>
            </w:pPr>
            <w:r w:rsidRPr="001911DD">
              <w:rPr>
                <w:rFonts w:ascii="GHEA Grapalat" w:hAnsi="GHEA Grapalat"/>
                <w:sz w:val="20"/>
                <w:szCs w:val="20"/>
              </w:rPr>
              <w:t>/____________________/</w:t>
            </w:r>
          </w:p>
          <w:p w:rsidR="00BE2572" w:rsidRPr="001911DD" w:rsidRDefault="00BE2572" w:rsidP="007C08A2">
            <w:pPr>
              <w:widowControl w:val="0"/>
              <w:ind w:left="3828" w:right="13"/>
              <w:jc w:val="both"/>
              <w:rPr>
                <w:rFonts w:ascii="GHEA Grapalat" w:hAnsi="GHEA Grapalat" w:cs="Sylfaen"/>
                <w:sz w:val="20"/>
                <w:szCs w:val="20"/>
                <w:vertAlign w:val="superscript"/>
              </w:rPr>
            </w:pPr>
            <w:r w:rsidRPr="001911DD">
              <w:rPr>
                <w:rFonts w:ascii="GHEA Grapalat" w:hAnsi="GHEA Grapalat"/>
                <w:sz w:val="20"/>
                <w:szCs w:val="20"/>
                <w:vertAlign w:val="superscript"/>
              </w:rPr>
              <w:t>подпись/</w:t>
            </w:r>
          </w:p>
          <w:p w:rsidR="00BE2572" w:rsidRPr="001911DD" w:rsidRDefault="00BE2572" w:rsidP="007C08A2">
            <w:pPr>
              <w:widowControl w:val="0"/>
              <w:rPr>
                <w:rFonts w:ascii="GHEA Grapalat" w:hAnsi="GHEA Grapalat" w:cs="Tahoma"/>
                <w:sz w:val="20"/>
                <w:szCs w:val="20"/>
              </w:rPr>
            </w:pPr>
          </w:p>
          <w:p w:rsidR="00BE2572" w:rsidRPr="001911DD" w:rsidRDefault="00BE2572" w:rsidP="007C08A2">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1911DD" w:rsidRDefault="00BE2572" w:rsidP="007C08A2">
            <w:pPr>
              <w:widowControl w:val="0"/>
              <w:rPr>
                <w:rFonts w:ascii="GHEA Grapalat" w:hAnsi="GHEA Grapalat" w:cs="Tahoma"/>
                <w:sz w:val="20"/>
                <w:szCs w:val="20"/>
              </w:rPr>
            </w:pPr>
            <w:r w:rsidRPr="001911DD">
              <w:rPr>
                <w:rFonts w:ascii="GHEA Grapalat" w:hAnsi="GHEA Grapalat"/>
                <w:sz w:val="20"/>
                <w:szCs w:val="20"/>
              </w:rPr>
              <w:t>23.а.</w:t>
            </w:r>
            <w:r w:rsidRPr="001911DD">
              <w:rPr>
                <w:rFonts w:ascii="GHEA Grapalat" w:hAnsi="GHEA Grapalat"/>
                <w:sz w:val="20"/>
                <w:szCs w:val="20"/>
              </w:rPr>
              <w:tab/>
              <w:t xml:space="preserve"> Обслуживающая плательщика финансовая организация </w:t>
            </w:r>
          </w:p>
          <w:p w:rsidR="00BE2572" w:rsidRPr="001911DD" w:rsidRDefault="00BE2572" w:rsidP="007C08A2">
            <w:pPr>
              <w:widowControl w:val="0"/>
              <w:rPr>
                <w:rFonts w:ascii="GHEA Grapalat" w:hAnsi="GHEA Grapalat" w:cs="Tahoma"/>
                <w:sz w:val="20"/>
                <w:szCs w:val="20"/>
              </w:rPr>
            </w:pPr>
          </w:p>
          <w:p w:rsidR="00BE2572" w:rsidRPr="001911DD" w:rsidRDefault="00BE2572" w:rsidP="007C08A2">
            <w:pPr>
              <w:widowControl w:val="0"/>
              <w:jc w:val="right"/>
              <w:rPr>
                <w:rFonts w:ascii="GHEA Grapalat" w:hAnsi="GHEA Grapalat" w:cs="Tahoma"/>
                <w:sz w:val="20"/>
                <w:szCs w:val="20"/>
              </w:rPr>
            </w:pPr>
            <w:r w:rsidRPr="001911DD">
              <w:rPr>
                <w:rFonts w:ascii="GHEA Grapalat" w:hAnsi="GHEA Grapalat"/>
                <w:sz w:val="20"/>
                <w:szCs w:val="20"/>
              </w:rPr>
              <w:t>/____________________/</w:t>
            </w:r>
          </w:p>
          <w:p w:rsidR="00BE2572" w:rsidRPr="001911DD" w:rsidRDefault="00BE2572" w:rsidP="007C08A2">
            <w:pPr>
              <w:widowControl w:val="0"/>
              <w:ind w:right="983"/>
              <w:jc w:val="right"/>
              <w:rPr>
                <w:rFonts w:ascii="GHEA Grapalat" w:hAnsi="GHEA Grapalat" w:cs="Sylfaen"/>
                <w:sz w:val="20"/>
                <w:szCs w:val="20"/>
                <w:vertAlign w:val="superscript"/>
              </w:rPr>
            </w:pPr>
            <w:r w:rsidRPr="001911DD">
              <w:rPr>
                <w:rFonts w:ascii="GHEA Grapalat" w:hAnsi="GHEA Grapalat"/>
                <w:sz w:val="20"/>
                <w:szCs w:val="20"/>
                <w:vertAlign w:val="superscript"/>
              </w:rPr>
              <w:t>/подпись/</w:t>
            </w:r>
          </w:p>
          <w:p w:rsidR="00BE2572" w:rsidRPr="001911DD" w:rsidRDefault="00BE2572" w:rsidP="007C08A2">
            <w:pPr>
              <w:widowControl w:val="0"/>
              <w:rPr>
                <w:rFonts w:ascii="GHEA Grapalat" w:hAnsi="GHEA Grapalat" w:cs="Arial"/>
                <w:sz w:val="20"/>
                <w:szCs w:val="20"/>
              </w:rPr>
            </w:pPr>
          </w:p>
        </w:tc>
      </w:tr>
      <w:tr w:rsidR="00B138F3" w:rsidRPr="001911DD"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911DD" w:rsidRDefault="00BE2572" w:rsidP="007C08A2">
            <w:pPr>
              <w:widowControl w:val="0"/>
              <w:tabs>
                <w:tab w:val="left" w:pos="4678"/>
              </w:tabs>
              <w:rPr>
                <w:rFonts w:ascii="GHEA Grapalat" w:hAnsi="GHEA Grapalat" w:cs="Sylfaen"/>
                <w:sz w:val="20"/>
                <w:szCs w:val="20"/>
              </w:rPr>
            </w:pPr>
            <w:r w:rsidRPr="001911DD">
              <w:rPr>
                <w:rFonts w:ascii="GHEA Grapalat" w:hAnsi="GHEA Grapalat"/>
                <w:sz w:val="20"/>
                <w:szCs w:val="20"/>
              </w:rPr>
              <w:lastRenderedPageBreak/>
              <w:t>24.б.</w:t>
            </w:r>
            <w:r w:rsidRPr="001911DD">
              <w:rPr>
                <w:rFonts w:ascii="GHEA Grapalat" w:hAnsi="GHEA Grapalat"/>
                <w:sz w:val="20"/>
                <w:szCs w:val="20"/>
              </w:rPr>
              <w:tab/>
              <w:t>М. П.</w:t>
            </w:r>
          </w:p>
          <w:p w:rsidR="00BE2572" w:rsidRPr="001911DD" w:rsidRDefault="00BE2572" w:rsidP="007C08A2">
            <w:pPr>
              <w:widowControl w:val="0"/>
              <w:rPr>
                <w:rFonts w:ascii="GHEA Grapalat" w:hAnsi="GHEA Grapalat" w:cs="Sylfaen"/>
                <w:sz w:val="20"/>
                <w:szCs w:val="20"/>
              </w:rPr>
            </w:pPr>
          </w:p>
          <w:p w:rsidR="00BE2572" w:rsidRPr="001911DD" w:rsidRDefault="00BE2572" w:rsidP="007C08A2">
            <w:pPr>
              <w:widowControl w:val="0"/>
              <w:ind w:right="155"/>
              <w:jc w:val="right"/>
              <w:rPr>
                <w:rFonts w:ascii="GHEA Grapalat" w:hAnsi="GHEA Grapalat" w:cs="Sylfaen"/>
                <w:sz w:val="20"/>
                <w:szCs w:val="20"/>
                <w:lang w:val="en-US"/>
              </w:rPr>
            </w:pPr>
            <w:r w:rsidRPr="001911DD">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1911DD" w:rsidRDefault="00BE2572" w:rsidP="007C08A2">
            <w:pPr>
              <w:widowControl w:val="0"/>
              <w:tabs>
                <w:tab w:val="left" w:pos="4554"/>
              </w:tabs>
              <w:rPr>
                <w:rFonts w:ascii="GHEA Grapalat" w:hAnsi="GHEA Grapalat" w:cs="Sylfaen"/>
                <w:sz w:val="20"/>
                <w:szCs w:val="20"/>
              </w:rPr>
            </w:pPr>
            <w:r w:rsidRPr="001911DD">
              <w:rPr>
                <w:rFonts w:ascii="GHEA Grapalat" w:hAnsi="GHEA Grapalat"/>
                <w:sz w:val="20"/>
                <w:szCs w:val="20"/>
              </w:rPr>
              <w:t>23.б.</w:t>
            </w:r>
            <w:r w:rsidRPr="001911DD">
              <w:rPr>
                <w:rFonts w:ascii="GHEA Grapalat" w:hAnsi="GHEA Grapalat"/>
                <w:sz w:val="20"/>
                <w:szCs w:val="20"/>
              </w:rPr>
              <w:tab/>
              <w:t>М. П.</w:t>
            </w:r>
          </w:p>
          <w:p w:rsidR="00BE2572" w:rsidRPr="001911DD" w:rsidRDefault="00BE2572" w:rsidP="007C08A2">
            <w:pPr>
              <w:widowControl w:val="0"/>
              <w:rPr>
                <w:rFonts w:ascii="GHEA Grapalat" w:hAnsi="GHEA Grapalat"/>
                <w:sz w:val="20"/>
                <w:szCs w:val="20"/>
              </w:rPr>
            </w:pPr>
          </w:p>
          <w:p w:rsidR="00BE2572" w:rsidRPr="001911DD" w:rsidRDefault="00BE2572" w:rsidP="007C08A2">
            <w:pPr>
              <w:widowControl w:val="0"/>
              <w:jc w:val="right"/>
              <w:rPr>
                <w:rFonts w:ascii="GHEA Grapalat" w:hAnsi="GHEA Grapalat" w:cs="Sylfaen"/>
                <w:sz w:val="20"/>
                <w:szCs w:val="20"/>
              </w:rPr>
            </w:pPr>
            <w:r w:rsidRPr="001911DD">
              <w:rPr>
                <w:rFonts w:ascii="GHEA Grapalat" w:hAnsi="GHEA Grapalat"/>
                <w:sz w:val="20"/>
                <w:szCs w:val="20"/>
              </w:rPr>
              <w:t>23.в Дата исполнения: "___" ___ 20___г.</w:t>
            </w:r>
          </w:p>
        </w:tc>
      </w:tr>
    </w:tbl>
    <w:p w:rsidR="00BE2572" w:rsidRPr="001911DD" w:rsidRDefault="00BE2572" w:rsidP="007C08A2">
      <w:pPr>
        <w:widowControl w:val="0"/>
        <w:jc w:val="center"/>
        <w:rPr>
          <w:rFonts w:ascii="GHEA Grapalat" w:hAnsi="GHEA Grapalat" w:cs="Sylfaen"/>
          <w:sz w:val="20"/>
          <w:szCs w:val="20"/>
        </w:rPr>
      </w:pPr>
    </w:p>
    <w:p w:rsidR="00BE2572" w:rsidRPr="001911DD" w:rsidRDefault="00BE2572" w:rsidP="007C08A2">
      <w:pPr>
        <w:rPr>
          <w:rFonts w:ascii="GHEA Grapalat" w:hAnsi="GHEA Grapalat" w:cs="Sylfaen"/>
          <w:sz w:val="20"/>
          <w:szCs w:val="20"/>
        </w:rPr>
      </w:pPr>
      <w:r w:rsidRPr="001911DD">
        <w:rPr>
          <w:rFonts w:ascii="GHEA Grapalat" w:hAnsi="GHEA Grapalat" w:cs="Sylfaen"/>
          <w:sz w:val="20"/>
          <w:szCs w:val="20"/>
        </w:rPr>
        <w:t xml:space="preserve">*  </w:t>
      </w:r>
      <w:r w:rsidRPr="001911DD">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1911DD" w:rsidRDefault="00BE2572" w:rsidP="007C08A2">
      <w:pPr>
        <w:rPr>
          <w:rFonts w:ascii="GHEA Grapalat" w:hAnsi="GHEA Grapalat" w:cs="Sylfaen"/>
          <w:sz w:val="20"/>
          <w:szCs w:val="20"/>
        </w:rPr>
      </w:pPr>
      <w:r w:rsidRPr="001911DD">
        <w:rPr>
          <w:rFonts w:ascii="GHEA Grapalat" w:hAnsi="GHEA Grapalat" w:cs="Sylfaen"/>
          <w:sz w:val="20"/>
          <w:szCs w:val="20"/>
        </w:rPr>
        <w:br w:type="page"/>
      </w:r>
    </w:p>
    <w:p w:rsidR="00BE2572" w:rsidRPr="001911DD" w:rsidRDefault="00BE2572" w:rsidP="007C08A2">
      <w:pPr>
        <w:widowControl w:val="0"/>
        <w:ind w:left="567" w:right="565"/>
        <w:jc w:val="center"/>
        <w:rPr>
          <w:rFonts w:ascii="GHEA Grapalat" w:hAnsi="GHEA Grapalat"/>
          <w:b/>
          <w:sz w:val="20"/>
          <w:szCs w:val="20"/>
        </w:rPr>
      </w:pPr>
      <w:r w:rsidRPr="001911DD">
        <w:rPr>
          <w:rFonts w:ascii="GHEA Grapalat" w:hAnsi="GHEA Grapalat"/>
          <w:b/>
          <w:sz w:val="20"/>
          <w:szCs w:val="20"/>
        </w:rPr>
        <w:lastRenderedPageBreak/>
        <w:t xml:space="preserve">Обязательные реквизиты платежного требования </w:t>
      </w:r>
      <w:r w:rsidRPr="001911DD">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1911DD"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b/>
                <w:sz w:val="20"/>
                <w:szCs w:val="20"/>
              </w:rPr>
            </w:pPr>
            <w:r w:rsidRPr="001911DD">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b/>
                <w:sz w:val="20"/>
                <w:szCs w:val="20"/>
              </w:rPr>
            </w:pPr>
            <w:r w:rsidRPr="001911DD">
              <w:rPr>
                <w:rFonts w:ascii="GHEA Grapalat" w:hAnsi="GHEA Grapalat"/>
                <w:b/>
                <w:sz w:val="20"/>
                <w:szCs w:val="20"/>
              </w:rPr>
              <w:t>Наличие указанного поля/</w:t>
            </w:r>
          </w:p>
          <w:p w:rsidR="00BE2572" w:rsidRPr="001911DD" w:rsidRDefault="00BE2572" w:rsidP="007C08A2">
            <w:pPr>
              <w:widowControl w:val="0"/>
              <w:jc w:val="center"/>
              <w:rPr>
                <w:rFonts w:ascii="GHEA Grapalat" w:hAnsi="GHEA Grapalat"/>
                <w:b/>
                <w:sz w:val="20"/>
                <w:szCs w:val="20"/>
              </w:rPr>
            </w:pPr>
            <w:r w:rsidRPr="001911DD">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b/>
                <w:sz w:val="20"/>
                <w:szCs w:val="20"/>
              </w:rPr>
            </w:pPr>
            <w:r w:rsidRPr="001911DD">
              <w:rPr>
                <w:rFonts w:ascii="GHEA Grapalat" w:hAnsi="GHEA Grapalat"/>
                <w:b/>
                <w:sz w:val="20"/>
                <w:szCs w:val="20"/>
              </w:rPr>
              <w:t xml:space="preserve">Требование о заполнении реквизита </w:t>
            </w:r>
          </w:p>
          <w:p w:rsidR="00BE2572" w:rsidRPr="001911DD" w:rsidRDefault="00BE2572" w:rsidP="007C08A2">
            <w:pPr>
              <w:widowControl w:val="0"/>
              <w:jc w:val="center"/>
              <w:rPr>
                <w:rFonts w:ascii="GHEA Grapalat" w:hAnsi="GHEA Grapalat"/>
                <w:b/>
                <w:sz w:val="20"/>
                <w:szCs w:val="20"/>
              </w:rPr>
            </w:pPr>
            <w:r w:rsidRPr="001911DD">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b/>
                <w:sz w:val="20"/>
                <w:szCs w:val="20"/>
              </w:rPr>
            </w:pPr>
            <w:r w:rsidRPr="001911DD">
              <w:rPr>
                <w:rFonts w:ascii="GHEA Grapalat" w:hAnsi="GHEA Grapalat"/>
                <w:b/>
                <w:sz w:val="20"/>
                <w:szCs w:val="20"/>
              </w:rPr>
              <w:t>Сторона,</w:t>
            </w:r>
          </w:p>
          <w:p w:rsidR="00BE2572" w:rsidRPr="001911DD" w:rsidRDefault="00BE2572" w:rsidP="007C08A2">
            <w:pPr>
              <w:widowControl w:val="0"/>
              <w:jc w:val="center"/>
              <w:rPr>
                <w:rFonts w:ascii="GHEA Grapalat" w:hAnsi="GHEA Grapalat"/>
                <w:b/>
                <w:sz w:val="20"/>
                <w:szCs w:val="20"/>
              </w:rPr>
            </w:pPr>
            <w:r w:rsidRPr="001911DD">
              <w:rPr>
                <w:rFonts w:ascii="GHEA Grapalat" w:hAnsi="GHEA Grapalat"/>
                <w:b/>
                <w:sz w:val="20"/>
                <w:szCs w:val="20"/>
              </w:rPr>
              <w:t xml:space="preserve">заполняющая реквизит </w:t>
            </w:r>
          </w:p>
          <w:p w:rsidR="00BE2572" w:rsidRPr="001911DD" w:rsidRDefault="00BE2572" w:rsidP="007C08A2">
            <w:pPr>
              <w:widowControl w:val="0"/>
              <w:jc w:val="center"/>
              <w:rPr>
                <w:rFonts w:ascii="GHEA Grapalat" w:hAnsi="GHEA Grapalat"/>
                <w:b/>
                <w:sz w:val="20"/>
                <w:szCs w:val="20"/>
              </w:rPr>
            </w:pPr>
            <w:r w:rsidRPr="001911DD">
              <w:rPr>
                <w:rFonts w:ascii="GHEA Grapalat" w:hAnsi="GHEA Grapalat"/>
                <w:b/>
                <w:sz w:val="20"/>
                <w:szCs w:val="20"/>
              </w:rPr>
              <w:t>бенефициар или плательщик</w:t>
            </w:r>
          </w:p>
          <w:p w:rsidR="00BE2572" w:rsidRPr="001911DD" w:rsidRDefault="00BE2572" w:rsidP="007C08A2">
            <w:pPr>
              <w:widowControl w:val="0"/>
              <w:jc w:val="center"/>
              <w:rPr>
                <w:rFonts w:ascii="GHEA Grapalat" w:hAnsi="GHEA Grapalat"/>
                <w:b/>
                <w:sz w:val="20"/>
                <w:szCs w:val="20"/>
              </w:rPr>
            </w:pPr>
            <w:r w:rsidRPr="001911DD">
              <w:rPr>
                <w:rFonts w:ascii="GHEA Grapalat" w:hAnsi="GHEA Grapalat"/>
                <w:b/>
                <w:sz w:val="20"/>
                <w:szCs w:val="20"/>
              </w:rPr>
              <w:t>(в связи с процессом закупки)</w:t>
            </w:r>
          </w:p>
        </w:tc>
      </w:tr>
      <w:tr w:rsidR="00B138F3" w:rsidRPr="001911DD"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b/>
                <w:sz w:val="20"/>
                <w:szCs w:val="20"/>
              </w:rPr>
            </w:pPr>
            <w:r w:rsidRPr="001911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b/>
                <w:sz w:val="20"/>
                <w:szCs w:val="20"/>
              </w:rPr>
            </w:pPr>
            <w:r w:rsidRPr="001911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b/>
                <w:sz w:val="20"/>
                <w:szCs w:val="20"/>
              </w:rPr>
            </w:pPr>
            <w:r w:rsidRPr="001911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b/>
                <w:sz w:val="20"/>
                <w:szCs w:val="20"/>
              </w:rPr>
            </w:pPr>
            <w:r w:rsidRPr="001911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b/>
                <w:sz w:val="20"/>
                <w:szCs w:val="20"/>
              </w:rPr>
            </w:pPr>
            <w:r w:rsidRPr="001911DD">
              <w:rPr>
                <w:rFonts w:ascii="GHEA Grapalat" w:hAnsi="GHEA Grapalat"/>
                <w:b/>
                <w:sz w:val="20"/>
                <w:szCs w:val="20"/>
              </w:rPr>
              <w:t>5</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на документе заранее заполнено "Платежное требование"</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both"/>
              <w:rPr>
                <w:rFonts w:ascii="GHEA Grapalat" w:hAnsi="GHEA Grapalat"/>
                <w:sz w:val="20"/>
                <w:szCs w:val="20"/>
              </w:rPr>
            </w:pPr>
            <w:r w:rsidRPr="001911DD">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both"/>
              <w:rPr>
                <w:rFonts w:ascii="GHEA Grapalat" w:hAnsi="GHEA Grapalat"/>
                <w:sz w:val="20"/>
                <w:szCs w:val="20"/>
              </w:rPr>
            </w:pPr>
            <w:r w:rsidRPr="001911DD">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p w:rsidR="00BE2572" w:rsidRPr="001911DD" w:rsidRDefault="00BE2572" w:rsidP="007C08A2">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both"/>
              <w:rPr>
                <w:rFonts w:ascii="GHEA Grapalat" w:hAnsi="GHEA Grapalat"/>
                <w:sz w:val="20"/>
                <w:szCs w:val="20"/>
              </w:rPr>
            </w:pPr>
            <w:r w:rsidRPr="001911DD">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заполняется плательщиком</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заполняется плательщиком</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заполняется плательщиком</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необязательно</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заполняется плательщиком</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необязательно</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 xml:space="preserve">заполняется в установленных </w:t>
            </w:r>
            <w:r w:rsidRPr="001911DD">
              <w:rPr>
                <w:rFonts w:ascii="GHEA Grapalat" w:hAnsi="GHEA Grapalat"/>
                <w:sz w:val="20"/>
                <w:szCs w:val="20"/>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lastRenderedPageBreak/>
              <w:t>заполняется плательщиком</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заранее заполняется бенефициаром — по приглашению</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необязательно</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(не заполняется)</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необязательно</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заранее заполняется бенефициаром — по приглашению</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заранее заполняется бенефициаром — по приглашению</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заранее заполняется бенефициаром — по приглашению</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 xml:space="preserve">заполняется плательщиком </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необязательно</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(не заполняется и не применяется)</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заполняется плательщиком</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заранее заполняется бенефициаром — по приглашению</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 xml:space="preserve">основания для совершения </w:t>
            </w:r>
            <w:r w:rsidRPr="001911DD">
              <w:rPr>
                <w:rFonts w:ascii="GHEA Grapalat" w:hAnsi="GHEA Grapalat"/>
                <w:sz w:val="20"/>
                <w:szCs w:val="20"/>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 xml:space="preserve">заполняются данные документа, </w:t>
            </w:r>
            <w:r w:rsidRPr="001911DD">
              <w:rPr>
                <w:rFonts w:ascii="GHEA Grapalat" w:hAnsi="GHEA Grapalat"/>
                <w:sz w:val="20"/>
                <w:szCs w:val="20"/>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lastRenderedPageBreak/>
              <w:t>заполняется бенефициаром</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Del="0010680B" w:rsidRDefault="00BE2572" w:rsidP="007C08A2">
            <w:pPr>
              <w:widowControl w:val="0"/>
              <w:jc w:val="center"/>
              <w:rPr>
                <w:rFonts w:ascii="GHEA Grapalat" w:hAnsi="GHEA Grapalat"/>
                <w:sz w:val="20"/>
                <w:szCs w:val="20"/>
              </w:rPr>
            </w:pPr>
            <w:r w:rsidRPr="001911DD">
              <w:rPr>
                <w:rFonts w:ascii="GHEA Grapalat" w:hAnsi="GHEA Grapalat"/>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cs="Sylfaen"/>
                <w:sz w:val="20"/>
                <w:szCs w:val="20"/>
              </w:rPr>
            </w:pPr>
            <w:r w:rsidRPr="001911DD">
              <w:rPr>
                <w:rFonts w:ascii="GHEA Grapalat" w:hAnsi="GHEA Grapalat"/>
                <w:sz w:val="20"/>
                <w:szCs w:val="20"/>
              </w:rPr>
              <w:t xml:space="preserve">обязательно </w:t>
            </w:r>
          </w:p>
          <w:p w:rsidR="00BE2572" w:rsidRPr="001911DD" w:rsidRDefault="00BE2572" w:rsidP="007C08A2">
            <w:pPr>
              <w:widowControl w:val="0"/>
              <w:jc w:val="center"/>
              <w:rPr>
                <w:rFonts w:ascii="GHEA Grapalat" w:hAnsi="GHEA Grapalat" w:cs="Sylfaen"/>
                <w:sz w:val="20"/>
                <w:szCs w:val="20"/>
              </w:rPr>
            </w:pPr>
            <w:r w:rsidRPr="001911DD">
              <w:rPr>
                <w:rFonts w:ascii="GHEA Grapalat" w:hAnsi="GHEA Grapalat"/>
                <w:sz w:val="20"/>
                <w:szCs w:val="20"/>
              </w:rPr>
              <w:t xml:space="preserve">заполняются слова "акцептованный платеж", </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 xml:space="preserve">заранее заполняется бенефициаром </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необязательно</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заполняется бенефициаром</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 xml:space="preserve">подписывается плательщиком или </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проставляется электронная подпись плательщика</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 xml:space="preserve">обязательно: </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при наличии печати, когда плательщик представляет Требование в бумажной форме</w:t>
            </w:r>
          </w:p>
          <w:p w:rsidR="00BE2572" w:rsidRPr="001911DD" w:rsidRDefault="00BE2572" w:rsidP="007C08A2">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 xml:space="preserve">скрепляется печатью плательщика </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при представлении в бумажной форме</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 xml:space="preserve">подпись </w:t>
            </w:r>
            <w:r w:rsidRPr="001911DD">
              <w:rPr>
                <w:rFonts w:ascii="GHEA Grapalat" w:hAnsi="GHEA Grapalat"/>
                <w:sz w:val="20"/>
                <w:szCs w:val="20"/>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 xml:space="preserve">обязательно: </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lastRenderedPageBreak/>
              <w:t xml:space="preserve">подписывается </w:t>
            </w:r>
            <w:r w:rsidRPr="001911DD">
              <w:rPr>
                <w:rFonts w:ascii="GHEA Grapalat" w:hAnsi="GHEA Grapalat"/>
                <w:sz w:val="20"/>
                <w:szCs w:val="20"/>
              </w:rPr>
              <w:lastRenderedPageBreak/>
              <w:t>бенефициаром</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 xml:space="preserve">обязательно: </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 xml:space="preserve">скрепляется печатью бенефициара </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при представлении в банк в бумажной форме</w:t>
            </w: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необязательно</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p>
        </w:tc>
      </w:tr>
      <w:tr w:rsidR="00B138F3"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необязательно</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p>
        </w:tc>
      </w:tr>
      <w:tr w:rsidR="00FF3DE9" w:rsidRPr="001911DD"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 xml:space="preserve">обслуживающей бенефициара финансовой организацией в обязательном порядке </w:t>
            </w:r>
            <w:r w:rsidRPr="001911DD">
              <w:rPr>
                <w:rFonts w:ascii="GHEA Grapalat" w:hAnsi="GHEA Grapalat"/>
                <w:sz w:val="20"/>
                <w:szCs w:val="20"/>
              </w:rPr>
              <w:lastRenderedPageBreak/>
              <w:t>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необязательно</w:t>
            </w:r>
          </w:p>
          <w:p w:rsidR="00BE2572" w:rsidRPr="001911DD" w:rsidRDefault="00BE2572" w:rsidP="007C08A2">
            <w:pPr>
              <w:widowControl w:val="0"/>
              <w:jc w:val="center"/>
              <w:rPr>
                <w:rFonts w:ascii="GHEA Grapalat" w:hAnsi="GHEA Grapalat"/>
                <w:sz w:val="20"/>
                <w:szCs w:val="20"/>
              </w:rPr>
            </w:pPr>
            <w:r w:rsidRPr="001911DD">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организацию], где настоящие </w:t>
            </w:r>
            <w:r w:rsidRPr="001911DD">
              <w:rPr>
                <w:rFonts w:ascii="GHEA Grapalat" w:hAnsi="GHEA Grapalat"/>
                <w:sz w:val="20"/>
                <w:szCs w:val="20"/>
              </w:rPr>
              <w:lastRenderedPageBreak/>
              <w:t>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911DD" w:rsidRDefault="00BE2572" w:rsidP="007C08A2">
            <w:pPr>
              <w:widowControl w:val="0"/>
              <w:jc w:val="center"/>
              <w:rPr>
                <w:rFonts w:ascii="GHEA Grapalat" w:hAnsi="GHEA Grapalat"/>
                <w:sz w:val="20"/>
                <w:szCs w:val="20"/>
              </w:rPr>
            </w:pPr>
          </w:p>
        </w:tc>
      </w:tr>
    </w:tbl>
    <w:p w:rsidR="00BE2572" w:rsidRPr="001911DD" w:rsidRDefault="00BE2572" w:rsidP="007C08A2">
      <w:pPr>
        <w:widowControl w:val="0"/>
        <w:ind w:left="567" w:right="565"/>
        <w:jc w:val="center"/>
        <w:rPr>
          <w:rFonts w:ascii="GHEA Grapalat" w:hAnsi="GHEA Grapalat"/>
          <w:b/>
          <w:sz w:val="20"/>
          <w:szCs w:val="20"/>
        </w:rPr>
      </w:pPr>
    </w:p>
    <w:p w:rsidR="00BE2572" w:rsidRPr="001911DD" w:rsidRDefault="00BE2572" w:rsidP="007C08A2">
      <w:pPr>
        <w:widowControl w:val="0"/>
        <w:ind w:left="567" w:right="565"/>
        <w:jc w:val="center"/>
        <w:rPr>
          <w:rFonts w:ascii="GHEA Grapalat" w:hAnsi="GHEA Grapalat"/>
          <w:b/>
          <w:sz w:val="20"/>
          <w:szCs w:val="20"/>
        </w:rPr>
      </w:pPr>
    </w:p>
    <w:p w:rsidR="00BE2572" w:rsidRPr="001911DD" w:rsidRDefault="00BE2572" w:rsidP="007C08A2">
      <w:pPr>
        <w:widowControl w:val="0"/>
        <w:ind w:left="567" w:right="565"/>
        <w:jc w:val="center"/>
        <w:rPr>
          <w:rFonts w:ascii="GHEA Grapalat" w:hAnsi="GHEA Grapalat"/>
          <w:b/>
          <w:sz w:val="20"/>
          <w:szCs w:val="20"/>
        </w:rPr>
      </w:pPr>
    </w:p>
    <w:p w:rsidR="00BE2572" w:rsidRPr="001911DD" w:rsidRDefault="00BE2572" w:rsidP="007C08A2">
      <w:pPr>
        <w:widowControl w:val="0"/>
        <w:ind w:left="567" w:right="565"/>
        <w:jc w:val="center"/>
        <w:rPr>
          <w:rFonts w:ascii="GHEA Grapalat" w:hAnsi="GHEA Grapalat"/>
          <w:b/>
          <w:sz w:val="20"/>
          <w:szCs w:val="20"/>
        </w:rPr>
      </w:pPr>
    </w:p>
    <w:p w:rsidR="00BE2572" w:rsidRPr="001911DD" w:rsidRDefault="00BE2572" w:rsidP="007C08A2">
      <w:pPr>
        <w:widowControl w:val="0"/>
        <w:ind w:left="567" w:right="565"/>
        <w:jc w:val="center"/>
        <w:rPr>
          <w:rFonts w:ascii="GHEA Grapalat" w:hAnsi="GHEA Grapalat"/>
          <w:b/>
          <w:sz w:val="20"/>
          <w:szCs w:val="20"/>
        </w:rPr>
      </w:pPr>
    </w:p>
    <w:p w:rsidR="00BE2572" w:rsidRPr="001911DD" w:rsidRDefault="00BE2572" w:rsidP="007C08A2">
      <w:pPr>
        <w:widowControl w:val="0"/>
        <w:ind w:left="567" w:right="565"/>
        <w:jc w:val="center"/>
        <w:rPr>
          <w:rFonts w:ascii="GHEA Grapalat" w:hAnsi="GHEA Grapalat"/>
          <w:b/>
          <w:sz w:val="20"/>
          <w:szCs w:val="20"/>
        </w:rPr>
      </w:pPr>
    </w:p>
    <w:p w:rsidR="00BE2572" w:rsidRPr="001911DD" w:rsidRDefault="00BE2572" w:rsidP="007C08A2">
      <w:pPr>
        <w:widowControl w:val="0"/>
        <w:ind w:left="567" w:right="565"/>
        <w:jc w:val="center"/>
        <w:rPr>
          <w:rFonts w:ascii="GHEA Grapalat" w:hAnsi="GHEA Grapalat"/>
          <w:b/>
          <w:sz w:val="20"/>
          <w:szCs w:val="20"/>
        </w:rPr>
      </w:pPr>
    </w:p>
    <w:p w:rsidR="00BE2572" w:rsidRPr="001911DD" w:rsidRDefault="00BE2572" w:rsidP="007C08A2">
      <w:pPr>
        <w:widowControl w:val="0"/>
        <w:ind w:left="567" w:right="565"/>
        <w:jc w:val="center"/>
        <w:rPr>
          <w:rFonts w:ascii="GHEA Grapalat" w:hAnsi="GHEA Grapalat"/>
          <w:b/>
          <w:sz w:val="20"/>
          <w:szCs w:val="20"/>
        </w:rPr>
      </w:pPr>
    </w:p>
    <w:p w:rsidR="00BE2572" w:rsidRPr="001911DD" w:rsidRDefault="00BE2572" w:rsidP="007C08A2">
      <w:pPr>
        <w:widowControl w:val="0"/>
        <w:ind w:left="567" w:right="565"/>
        <w:jc w:val="center"/>
        <w:rPr>
          <w:rFonts w:ascii="GHEA Grapalat" w:hAnsi="GHEA Grapalat"/>
          <w:b/>
          <w:sz w:val="20"/>
          <w:szCs w:val="20"/>
        </w:rPr>
      </w:pPr>
    </w:p>
    <w:p w:rsidR="00BE2572" w:rsidRPr="001911DD" w:rsidRDefault="00BE2572" w:rsidP="007C08A2">
      <w:pPr>
        <w:widowControl w:val="0"/>
        <w:ind w:left="567" w:right="565"/>
        <w:jc w:val="center"/>
        <w:rPr>
          <w:rFonts w:ascii="GHEA Grapalat" w:hAnsi="GHEA Grapalat"/>
          <w:b/>
          <w:sz w:val="20"/>
          <w:szCs w:val="20"/>
        </w:rPr>
      </w:pPr>
    </w:p>
    <w:p w:rsidR="000A214C" w:rsidRPr="001911DD" w:rsidRDefault="000A214C" w:rsidP="007C08A2">
      <w:pPr>
        <w:widowControl w:val="0"/>
        <w:jc w:val="both"/>
        <w:rPr>
          <w:rFonts w:ascii="GHEA Grapalat" w:hAnsi="GHEA Grapalat"/>
          <w:sz w:val="20"/>
          <w:szCs w:val="20"/>
        </w:rPr>
      </w:pPr>
      <w:r w:rsidRPr="001911DD">
        <w:rPr>
          <w:rFonts w:ascii="GHEA Grapalat" w:hAnsi="GHEA Grapalat"/>
          <w:sz w:val="20"/>
          <w:szCs w:val="20"/>
        </w:rPr>
        <w:br w:type="page"/>
      </w:r>
    </w:p>
    <w:p w:rsidR="00071D1C" w:rsidRPr="001911DD" w:rsidRDefault="00B2572B" w:rsidP="007C08A2">
      <w:pPr>
        <w:pStyle w:val="31"/>
        <w:widowControl w:val="0"/>
        <w:spacing w:line="240" w:lineRule="auto"/>
        <w:jc w:val="right"/>
        <w:rPr>
          <w:rFonts w:ascii="GHEA Grapalat" w:hAnsi="GHEA Grapalat" w:cs="Sylfaen"/>
          <w:b/>
        </w:rPr>
      </w:pPr>
      <w:r w:rsidRPr="001911DD">
        <w:rPr>
          <w:rFonts w:ascii="GHEA Grapalat" w:hAnsi="GHEA Grapalat"/>
          <w:b/>
        </w:rPr>
        <w:lastRenderedPageBreak/>
        <w:t xml:space="preserve">Приложение № </w:t>
      </w:r>
      <w:r w:rsidR="004A51CE" w:rsidRPr="001911DD">
        <w:rPr>
          <w:rFonts w:ascii="GHEA Grapalat" w:hAnsi="GHEA Grapalat"/>
          <w:b/>
        </w:rPr>
        <w:t>6</w:t>
      </w:r>
    </w:p>
    <w:p w:rsidR="00071D1C" w:rsidRPr="001911DD" w:rsidRDefault="00071D1C" w:rsidP="007C08A2">
      <w:pPr>
        <w:pStyle w:val="31"/>
        <w:widowControl w:val="0"/>
        <w:spacing w:line="240" w:lineRule="auto"/>
        <w:jc w:val="right"/>
        <w:rPr>
          <w:rFonts w:ascii="GHEA Grapalat" w:hAnsi="GHEA Grapalat" w:cs="Sylfaen"/>
          <w:b/>
        </w:rPr>
      </w:pPr>
      <w:r w:rsidRPr="001911DD">
        <w:rPr>
          <w:rFonts w:ascii="GHEA Grapalat" w:hAnsi="GHEA Grapalat"/>
          <w:b/>
        </w:rPr>
        <w:t>к Приглашению на электронный аукцион</w:t>
      </w:r>
      <w:r w:rsidR="008D352C" w:rsidRPr="001911DD">
        <w:rPr>
          <w:rFonts w:ascii="GHEA Grapalat" w:hAnsi="GHEA Grapalat" w:cs="Sylfaen"/>
          <w:b/>
        </w:rPr>
        <w:br/>
      </w:r>
      <w:r w:rsidRPr="001911DD">
        <w:rPr>
          <w:rFonts w:ascii="GHEA Grapalat" w:hAnsi="GHEA Grapalat"/>
          <w:b/>
        </w:rPr>
        <w:t xml:space="preserve">под кодом </w:t>
      </w:r>
      <w:r w:rsidR="006132ED" w:rsidRPr="001911DD">
        <w:rPr>
          <w:rFonts w:ascii="GHEA Grapalat" w:hAnsi="GHEA Grapalat"/>
          <w:b/>
        </w:rPr>
        <w:t>"</w:t>
      </w:r>
      <w:r w:rsidR="004F2A2C" w:rsidRPr="004F2A2C">
        <w:rPr>
          <w:rFonts w:ascii="Sylfaen" w:hAnsi="Sylfaen"/>
          <w:b/>
          <w:u w:val="single"/>
          <w:lang w:val="af-ZA"/>
        </w:rPr>
        <w:t xml:space="preserve"> </w:t>
      </w:r>
      <w:r w:rsidR="004F2A2C" w:rsidRPr="00E73470">
        <w:rPr>
          <w:rFonts w:ascii="Sylfaen" w:hAnsi="Sylfaen"/>
          <w:b/>
          <w:u w:val="single"/>
          <w:lang w:val="af-ZA"/>
        </w:rPr>
        <w:t>ԱՄԱՂԱՄԴ-ԳՀ</w:t>
      </w:r>
      <w:r w:rsidR="004F2A2C" w:rsidRPr="00E73470">
        <w:rPr>
          <w:rFonts w:ascii="Sylfaen" w:hAnsi="Sylfaen"/>
          <w:b/>
          <w:u w:val="single"/>
          <w:lang w:val="hy-AM"/>
        </w:rPr>
        <w:t>ԱՊ</w:t>
      </w:r>
      <w:r w:rsidR="004F2A2C" w:rsidRPr="00E73470">
        <w:rPr>
          <w:rFonts w:ascii="Sylfaen" w:hAnsi="Sylfaen"/>
          <w:b/>
          <w:u w:val="single"/>
          <w:lang w:val="af-ZA"/>
        </w:rPr>
        <w:t>ՁԲ-22/01</w:t>
      </w:r>
      <w:r w:rsidR="005250C2" w:rsidRPr="001911DD">
        <w:rPr>
          <w:rStyle w:val="af6"/>
          <w:rFonts w:ascii="GHEA Grapalat" w:hAnsi="GHEA Grapalat"/>
          <w:b/>
        </w:rPr>
        <w:footnoteReference w:customMarkFollows="1" w:id="12"/>
        <w:t>*</w:t>
      </w:r>
    </w:p>
    <w:p w:rsidR="008D352C" w:rsidRPr="001911DD" w:rsidRDefault="008D352C" w:rsidP="007C08A2">
      <w:pPr>
        <w:widowControl w:val="0"/>
        <w:ind w:left="-142" w:firstLine="142"/>
        <w:jc w:val="center"/>
        <w:rPr>
          <w:rFonts w:ascii="GHEA Grapalat" w:hAnsi="GHEA Grapalat"/>
          <w:i/>
          <w:sz w:val="20"/>
          <w:szCs w:val="20"/>
        </w:rPr>
      </w:pPr>
    </w:p>
    <w:p w:rsidR="00071D1C" w:rsidRPr="001911DD" w:rsidRDefault="00071D1C" w:rsidP="007C08A2">
      <w:pPr>
        <w:widowControl w:val="0"/>
        <w:ind w:left="-142" w:firstLine="142"/>
        <w:jc w:val="center"/>
        <w:rPr>
          <w:rFonts w:ascii="GHEA Grapalat" w:hAnsi="GHEA Grapalat"/>
          <w:b/>
          <w:sz w:val="20"/>
          <w:szCs w:val="20"/>
        </w:rPr>
      </w:pPr>
      <w:r w:rsidRPr="001911DD">
        <w:rPr>
          <w:rFonts w:ascii="GHEA Grapalat" w:hAnsi="GHEA Grapalat"/>
          <w:b/>
          <w:sz w:val="20"/>
          <w:szCs w:val="20"/>
        </w:rPr>
        <w:t xml:space="preserve">ДОГОВОР </w:t>
      </w:r>
    </w:p>
    <w:p w:rsidR="00071D1C" w:rsidRPr="001911DD" w:rsidRDefault="00071D1C" w:rsidP="007C08A2">
      <w:pPr>
        <w:widowControl w:val="0"/>
        <w:ind w:left="-142" w:firstLine="142"/>
        <w:jc w:val="center"/>
        <w:rPr>
          <w:rFonts w:ascii="GHEA Grapalat" w:hAnsi="GHEA Grapalat" w:cs="Times Armenian"/>
          <w:b/>
          <w:sz w:val="20"/>
          <w:szCs w:val="20"/>
        </w:rPr>
      </w:pPr>
      <w:r w:rsidRPr="001911DD">
        <w:rPr>
          <w:rFonts w:ascii="GHEA Grapalat" w:hAnsi="GHEA Grapalat"/>
          <w:b/>
          <w:sz w:val="20"/>
          <w:szCs w:val="20"/>
        </w:rPr>
        <w:t>ПОСТАВК</w:t>
      </w:r>
      <w:r w:rsidR="00F15CED" w:rsidRPr="001911DD">
        <w:rPr>
          <w:rFonts w:ascii="GHEA Grapalat" w:hAnsi="GHEA Grapalat"/>
          <w:b/>
          <w:sz w:val="20"/>
          <w:szCs w:val="20"/>
        </w:rPr>
        <w:t>И ТОВАРА ДЛЯ НУЖД ГОСУДАРСТВА</w:t>
      </w:r>
    </w:p>
    <w:p w:rsidR="00071D1C" w:rsidRPr="001911DD" w:rsidRDefault="00071D1C" w:rsidP="007C08A2">
      <w:pPr>
        <w:widowControl w:val="0"/>
        <w:ind w:left="-142" w:firstLine="142"/>
        <w:jc w:val="center"/>
        <w:rPr>
          <w:rFonts w:ascii="GHEA Grapalat" w:hAnsi="GHEA Grapalat"/>
          <w:b/>
          <w:sz w:val="20"/>
          <w:szCs w:val="20"/>
          <w:u w:val="single"/>
        </w:rPr>
      </w:pPr>
      <w:r w:rsidRPr="001911DD">
        <w:rPr>
          <w:rFonts w:ascii="GHEA Grapalat" w:hAnsi="GHEA Grapalat"/>
          <w:b/>
          <w:sz w:val="20"/>
          <w:szCs w:val="20"/>
        </w:rPr>
        <w:t>№ ____________________</w:t>
      </w:r>
    </w:p>
    <w:p w:rsidR="00071D1C" w:rsidRPr="001911DD" w:rsidRDefault="00071D1C" w:rsidP="007C08A2">
      <w:pPr>
        <w:widowControl w:val="0"/>
        <w:jc w:val="center"/>
        <w:rPr>
          <w:rFonts w:ascii="GHEA Grapalat" w:hAnsi="GHEA Grapalat" w:cs="Sylfaen"/>
          <w:sz w:val="20"/>
          <w:szCs w:val="20"/>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1911DD" w:rsidTr="00F15CED">
        <w:tc>
          <w:tcPr>
            <w:tcW w:w="4643" w:type="dxa"/>
          </w:tcPr>
          <w:p w:rsidR="00F15CED" w:rsidRPr="001911DD" w:rsidRDefault="00F83E0A" w:rsidP="007C08A2">
            <w:pPr>
              <w:widowControl w:val="0"/>
              <w:rPr>
                <w:rFonts w:ascii="GHEA Grapalat" w:hAnsi="GHEA Grapalat" w:cs="Sylfaen"/>
                <w:sz w:val="20"/>
                <w:szCs w:val="20"/>
                <w:lang w:val="en-US"/>
              </w:rPr>
            </w:pPr>
            <w:r w:rsidRPr="001911DD">
              <w:rPr>
                <w:rFonts w:ascii="GHEA Grapalat" w:hAnsi="GHEA Grapalat"/>
                <w:sz w:val="20"/>
                <w:szCs w:val="20"/>
                <w:lang w:val="en-US"/>
              </w:rPr>
              <w:tab/>
            </w:r>
            <w:r w:rsidR="00F15CED" w:rsidRPr="001911DD">
              <w:rPr>
                <w:rFonts w:ascii="GHEA Grapalat" w:hAnsi="GHEA Grapalat"/>
                <w:sz w:val="20"/>
                <w:szCs w:val="20"/>
              </w:rPr>
              <w:t>г</w:t>
            </w:r>
          </w:p>
        </w:tc>
        <w:tc>
          <w:tcPr>
            <w:tcW w:w="4643" w:type="dxa"/>
          </w:tcPr>
          <w:p w:rsidR="00F15CED" w:rsidRPr="001911DD" w:rsidRDefault="00F15CED" w:rsidP="007C08A2">
            <w:pPr>
              <w:widowControl w:val="0"/>
              <w:jc w:val="right"/>
              <w:rPr>
                <w:rFonts w:ascii="GHEA Grapalat" w:hAnsi="GHEA Grapalat" w:cs="Sylfaen"/>
                <w:sz w:val="20"/>
                <w:szCs w:val="20"/>
                <w:lang w:val="en-US"/>
              </w:rPr>
            </w:pPr>
            <w:r w:rsidRPr="001911DD">
              <w:rPr>
                <w:rFonts w:ascii="GHEA Grapalat" w:hAnsi="GHEA Grapalat"/>
                <w:sz w:val="20"/>
                <w:szCs w:val="20"/>
              </w:rPr>
              <w:t>"</w:t>
            </w:r>
            <w:r w:rsidR="00F83E0A" w:rsidRPr="001911DD">
              <w:rPr>
                <w:rFonts w:ascii="GHEA Grapalat" w:hAnsi="GHEA Grapalat"/>
                <w:sz w:val="20"/>
                <w:szCs w:val="20"/>
                <w:lang w:val="en-US"/>
              </w:rPr>
              <w:tab/>
            </w:r>
            <w:r w:rsidRPr="001911DD">
              <w:rPr>
                <w:rFonts w:ascii="GHEA Grapalat" w:hAnsi="GHEA Grapalat"/>
                <w:sz w:val="20"/>
                <w:szCs w:val="20"/>
              </w:rPr>
              <w:t xml:space="preserve">" </w:t>
            </w:r>
            <w:r w:rsidR="00F83E0A" w:rsidRPr="001911DD">
              <w:rPr>
                <w:rFonts w:ascii="GHEA Grapalat" w:hAnsi="GHEA Grapalat"/>
                <w:sz w:val="20"/>
                <w:szCs w:val="20"/>
                <w:lang w:val="en-US"/>
              </w:rPr>
              <w:tab/>
            </w:r>
            <w:r w:rsidRPr="001911DD">
              <w:rPr>
                <w:rFonts w:ascii="GHEA Grapalat" w:hAnsi="GHEA Grapalat"/>
                <w:sz w:val="20"/>
                <w:szCs w:val="20"/>
                <w:lang w:val="en-US"/>
              </w:rPr>
              <w:t xml:space="preserve"> </w:t>
            </w:r>
            <w:r w:rsidRPr="001911DD">
              <w:rPr>
                <w:rFonts w:ascii="GHEA Grapalat" w:hAnsi="GHEA Grapalat"/>
                <w:sz w:val="20"/>
                <w:szCs w:val="20"/>
              </w:rPr>
              <w:t>20</w:t>
            </w:r>
            <w:r w:rsidR="00F83E0A" w:rsidRPr="001911DD">
              <w:rPr>
                <w:rFonts w:ascii="GHEA Grapalat" w:hAnsi="GHEA Grapalat"/>
                <w:sz w:val="20"/>
                <w:szCs w:val="20"/>
                <w:lang w:val="en-US"/>
              </w:rPr>
              <w:tab/>
            </w:r>
            <w:r w:rsidRPr="001911DD">
              <w:rPr>
                <w:rFonts w:ascii="GHEA Grapalat" w:hAnsi="GHEA Grapalat"/>
                <w:sz w:val="20"/>
                <w:szCs w:val="20"/>
              </w:rPr>
              <w:t>г.</w:t>
            </w:r>
          </w:p>
        </w:tc>
      </w:tr>
    </w:tbl>
    <w:p w:rsidR="00071D1C" w:rsidRPr="001911DD" w:rsidRDefault="00071D1C" w:rsidP="007C08A2">
      <w:pPr>
        <w:widowControl w:val="0"/>
        <w:tabs>
          <w:tab w:val="left" w:pos="720"/>
          <w:tab w:val="left" w:pos="1440"/>
          <w:tab w:val="left" w:pos="8865"/>
        </w:tabs>
        <w:jc w:val="center"/>
        <w:rPr>
          <w:rFonts w:ascii="GHEA Grapalat" w:hAnsi="GHEA Grapalat" w:cs="Sylfaen"/>
          <w:sz w:val="20"/>
          <w:szCs w:val="20"/>
        </w:rPr>
      </w:pPr>
    </w:p>
    <w:p w:rsidR="00071D1C" w:rsidRPr="001911DD" w:rsidRDefault="006B3AE3" w:rsidP="007C08A2">
      <w:pPr>
        <w:widowControl w:val="0"/>
        <w:jc w:val="both"/>
        <w:rPr>
          <w:rFonts w:ascii="GHEA Grapalat" w:hAnsi="GHEA Grapalat"/>
          <w:sz w:val="20"/>
          <w:szCs w:val="20"/>
        </w:rPr>
      </w:pPr>
      <w:r w:rsidRPr="001911DD">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1911DD">
        <w:rPr>
          <w:rFonts w:ascii="GHEA Grapalat" w:hAnsi="GHEA Grapalat"/>
          <w:sz w:val="20"/>
          <w:szCs w:val="20"/>
        </w:rPr>
        <w:t xml:space="preserve"> </w:t>
      </w:r>
      <w:r w:rsidRPr="001911DD">
        <w:rPr>
          <w:rFonts w:ascii="GHEA Grapalat" w:hAnsi="GHEA Grapalat"/>
          <w:sz w:val="20"/>
          <w:szCs w:val="20"/>
        </w:rPr>
        <w:t>__________________, в лице директора</w:t>
      </w:r>
      <w:r w:rsidR="00D5443D" w:rsidRPr="001911DD">
        <w:rPr>
          <w:rFonts w:ascii="GHEA Grapalat" w:hAnsi="GHEA Grapalat"/>
          <w:sz w:val="20"/>
          <w:szCs w:val="20"/>
        </w:rPr>
        <w:t xml:space="preserve"> </w:t>
      </w:r>
      <w:r w:rsidRPr="001911DD">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1911DD" w:rsidRDefault="00071D1C" w:rsidP="007C08A2">
      <w:pPr>
        <w:widowControl w:val="0"/>
        <w:ind w:firstLine="709"/>
        <w:jc w:val="both"/>
        <w:rPr>
          <w:rFonts w:ascii="GHEA Grapalat" w:hAnsi="GHEA Grapalat"/>
          <w:b/>
          <w:sz w:val="20"/>
          <w:szCs w:val="20"/>
        </w:rPr>
      </w:pPr>
    </w:p>
    <w:p w:rsidR="00071D1C" w:rsidRPr="001911DD" w:rsidRDefault="00071D1C" w:rsidP="007C08A2">
      <w:pPr>
        <w:widowControl w:val="0"/>
        <w:jc w:val="center"/>
        <w:rPr>
          <w:rFonts w:ascii="GHEA Grapalat" w:hAnsi="GHEA Grapalat" w:cs="Times Armenian"/>
          <w:b/>
          <w:sz w:val="20"/>
          <w:szCs w:val="20"/>
        </w:rPr>
      </w:pPr>
      <w:r w:rsidRPr="001911DD">
        <w:rPr>
          <w:rFonts w:ascii="GHEA Grapalat" w:hAnsi="GHEA Grapalat"/>
          <w:b/>
          <w:sz w:val="20"/>
          <w:szCs w:val="20"/>
        </w:rPr>
        <w:t>1. ПРЕДМЕТ ДОГОВОРА</w:t>
      </w:r>
    </w:p>
    <w:p w:rsidR="00071D1C" w:rsidRPr="001911DD" w:rsidRDefault="00071D1C" w:rsidP="007C08A2">
      <w:pPr>
        <w:widowControl w:val="0"/>
        <w:tabs>
          <w:tab w:val="left" w:pos="1134"/>
        </w:tabs>
        <w:ind w:firstLine="567"/>
        <w:jc w:val="both"/>
        <w:rPr>
          <w:rFonts w:ascii="GHEA Grapalat" w:hAnsi="GHEA Grapalat" w:cs="Times Armenian"/>
          <w:sz w:val="20"/>
          <w:szCs w:val="20"/>
        </w:rPr>
      </w:pPr>
      <w:r w:rsidRPr="001911DD">
        <w:rPr>
          <w:rFonts w:ascii="GHEA Grapalat" w:hAnsi="GHEA Grapalat"/>
          <w:sz w:val="20"/>
          <w:szCs w:val="20"/>
        </w:rPr>
        <w:t>1.1.</w:t>
      </w:r>
      <w:r w:rsidR="00F15CED" w:rsidRPr="001911DD">
        <w:rPr>
          <w:rFonts w:ascii="GHEA Grapalat" w:hAnsi="GHEA Grapalat"/>
          <w:sz w:val="20"/>
          <w:szCs w:val="20"/>
        </w:rPr>
        <w:tab/>
      </w:r>
      <w:r w:rsidRPr="001911DD">
        <w:rPr>
          <w:rFonts w:ascii="GHEA Grapalat" w:hAnsi="GHEA Grapalat"/>
          <w:spacing w:val="6"/>
          <w:sz w:val="20"/>
          <w:szCs w:val="20"/>
        </w:rPr>
        <w:t>Продавец обязуется в установленном настоящим Договором (далее</w:t>
      </w:r>
      <w:r w:rsidR="00F15CED" w:rsidRPr="001911DD">
        <w:rPr>
          <w:rFonts w:ascii="Courier New" w:hAnsi="Courier New" w:cs="Courier New"/>
          <w:spacing w:val="6"/>
          <w:sz w:val="20"/>
          <w:szCs w:val="20"/>
          <w:lang w:val="en-US"/>
        </w:rPr>
        <w:t> </w:t>
      </w:r>
      <w:r w:rsidRPr="001911DD">
        <w:rPr>
          <w:rFonts w:ascii="GHEA Grapalat" w:hAnsi="GHEA Grapalat"/>
          <w:spacing w:val="6"/>
          <w:sz w:val="20"/>
          <w:szCs w:val="20"/>
        </w:rPr>
        <w:t xml:space="preserve">— договор) </w:t>
      </w:r>
      <w:r w:rsidRPr="001911DD">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1911DD" w:rsidRDefault="00071D1C" w:rsidP="007C08A2">
      <w:pPr>
        <w:widowControl w:val="0"/>
        <w:ind w:firstLine="709"/>
        <w:jc w:val="both"/>
        <w:rPr>
          <w:rFonts w:ascii="GHEA Grapalat" w:hAnsi="GHEA Grapalat" w:cs="Times Armenian"/>
          <w:sz w:val="20"/>
          <w:szCs w:val="20"/>
        </w:rPr>
      </w:pPr>
    </w:p>
    <w:p w:rsidR="00071D1C" w:rsidRPr="001911DD" w:rsidRDefault="00071D1C" w:rsidP="007C08A2">
      <w:pPr>
        <w:widowControl w:val="0"/>
        <w:jc w:val="center"/>
        <w:rPr>
          <w:rFonts w:ascii="GHEA Grapalat" w:hAnsi="GHEA Grapalat"/>
          <w:b/>
          <w:sz w:val="20"/>
          <w:szCs w:val="20"/>
        </w:rPr>
      </w:pPr>
      <w:r w:rsidRPr="001911DD">
        <w:rPr>
          <w:rFonts w:ascii="GHEA Grapalat" w:hAnsi="GHEA Grapalat"/>
          <w:b/>
          <w:sz w:val="20"/>
          <w:szCs w:val="20"/>
        </w:rPr>
        <w:t>2.ПРАВА И ОБЯЗАННОСТИ СТОРОН</w:t>
      </w:r>
    </w:p>
    <w:p w:rsidR="00071D1C" w:rsidRPr="001911DD" w:rsidRDefault="00071D1C" w:rsidP="007C08A2">
      <w:pPr>
        <w:widowControl w:val="0"/>
        <w:tabs>
          <w:tab w:val="left" w:pos="1134"/>
        </w:tabs>
        <w:ind w:firstLine="567"/>
        <w:jc w:val="both"/>
        <w:rPr>
          <w:rFonts w:ascii="GHEA Grapalat" w:hAnsi="GHEA Grapalat"/>
          <w:b/>
          <w:sz w:val="20"/>
          <w:szCs w:val="20"/>
        </w:rPr>
      </w:pPr>
      <w:r w:rsidRPr="001911DD">
        <w:rPr>
          <w:rFonts w:ascii="GHEA Grapalat" w:hAnsi="GHEA Grapalat"/>
          <w:b/>
          <w:sz w:val="20"/>
          <w:szCs w:val="20"/>
        </w:rPr>
        <w:t>2.</w:t>
      </w:r>
      <w:r w:rsidR="009D71F8" w:rsidRPr="001911DD">
        <w:rPr>
          <w:rFonts w:ascii="GHEA Grapalat" w:hAnsi="GHEA Grapalat"/>
          <w:b/>
          <w:sz w:val="20"/>
          <w:szCs w:val="20"/>
        </w:rPr>
        <w:t>1.</w:t>
      </w:r>
      <w:r w:rsidR="009D71F8" w:rsidRPr="001911DD">
        <w:rPr>
          <w:rFonts w:ascii="GHEA Grapalat" w:hAnsi="GHEA Grapalat"/>
          <w:b/>
          <w:sz w:val="20"/>
          <w:szCs w:val="20"/>
        </w:rPr>
        <w:tab/>
      </w:r>
      <w:r w:rsidRPr="001911DD">
        <w:rPr>
          <w:rFonts w:ascii="GHEA Grapalat" w:hAnsi="GHEA Grapalat"/>
          <w:b/>
          <w:sz w:val="20"/>
          <w:szCs w:val="20"/>
        </w:rPr>
        <w:t>Покупатель имеет право:</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2.1.</w:t>
      </w:r>
      <w:r w:rsidR="009D71F8" w:rsidRPr="001911DD">
        <w:rPr>
          <w:rFonts w:ascii="GHEA Grapalat" w:hAnsi="GHEA Grapalat"/>
          <w:sz w:val="20"/>
          <w:szCs w:val="20"/>
        </w:rPr>
        <w:t>1.</w:t>
      </w:r>
      <w:r w:rsidR="009D71F8" w:rsidRPr="001911DD">
        <w:rPr>
          <w:rFonts w:ascii="GHEA Grapalat" w:hAnsi="GHEA Grapalat"/>
          <w:sz w:val="20"/>
          <w:szCs w:val="20"/>
        </w:rPr>
        <w:tab/>
      </w:r>
      <w:r w:rsidRPr="001911DD">
        <w:rPr>
          <w:rFonts w:ascii="GHEA Grapalat" w:hAnsi="GHEA Grapalat"/>
          <w:sz w:val="20"/>
          <w:szCs w:val="20"/>
        </w:rPr>
        <w:t>Отказываться от товара в случае непоставки товара Продавцом в</w:t>
      </w:r>
      <w:r w:rsidR="005250C2" w:rsidRPr="001911DD">
        <w:rPr>
          <w:rFonts w:ascii="Courier New" w:hAnsi="Courier New" w:cs="Courier New"/>
          <w:sz w:val="20"/>
          <w:szCs w:val="20"/>
          <w:lang w:val="en-US"/>
        </w:rPr>
        <w:t> </w:t>
      </w:r>
      <w:r w:rsidRPr="001911DD">
        <w:rPr>
          <w:rFonts w:ascii="GHEA Grapalat" w:hAnsi="GHEA Grapalat"/>
          <w:sz w:val="20"/>
          <w:szCs w:val="20"/>
        </w:rPr>
        <w:t>установленный договором срок, если сроки поставки были нарушены более чем на ______</w:t>
      </w:r>
      <w:r w:rsidR="00F15CED" w:rsidRPr="001911DD">
        <w:rPr>
          <w:rFonts w:ascii="GHEA Grapalat" w:hAnsi="GHEA Grapalat"/>
          <w:sz w:val="20"/>
          <w:szCs w:val="20"/>
        </w:rPr>
        <w:t>__________</w:t>
      </w:r>
      <w:r w:rsidR="00EC165E" w:rsidRPr="001911DD">
        <w:rPr>
          <w:rFonts w:ascii="GHEA Grapalat" w:hAnsi="GHEA Grapalat"/>
          <w:sz w:val="20"/>
          <w:szCs w:val="20"/>
        </w:rPr>
        <w:t>__</w:t>
      </w:r>
      <w:r w:rsidR="00F15CED" w:rsidRPr="001911DD">
        <w:rPr>
          <w:rFonts w:ascii="GHEA Grapalat" w:hAnsi="GHEA Grapalat"/>
          <w:sz w:val="20"/>
          <w:szCs w:val="20"/>
        </w:rPr>
        <w:t>__</w:t>
      </w:r>
      <w:r w:rsidRPr="001911DD">
        <w:rPr>
          <w:rFonts w:ascii="GHEA Grapalat" w:hAnsi="GHEA Grapalat"/>
          <w:sz w:val="20"/>
          <w:szCs w:val="20"/>
        </w:rPr>
        <w:t>__ дней.</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2.1.</w:t>
      </w:r>
      <w:r w:rsidR="009D71F8" w:rsidRPr="001911DD">
        <w:rPr>
          <w:rFonts w:ascii="GHEA Grapalat" w:hAnsi="GHEA Grapalat"/>
          <w:sz w:val="20"/>
          <w:szCs w:val="20"/>
        </w:rPr>
        <w:t>2.</w:t>
      </w:r>
      <w:r w:rsidR="009D71F8" w:rsidRPr="001911DD">
        <w:rPr>
          <w:rFonts w:ascii="GHEA Grapalat" w:hAnsi="GHEA Grapalat"/>
          <w:sz w:val="20"/>
          <w:szCs w:val="20"/>
        </w:rPr>
        <w:tab/>
      </w:r>
      <w:r w:rsidRPr="001911DD">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1911DD" w:rsidRDefault="00071D1C"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а)</w:t>
      </w:r>
      <w:r w:rsidR="005250C2" w:rsidRPr="001911DD">
        <w:rPr>
          <w:rFonts w:ascii="GHEA Grapalat" w:hAnsi="GHEA Grapalat"/>
          <w:sz w:val="20"/>
          <w:szCs w:val="20"/>
        </w:rPr>
        <w:tab/>
      </w:r>
      <w:r w:rsidRPr="001911DD">
        <w:rPr>
          <w:rFonts w:ascii="GHEA Grapalat" w:hAnsi="GHEA Grapalat"/>
          <w:sz w:val="20"/>
          <w:szCs w:val="20"/>
        </w:rPr>
        <w:t>требовать возмещения расходов, произведенных им по причине ненадлежащего качества товара;</w:t>
      </w:r>
    </w:p>
    <w:p w:rsidR="00071D1C" w:rsidRPr="001911DD" w:rsidRDefault="00071D1C"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б)</w:t>
      </w:r>
      <w:r w:rsidR="005250C2" w:rsidRPr="001911DD">
        <w:rPr>
          <w:rFonts w:ascii="GHEA Grapalat" w:hAnsi="GHEA Grapalat"/>
          <w:sz w:val="20"/>
          <w:szCs w:val="20"/>
        </w:rPr>
        <w:tab/>
      </w:r>
      <w:r w:rsidRPr="001911DD">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1911DD" w:rsidRDefault="00071D1C"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в)</w:t>
      </w:r>
      <w:r w:rsidR="005250C2" w:rsidRPr="001911DD">
        <w:rPr>
          <w:rFonts w:ascii="GHEA Grapalat" w:hAnsi="GHEA Grapalat"/>
          <w:sz w:val="20"/>
          <w:szCs w:val="20"/>
        </w:rPr>
        <w:tab/>
      </w:r>
      <w:r w:rsidRPr="001911DD">
        <w:rPr>
          <w:rFonts w:ascii="GHEA Grapalat" w:hAnsi="GHEA Grapalat"/>
          <w:sz w:val="20"/>
          <w:szCs w:val="20"/>
        </w:rPr>
        <w:t>отказываться от исполнения договора и требовать возврата уплаченной за товар суммы.</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2.1.</w:t>
      </w:r>
      <w:r w:rsidR="005B2A24" w:rsidRPr="001911DD">
        <w:rPr>
          <w:rFonts w:ascii="GHEA Grapalat" w:hAnsi="GHEA Grapalat"/>
          <w:sz w:val="20"/>
          <w:szCs w:val="20"/>
        </w:rPr>
        <w:t>3.</w:t>
      </w:r>
      <w:r w:rsidR="005B2A24" w:rsidRPr="001911DD">
        <w:rPr>
          <w:rFonts w:ascii="GHEA Grapalat" w:hAnsi="GHEA Grapalat"/>
          <w:sz w:val="20"/>
          <w:szCs w:val="20"/>
        </w:rPr>
        <w:tab/>
      </w:r>
      <w:r w:rsidRPr="001911DD">
        <w:rPr>
          <w:rFonts w:ascii="GHEA Grapalat" w:hAnsi="GHEA Grapalat"/>
          <w:sz w:val="20"/>
          <w:szCs w:val="20"/>
        </w:rPr>
        <w:t xml:space="preserve">Если передан товар в количестве меньше оговоренного в договоре, то: </w:t>
      </w:r>
    </w:p>
    <w:p w:rsidR="00071D1C" w:rsidRPr="001911DD" w:rsidRDefault="00071D1C"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а)</w:t>
      </w:r>
      <w:r w:rsidR="005250C2" w:rsidRPr="001911DD">
        <w:rPr>
          <w:rFonts w:ascii="GHEA Grapalat" w:hAnsi="GHEA Grapalat"/>
          <w:sz w:val="20"/>
          <w:szCs w:val="20"/>
        </w:rPr>
        <w:tab/>
      </w:r>
      <w:r w:rsidRPr="001911DD">
        <w:rPr>
          <w:rFonts w:ascii="GHEA Grapalat" w:hAnsi="GHEA Grapalat"/>
          <w:sz w:val="20"/>
          <w:szCs w:val="20"/>
        </w:rPr>
        <w:t>требовать восполнения недопереданного количества</w:t>
      </w:r>
      <w:r w:rsidR="00AA7117" w:rsidRPr="001911DD">
        <w:rPr>
          <w:rFonts w:ascii="GHEA Grapalat" w:hAnsi="GHEA Grapalat"/>
          <w:sz w:val="20"/>
          <w:szCs w:val="20"/>
        </w:rPr>
        <w:t xml:space="preserve"> </w:t>
      </w:r>
      <w:r w:rsidRPr="001911DD">
        <w:rPr>
          <w:rFonts w:ascii="GHEA Grapalat" w:hAnsi="GHEA Grapalat"/>
          <w:sz w:val="20"/>
          <w:szCs w:val="20"/>
        </w:rPr>
        <w:t>товара;</w:t>
      </w:r>
    </w:p>
    <w:p w:rsidR="00071D1C" w:rsidRPr="001911DD" w:rsidRDefault="00071D1C"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б)</w:t>
      </w:r>
      <w:r w:rsidR="005250C2" w:rsidRPr="001911DD">
        <w:rPr>
          <w:rFonts w:ascii="GHEA Grapalat" w:hAnsi="GHEA Grapalat"/>
          <w:sz w:val="20"/>
          <w:szCs w:val="20"/>
        </w:rPr>
        <w:tab/>
      </w:r>
      <w:r w:rsidRPr="001911DD">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2.1.4</w:t>
      </w:r>
      <w:r w:rsidR="005250C2" w:rsidRPr="001911DD">
        <w:rPr>
          <w:rFonts w:ascii="GHEA Grapalat" w:hAnsi="GHEA Grapalat"/>
          <w:sz w:val="20"/>
          <w:szCs w:val="20"/>
        </w:rPr>
        <w:t>.</w:t>
      </w:r>
      <w:r w:rsidR="005250C2" w:rsidRPr="001911DD">
        <w:rPr>
          <w:rFonts w:ascii="GHEA Grapalat" w:hAnsi="GHEA Grapalat"/>
          <w:sz w:val="20"/>
          <w:szCs w:val="20"/>
        </w:rPr>
        <w:tab/>
      </w:r>
      <w:r w:rsidRPr="001911DD">
        <w:rPr>
          <w:rFonts w:ascii="GHEA Grapalat" w:hAnsi="GHEA Grapalat"/>
          <w:sz w:val="20"/>
          <w:szCs w:val="20"/>
        </w:rPr>
        <w:t>Если передан товар с нарушением условия его вида, по своему усмотрению:</w:t>
      </w:r>
    </w:p>
    <w:p w:rsidR="00071D1C" w:rsidRPr="001911DD" w:rsidRDefault="00071D1C"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а)</w:t>
      </w:r>
      <w:r w:rsidR="005250C2" w:rsidRPr="001911DD">
        <w:rPr>
          <w:rFonts w:ascii="GHEA Grapalat" w:hAnsi="GHEA Grapalat"/>
          <w:sz w:val="20"/>
          <w:szCs w:val="20"/>
        </w:rPr>
        <w:tab/>
      </w:r>
      <w:r w:rsidRPr="001911DD">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rsidR="00071D1C" w:rsidRPr="001911DD" w:rsidRDefault="00071D1C"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б)</w:t>
      </w:r>
      <w:r w:rsidR="005250C2" w:rsidRPr="001911DD">
        <w:rPr>
          <w:rFonts w:ascii="GHEA Grapalat" w:hAnsi="GHEA Grapalat"/>
          <w:sz w:val="20"/>
          <w:szCs w:val="20"/>
        </w:rPr>
        <w:tab/>
      </w:r>
      <w:r w:rsidRPr="001911DD">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rsidR="00071D1C" w:rsidRPr="001911DD" w:rsidRDefault="00071D1C"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в)</w:t>
      </w:r>
      <w:r w:rsidR="005250C2" w:rsidRPr="001911DD">
        <w:rPr>
          <w:rFonts w:ascii="GHEA Grapalat" w:hAnsi="GHEA Grapalat"/>
          <w:sz w:val="20"/>
          <w:szCs w:val="20"/>
        </w:rPr>
        <w:tab/>
      </w:r>
      <w:r w:rsidRPr="001911DD">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1911DD">
        <w:rPr>
          <w:rFonts w:ascii="Courier New" w:hAnsi="Courier New" w:cs="Courier New"/>
          <w:sz w:val="20"/>
          <w:szCs w:val="20"/>
          <w:lang w:val="en-US"/>
        </w:rPr>
        <w:t> </w:t>
      </w:r>
      <w:r w:rsidRPr="001911DD">
        <w:rPr>
          <w:rFonts w:ascii="GHEA Grapalat" w:hAnsi="GHEA Grapalat"/>
          <w:sz w:val="20"/>
          <w:szCs w:val="20"/>
        </w:rPr>
        <w:t>виду.</w:t>
      </w:r>
    </w:p>
    <w:p w:rsidR="009E45F3"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2.1.</w:t>
      </w:r>
      <w:r w:rsidR="003A734A" w:rsidRPr="001911DD">
        <w:rPr>
          <w:rFonts w:ascii="GHEA Grapalat" w:hAnsi="GHEA Grapalat"/>
          <w:sz w:val="20"/>
          <w:szCs w:val="20"/>
        </w:rPr>
        <w:t>5.</w:t>
      </w:r>
      <w:r w:rsidR="003A734A" w:rsidRPr="001911DD">
        <w:rPr>
          <w:rFonts w:ascii="GHEA Grapalat" w:hAnsi="GHEA Grapalat"/>
          <w:sz w:val="20"/>
          <w:szCs w:val="20"/>
        </w:rPr>
        <w:tab/>
      </w:r>
      <w:r w:rsidRPr="001911DD">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2.1.</w:t>
      </w:r>
      <w:r w:rsidR="00AC30D5" w:rsidRPr="001911DD">
        <w:rPr>
          <w:rFonts w:ascii="GHEA Grapalat" w:hAnsi="GHEA Grapalat"/>
          <w:sz w:val="20"/>
          <w:szCs w:val="20"/>
        </w:rPr>
        <w:t>6.</w:t>
      </w:r>
      <w:r w:rsidR="00AC30D5" w:rsidRPr="001911DD">
        <w:rPr>
          <w:rFonts w:ascii="GHEA Grapalat" w:hAnsi="GHEA Grapalat"/>
          <w:sz w:val="20"/>
          <w:szCs w:val="20"/>
        </w:rPr>
        <w:tab/>
      </w:r>
      <w:r w:rsidRPr="001911DD">
        <w:rPr>
          <w:rFonts w:ascii="GHEA Grapalat" w:hAnsi="GHEA Grapalat"/>
          <w:sz w:val="20"/>
          <w:szCs w:val="20"/>
        </w:rPr>
        <w:t>Требовать у Продавца возмещения убытков, если Покупатель в</w:t>
      </w:r>
      <w:r w:rsidR="005250C2" w:rsidRPr="001911DD">
        <w:rPr>
          <w:rFonts w:ascii="Courier New" w:hAnsi="Courier New" w:cs="Courier New"/>
          <w:sz w:val="20"/>
          <w:szCs w:val="20"/>
          <w:lang w:val="en-US"/>
        </w:rPr>
        <w:t> </w:t>
      </w:r>
      <w:r w:rsidRPr="001911DD">
        <w:rPr>
          <w:rFonts w:ascii="GHEA Grapalat" w:hAnsi="GHEA Grapalat"/>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2.1.</w:t>
      </w:r>
      <w:r w:rsidR="00AC30D5" w:rsidRPr="001911DD">
        <w:rPr>
          <w:rFonts w:ascii="GHEA Grapalat" w:hAnsi="GHEA Grapalat"/>
          <w:sz w:val="20"/>
          <w:szCs w:val="20"/>
        </w:rPr>
        <w:t>7.</w:t>
      </w:r>
      <w:r w:rsidR="00AC30D5" w:rsidRPr="001911DD">
        <w:rPr>
          <w:rFonts w:ascii="GHEA Grapalat" w:hAnsi="GHEA Grapalat"/>
          <w:sz w:val="20"/>
          <w:szCs w:val="20"/>
        </w:rPr>
        <w:tab/>
      </w:r>
      <w:r w:rsidRPr="001911DD">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2.1.7.</w:t>
      </w:r>
      <w:r w:rsidR="009D71F8" w:rsidRPr="001911DD">
        <w:rPr>
          <w:rFonts w:ascii="GHEA Grapalat" w:hAnsi="GHEA Grapalat"/>
          <w:sz w:val="20"/>
          <w:szCs w:val="20"/>
        </w:rPr>
        <w:t>1.</w:t>
      </w:r>
      <w:r w:rsidR="009D71F8" w:rsidRPr="001911DD">
        <w:rPr>
          <w:rFonts w:ascii="GHEA Grapalat" w:hAnsi="GHEA Grapalat"/>
          <w:sz w:val="20"/>
          <w:szCs w:val="20"/>
        </w:rPr>
        <w:tab/>
      </w:r>
      <w:r w:rsidRPr="001911DD">
        <w:rPr>
          <w:rFonts w:ascii="GHEA Grapalat" w:hAnsi="GHEA Grapalat"/>
          <w:sz w:val="20"/>
          <w:szCs w:val="20"/>
        </w:rPr>
        <w:t>Нарушение договора Продавцом считается существенным, если:</w:t>
      </w:r>
    </w:p>
    <w:p w:rsidR="00071D1C" w:rsidRPr="001911DD" w:rsidRDefault="00071D1C"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а)</w:t>
      </w:r>
      <w:r w:rsidR="005250C2" w:rsidRPr="001911DD">
        <w:rPr>
          <w:rFonts w:ascii="GHEA Grapalat" w:hAnsi="GHEA Grapalat"/>
          <w:sz w:val="20"/>
          <w:szCs w:val="20"/>
        </w:rPr>
        <w:tab/>
      </w:r>
      <w:r w:rsidRPr="001911DD">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rsidR="00071D1C" w:rsidRPr="001911DD" w:rsidRDefault="00071D1C"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lastRenderedPageBreak/>
        <w:t>б)</w:t>
      </w:r>
      <w:r w:rsidR="005250C2" w:rsidRPr="001911DD">
        <w:rPr>
          <w:rFonts w:ascii="GHEA Grapalat" w:hAnsi="GHEA Grapalat"/>
          <w:sz w:val="20"/>
          <w:szCs w:val="20"/>
        </w:rPr>
        <w:tab/>
      </w:r>
      <w:r w:rsidRPr="001911DD">
        <w:rPr>
          <w:rFonts w:ascii="GHEA Grapalat" w:hAnsi="GHEA Grapalat"/>
          <w:sz w:val="20"/>
          <w:szCs w:val="20"/>
        </w:rPr>
        <w:t>сроки поставки товара нарушены более чем на ____</w:t>
      </w:r>
      <w:r w:rsidR="00786A78" w:rsidRPr="001911DD">
        <w:rPr>
          <w:rFonts w:ascii="GHEA Grapalat" w:hAnsi="GHEA Grapalat"/>
          <w:sz w:val="20"/>
          <w:szCs w:val="20"/>
        </w:rPr>
        <w:t>_________</w:t>
      </w:r>
      <w:r w:rsidRPr="001911DD">
        <w:rPr>
          <w:rFonts w:ascii="GHEA Grapalat" w:hAnsi="GHEA Grapalat"/>
          <w:sz w:val="20"/>
          <w:szCs w:val="20"/>
        </w:rPr>
        <w:t>___ дней;</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2.1.</w:t>
      </w:r>
      <w:r w:rsidR="006E15CD" w:rsidRPr="001911DD">
        <w:rPr>
          <w:rFonts w:ascii="GHEA Grapalat" w:hAnsi="GHEA Grapalat"/>
          <w:sz w:val="20"/>
          <w:szCs w:val="20"/>
        </w:rPr>
        <w:t>8.</w:t>
      </w:r>
      <w:r w:rsidR="006E15CD" w:rsidRPr="001911DD">
        <w:rPr>
          <w:rFonts w:ascii="GHEA Grapalat" w:hAnsi="GHEA Grapalat"/>
          <w:sz w:val="20"/>
          <w:szCs w:val="20"/>
        </w:rPr>
        <w:tab/>
      </w:r>
      <w:r w:rsidRPr="001911DD">
        <w:rPr>
          <w:rFonts w:ascii="GHEA Grapalat" w:hAnsi="GHEA Grapalat"/>
          <w:sz w:val="20"/>
          <w:szCs w:val="20"/>
        </w:rPr>
        <w:t>Осматривать товар и незамедлительно уведомлять Продавца о</w:t>
      </w:r>
      <w:r w:rsidR="005250C2" w:rsidRPr="001911DD">
        <w:rPr>
          <w:rFonts w:ascii="Courier New" w:hAnsi="Courier New" w:cs="Courier New"/>
          <w:sz w:val="20"/>
          <w:szCs w:val="20"/>
          <w:lang w:val="en-US"/>
        </w:rPr>
        <w:t> </w:t>
      </w:r>
      <w:r w:rsidRPr="001911DD">
        <w:rPr>
          <w:rFonts w:ascii="GHEA Grapalat" w:hAnsi="GHEA Grapalat"/>
          <w:sz w:val="20"/>
          <w:szCs w:val="20"/>
        </w:rPr>
        <w:t>выявленных дефектах.</w:t>
      </w:r>
    </w:p>
    <w:p w:rsidR="00071D1C" w:rsidRPr="001911DD" w:rsidRDefault="00071D1C" w:rsidP="007C08A2">
      <w:pPr>
        <w:widowControl w:val="0"/>
        <w:tabs>
          <w:tab w:val="left" w:pos="1134"/>
        </w:tabs>
        <w:ind w:firstLine="567"/>
        <w:jc w:val="both"/>
        <w:rPr>
          <w:rFonts w:ascii="GHEA Grapalat" w:hAnsi="GHEA Grapalat"/>
          <w:b/>
          <w:sz w:val="20"/>
          <w:szCs w:val="20"/>
        </w:rPr>
      </w:pPr>
      <w:r w:rsidRPr="001911DD">
        <w:rPr>
          <w:rFonts w:ascii="GHEA Grapalat" w:hAnsi="GHEA Grapalat"/>
          <w:b/>
          <w:sz w:val="20"/>
          <w:szCs w:val="20"/>
        </w:rPr>
        <w:t>2.</w:t>
      </w:r>
      <w:r w:rsidR="009D71F8" w:rsidRPr="001911DD">
        <w:rPr>
          <w:rFonts w:ascii="GHEA Grapalat" w:hAnsi="GHEA Grapalat"/>
          <w:b/>
          <w:sz w:val="20"/>
          <w:szCs w:val="20"/>
        </w:rPr>
        <w:t>2.</w:t>
      </w:r>
      <w:r w:rsidR="009D71F8" w:rsidRPr="001911DD">
        <w:rPr>
          <w:rFonts w:ascii="GHEA Grapalat" w:hAnsi="GHEA Grapalat"/>
          <w:b/>
          <w:sz w:val="20"/>
          <w:szCs w:val="20"/>
        </w:rPr>
        <w:tab/>
      </w:r>
      <w:r w:rsidRPr="001911DD">
        <w:rPr>
          <w:rFonts w:ascii="GHEA Grapalat" w:hAnsi="GHEA Grapalat"/>
          <w:b/>
          <w:sz w:val="20"/>
          <w:szCs w:val="20"/>
        </w:rPr>
        <w:t>Покупатель обязан:</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2.2.</w:t>
      </w:r>
      <w:r w:rsidR="009D71F8" w:rsidRPr="001911DD">
        <w:rPr>
          <w:rFonts w:ascii="GHEA Grapalat" w:hAnsi="GHEA Grapalat"/>
          <w:sz w:val="20"/>
          <w:szCs w:val="20"/>
        </w:rPr>
        <w:t>1.</w:t>
      </w:r>
      <w:r w:rsidR="009D71F8" w:rsidRPr="001911DD">
        <w:rPr>
          <w:rFonts w:ascii="GHEA Grapalat" w:hAnsi="GHEA Grapalat"/>
          <w:sz w:val="20"/>
          <w:szCs w:val="20"/>
        </w:rPr>
        <w:tab/>
      </w:r>
      <w:r w:rsidRPr="001911DD">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2.2.</w:t>
      </w:r>
      <w:r w:rsidR="009D71F8" w:rsidRPr="001911DD">
        <w:rPr>
          <w:rFonts w:ascii="GHEA Grapalat" w:hAnsi="GHEA Grapalat"/>
          <w:sz w:val="20"/>
          <w:szCs w:val="20"/>
        </w:rPr>
        <w:t>2.</w:t>
      </w:r>
      <w:r w:rsidR="009D71F8" w:rsidRPr="001911DD">
        <w:rPr>
          <w:rFonts w:ascii="GHEA Grapalat" w:hAnsi="GHEA Grapalat"/>
          <w:sz w:val="20"/>
          <w:szCs w:val="20"/>
        </w:rPr>
        <w:tab/>
      </w:r>
      <w:r w:rsidRPr="001911DD">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2.2.</w:t>
      </w:r>
      <w:r w:rsidR="005B2A24" w:rsidRPr="001911DD">
        <w:rPr>
          <w:rFonts w:ascii="GHEA Grapalat" w:hAnsi="GHEA Grapalat"/>
          <w:sz w:val="20"/>
          <w:szCs w:val="20"/>
        </w:rPr>
        <w:t>3.</w:t>
      </w:r>
      <w:r w:rsidR="005B2A24" w:rsidRPr="001911DD">
        <w:rPr>
          <w:rFonts w:ascii="GHEA Grapalat" w:hAnsi="GHEA Grapalat"/>
          <w:sz w:val="20"/>
          <w:szCs w:val="20"/>
        </w:rPr>
        <w:tab/>
      </w:r>
      <w:r w:rsidRPr="001911DD">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2.2.</w:t>
      </w:r>
      <w:r w:rsidR="00552934" w:rsidRPr="001911DD">
        <w:rPr>
          <w:rFonts w:ascii="GHEA Grapalat" w:hAnsi="GHEA Grapalat"/>
          <w:sz w:val="20"/>
          <w:szCs w:val="20"/>
        </w:rPr>
        <w:t>4.</w:t>
      </w:r>
      <w:r w:rsidR="00552934" w:rsidRPr="001911DD">
        <w:rPr>
          <w:rFonts w:ascii="GHEA Grapalat" w:hAnsi="GHEA Grapalat"/>
          <w:sz w:val="20"/>
          <w:szCs w:val="20"/>
        </w:rPr>
        <w:tab/>
      </w:r>
      <w:r w:rsidRPr="001911DD">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2.2.</w:t>
      </w:r>
      <w:r w:rsidR="003A734A" w:rsidRPr="001911DD">
        <w:rPr>
          <w:rFonts w:ascii="GHEA Grapalat" w:hAnsi="GHEA Grapalat"/>
          <w:sz w:val="20"/>
          <w:szCs w:val="20"/>
        </w:rPr>
        <w:t>5.</w:t>
      </w:r>
      <w:r w:rsidR="003A734A" w:rsidRPr="001911DD">
        <w:rPr>
          <w:rFonts w:ascii="GHEA Grapalat" w:hAnsi="GHEA Grapalat"/>
          <w:sz w:val="20"/>
          <w:szCs w:val="20"/>
        </w:rPr>
        <w:tab/>
      </w:r>
      <w:r w:rsidRPr="001911DD">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1911DD" w:rsidRDefault="00071D1C" w:rsidP="007C08A2">
      <w:pPr>
        <w:widowControl w:val="0"/>
        <w:tabs>
          <w:tab w:val="left" w:pos="1276"/>
        </w:tabs>
        <w:ind w:firstLine="567"/>
        <w:jc w:val="both"/>
        <w:rPr>
          <w:rFonts w:ascii="GHEA Grapalat" w:hAnsi="GHEA Grapalat"/>
          <w:b/>
          <w:sz w:val="20"/>
          <w:szCs w:val="20"/>
        </w:rPr>
      </w:pPr>
      <w:r w:rsidRPr="001911DD">
        <w:rPr>
          <w:rFonts w:ascii="GHEA Grapalat" w:hAnsi="GHEA Grapalat"/>
          <w:b/>
          <w:sz w:val="20"/>
          <w:szCs w:val="20"/>
        </w:rPr>
        <w:t>2.</w:t>
      </w:r>
      <w:r w:rsidR="005B2A24" w:rsidRPr="001911DD">
        <w:rPr>
          <w:rFonts w:ascii="GHEA Grapalat" w:hAnsi="GHEA Grapalat"/>
          <w:b/>
          <w:sz w:val="20"/>
          <w:szCs w:val="20"/>
        </w:rPr>
        <w:t>3.</w:t>
      </w:r>
      <w:r w:rsidR="005B2A24" w:rsidRPr="001911DD">
        <w:rPr>
          <w:rFonts w:ascii="GHEA Grapalat" w:hAnsi="GHEA Grapalat"/>
          <w:b/>
          <w:sz w:val="20"/>
          <w:szCs w:val="20"/>
        </w:rPr>
        <w:tab/>
      </w:r>
      <w:r w:rsidRPr="001911DD">
        <w:rPr>
          <w:rFonts w:ascii="GHEA Grapalat" w:hAnsi="GHEA Grapalat"/>
          <w:b/>
          <w:sz w:val="20"/>
          <w:szCs w:val="20"/>
        </w:rPr>
        <w:t>Продавец имеет право:</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2.3.</w:t>
      </w:r>
      <w:r w:rsidR="009D71F8" w:rsidRPr="001911DD">
        <w:rPr>
          <w:rFonts w:ascii="GHEA Grapalat" w:hAnsi="GHEA Grapalat"/>
          <w:sz w:val="20"/>
          <w:szCs w:val="20"/>
        </w:rPr>
        <w:t>1.</w:t>
      </w:r>
      <w:r w:rsidR="009D71F8" w:rsidRPr="001911DD">
        <w:rPr>
          <w:rFonts w:ascii="GHEA Grapalat" w:hAnsi="GHEA Grapalat"/>
          <w:sz w:val="20"/>
          <w:szCs w:val="20"/>
        </w:rPr>
        <w:tab/>
      </w:r>
      <w:r w:rsidRPr="001911DD">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2.3.</w:t>
      </w:r>
      <w:r w:rsidR="009D71F8" w:rsidRPr="001911DD">
        <w:rPr>
          <w:rFonts w:ascii="GHEA Grapalat" w:hAnsi="GHEA Grapalat"/>
          <w:sz w:val="20"/>
          <w:szCs w:val="20"/>
        </w:rPr>
        <w:t>2.</w:t>
      </w:r>
      <w:r w:rsidR="009D71F8" w:rsidRPr="001911DD">
        <w:rPr>
          <w:rFonts w:ascii="GHEA Grapalat" w:hAnsi="GHEA Grapalat"/>
          <w:sz w:val="20"/>
          <w:szCs w:val="20"/>
        </w:rPr>
        <w:tab/>
      </w:r>
      <w:r w:rsidRPr="001911DD">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2.3.</w:t>
      </w:r>
      <w:r w:rsidR="005B2A24" w:rsidRPr="001911DD">
        <w:rPr>
          <w:rFonts w:ascii="GHEA Grapalat" w:hAnsi="GHEA Grapalat"/>
          <w:sz w:val="20"/>
          <w:szCs w:val="20"/>
        </w:rPr>
        <w:t>3.</w:t>
      </w:r>
      <w:r w:rsidR="005B2A24" w:rsidRPr="001911DD">
        <w:rPr>
          <w:rFonts w:ascii="GHEA Grapalat" w:hAnsi="GHEA Grapalat"/>
          <w:sz w:val="20"/>
          <w:szCs w:val="20"/>
        </w:rPr>
        <w:tab/>
      </w:r>
      <w:r w:rsidRPr="001911DD">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1911DD" w:rsidRDefault="00071D1C" w:rsidP="007C08A2">
      <w:pPr>
        <w:widowControl w:val="0"/>
        <w:tabs>
          <w:tab w:val="left" w:pos="1560"/>
        </w:tabs>
        <w:ind w:firstLine="567"/>
        <w:jc w:val="both"/>
        <w:rPr>
          <w:rFonts w:ascii="GHEA Grapalat" w:hAnsi="GHEA Grapalat"/>
          <w:sz w:val="20"/>
          <w:szCs w:val="20"/>
        </w:rPr>
      </w:pPr>
      <w:r w:rsidRPr="001911DD">
        <w:rPr>
          <w:rFonts w:ascii="GHEA Grapalat" w:hAnsi="GHEA Grapalat"/>
          <w:sz w:val="20"/>
          <w:szCs w:val="20"/>
        </w:rPr>
        <w:t>2.3.3.</w:t>
      </w:r>
      <w:r w:rsidR="009D71F8" w:rsidRPr="001911DD">
        <w:rPr>
          <w:rFonts w:ascii="GHEA Grapalat" w:hAnsi="GHEA Grapalat"/>
          <w:sz w:val="20"/>
          <w:szCs w:val="20"/>
        </w:rPr>
        <w:t>1.</w:t>
      </w:r>
      <w:r w:rsidR="009D71F8" w:rsidRPr="001911DD">
        <w:rPr>
          <w:rFonts w:ascii="GHEA Grapalat" w:hAnsi="GHEA Grapalat"/>
          <w:sz w:val="20"/>
          <w:szCs w:val="20"/>
        </w:rPr>
        <w:tab/>
      </w:r>
      <w:r w:rsidRPr="001911DD">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2.3.</w:t>
      </w:r>
      <w:r w:rsidR="00552934" w:rsidRPr="001911DD">
        <w:rPr>
          <w:rFonts w:ascii="GHEA Grapalat" w:hAnsi="GHEA Grapalat"/>
          <w:sz w:val="20"/>
          <w:szCs w:val="20"/>
        </w:rPr>
        <w:t>4.</w:t>
      </w:r>
      <w:r w:rsidR="00552934" w:rsidRPr="001911DD">
        <w:rPr>
          <w:rFonts w:ascii="GHEA Grapalat" w:hAnsi="GHEA Grapalat"/>
          <w:sz w:val="20"/>
          <w:szCs w:val="20"/>
        </w:rPr>
        <w:tab/>
      </w:r>
      <w:r w:rsidRPr="001911DD">
        <w:rPr>
          <w:rFonts w:ascii="GHEA Grapalat" w:hAnsi="GHEA Grapalat"/>
          <w:sz w:val="20"/>
          <w:szCs w:val="20"/>
        </w:rPr>
        <w:t>Досрочно поставля</w:t>
      </w:r>
      <w:r w:rsidR="00C45B20" w:rsidRPr="001911DD">
        <w:rPr>
          <w:rFonts w:ascii="GHEA Grapalat" w:hAnsi="GHEA Grapalat"/>
          <w:sz w:val="20"/>
          <w:szCs w:val="20"/>
        </w:rPr>
        <w:t>ть товар с согласия Покупателя.</w:t>
      </w:r>
    </w:p>
    <w:p w:rsidR="00071D1C" w:rsidRPr="001911DD" w:rsidRDefault="00071D1C" w:rsidP="007C08A2">
      <w:pPr>
        <w:widowControl w:val="0"/>
        <w:tabs>
          <w:tab w:val="left" w:pos="1134"/>
        </w:tabs>
        <w:ind w:firstLine="567"/>
        <w:jc w:val="both"/>
        <w:rPr>
          <w:rFonts w:ascii="GHEA Grapalat" w:hAnsi="GHEA Grapalat"/>
          <w:b/>
          <w:sz w:val="20"/>
          <w:szCs w:val="20"/>
        </w:rPr>
      </w:pPr>
      <w:r w:rsidRPr="001911DD">
        <w:rPr>
          <w:rFonts w:ascii="GHEA Grapalat" w:hAnsi="GHEA Grapalat"/>
          <w:b/>
          <w:sz w:val="20"/>
          <w:szCs w:val="20"/>
        </w:rPr>
        <w:t>2.</w:t>
      </w:r>
      <w:r w:rsidR="00552934" w:rsidRPr="001911DD">
        <w:rPr>
          <w:rFonts w:ascii="GHEA Grapalat" w:hAnsi="GHEA Grapalat"/>
          <w:b/>
          <w:sz w:val="20"/>
          <w:szCs w:val="20"/>
        </w:rPr>
        <w:t>4.</w:t>
      </w:r>
      <w:r w:rsidR="00552934" w:rsidRPr="001911DD">
        <w:rPr>
          <w:rFonts w:ascii="GHEA Grapalat" w:hAnsi="GHEA Grapalat"/>
          <w:b/>
          <w:sz w:val="20"/>
          <w:szCs w:val="20"/>
        </w:rPr>
        <w:tab/>
      </w:r>
      <w:r w:rsidRPr="001911DD">
        <w:rPr>
          <w:rFonts w:ascii="GHEA Grapalat" w:hAnsi="GHEA Grapalat"/>
          <w:b/>
          <w:sz w:val="20"/>
          <w:szCs w:val="20"/>
        </w:rPr>
        <w:t>Продавец обязан:</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2.4.</w:t>
      </w:r>
      <w:r w:rsidR="009D71F8" w:rsidRPr="001911DD">
        <w:rPr>
          <w:rFonts w:ascii="GHEA Grapalat" w:hAnsi="GHEA Grapalat"/>
          <w:sz w:val="20"/>
          <w:szCs w:val="20"/>
        </w:rPr>
        <w:t>1.</w:t>
      </w:r>
      <w:r w:rsidR="009D71F8" w:rsidRPr="001911DD">
        <w:rPr>
          <w:rFonts w:ascii="GHEA Grapalat" w:hAnsi="GHEA Grapalat"/>
          <w:sz w:val="20"/>
          <w:szCs w:val="20"/>
        </w:rPr>
        <w:tab/>
      </w:r>
      <w:r w:rsidRPr="001911DD">
        <w:rPr>
          <w:rFonts w:ascii="GHEA Grapalat" w:hAnsi="GHEA Grapalat"/>
          <w:sz w:val="20"/>
          <w:szCs w:val="20"/>
        </w:rPr>
        <w:t>Передавать товар Покупателю в порядке, объемах, сроки и по адресу, предусмотренные договором.</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2.4.</w:t>
      </w:r>
      <w:r w:rsidR="009D71F8" w:rsidRPr="001911DD">
        <w:rPr>
          <w:rFonts w:ascii="GHEA Grapalat" w:hAnsi="GHEA Grapalat"/>
          <w:sz w:val="20"/>
          <w:szCs w:val="20"/>
        </w:rPr>
        <w:t>2.</w:t>
      </w:r>
      <w:r w:rsidR="009D71F8" w:rsidRPr="001911DD">
        <w:rPr>
          <w:rFonts w:ascii="GHEA Grapalat" w:hAnsi="GHEA Grapalat"/>
          <w:sz w:val="20"/>
          <w:szCs w:val="20"/>
        </w:rPr>
        <w:tab/>
      </w:r>
      <w:r w:rsidRPr="001911DD">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1911DD">
        <w:rPr>
          <w:rFonts w:ascii="GHEA Grapalat" w:hAnsi="GHEA Grapalat"/>
          <w:sz w:val="20"/>
          <w:szCs w:val="20"/>
        </w:rPr>
        <w:t>тановленные Покупателем сроки.</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2.4.</w:t>
      </w:r>
      <w:r w:rsidR="005B2A24" w:rsidRPr="001911DD">
        <w:rPr>
          <w:rFonts w:ascii="GHEA Grapalat" w:hAnsi="GHEA Grapalat"/>
          <w:sz w:val="20"/>
          <w:szCs w:val="20"/>
        </w:rPr>
        <w:t>3.</w:t>
      </w:r>
      <w:r w:rsidR="005B2A24" w:rsidRPr="001911DD">
        <w:rPr>
          <w:rFonts w:ascii="GHEA Grapalat" w:hAnsi="GHEA Grapalat"/>
          <w:sz w:val="20"/>
          <w:szCs w:val="20"/>
        </w:rPr>
        <w:tab/>
      </w:r>
      <w:r w:rsidRPr="001911DD">
        <w:rPr>
          <w:rFonts w:ascii="GHEA Grapalat" w:hAnsi="GHEA Grapalat"/>
          <w:sz w:val="20"/>
          <w:szCs w:val="20"/>
        </w:rPr>
        <w:t>Передавать Покупателю товар, свободный от прав третьих лиц.</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2.4.</w:t>
      </w:r>
      <w:r w:rsidR="003A734A" w:rsidRPr="001911DD">
        <w:rPr>
          <w:rFonts w:ascii="GHEA Grapalat" w:hAnsi="GHEA Grapalat"/>
          <w:sz w:val="20"/>
          <w:szCs w:val="20"/>
        </w:rPr>
        <w:t>5.</w:t>
      </w:r>
      <w:r w:rsidR="003A734A" w:rsidRPr="001911DD">
        <w:rPr>
          <w:rFonts w:ascii="GHEA Grapalat" w:hAnsi="GHEA Grapalat"/>
          <w:sz w:val="20"/>
          <w:szCs w:val="20"/>
        </w:rPr>
        <w:tab/>
      </w:r>
      <w:r w:rsidRPr="001911DD">
        <w:rPr>
          <w:rFonts w:ascii="GHEA Grapalat" w:hAnsi="GHEA Grapalat"/>
          <w:sz w:val="20"/>
          <w:szCs w:val="20"/>
        </w:rPr>
        <w:t>Передавать Покупателю товар предусмотренного</w:t>
      </w:r>
      <w:r w:rsidR="00AA7117" w:rsidRPr="001911DD">
        <w:rPr>
          <w:rFonts w:ascii="GHEA Grapalat" w:hAnsi="GHEA Grapalat"/>
          <w:sz w:val="20"/>
          <w:szCs w:val="20"/>
        </w:rPr>
        <w:t xml:space="preserve"> </w:t>
      </w:r>
      <w:r w:rsidRPr="001911DD">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2.4.</w:t>
      </w:r>
      <w:r w:rsidR="00AC30D5" w:rsidRPr="001911DD">
        <w:rPr>
          <w:rFonts w:ascii="GHEA Grapalat" w:hAnsi="GHEA Grapalat"/>
          <w:sz w:val="20"/>
          <w:szCs w:val="20"/>
        </w:rPr>
        <w:t>6.</w:t>
      </w:r>
      <w:r w:rsidR="00AC30D5" w:rsidRPr="001911DD">
        <w:rPr>
          <w:rFonts w:ascii="GHEA Grapalat" w:hAnsi="GHEA Grapalat"/>
          <w:sz w:val="20"/>
          <w:szCs w:val="20"/>
        </w:rPr>
        <w:tab/>
      </w:r>
      <w:r w:rsidRPr="001911DD">
        <w:rPr>
          <w:rFonts w:ascii="GHEA Grapalat" w:hAnsi="GHEA Grapalat"/>
          <w:sz w:val="20"/>
          <w:szCs w:val="20"/>
        </w:rPr>
        <w:t>В случае допущения недопоставки, в установленном договором порядке восполнять недопоставку.</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2.4.</w:t>
      </w:r>
      <w:r w:rsidR="00AC30D5" w:rsidRPr="001911DD">
        <w:rPr>
          <w:rFonts w:ascii="GHEA Grapalat" w:hAnsi="GHEA Grapalat"/>
          <w:sz w:val="20"/>
          <w:szCs w:val="20"/>
        </w:rPr>
        <w:t>7.</w:t>
      </w:r>
      <w:r w:rsidR="00AC30D5" w:rsidRPr="001911DD">
        <w:rPr>
          <w:rFonts w:ascii="GHEA Grapalat" w:hAnsi="GHEA Grapalat"/>
          <w:sz w:val="20"/>
          <w:szCs w:val="20"/>
        </w:rPr>
        <w:tab/>
      </w:r>
      <w:r w:rsidRPr="001911DD">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2.4.</w:t>
      </w:r>
      <w:r w:rsidR="006E15CD" w:rsidRPr="001911DD">
        <w:rPr>
          <w:rFonts w:ascii="GHEA Grapalat" w:hAnsi="GHEA Grapalat"/>
          <w:sz w:val="20"/>
          <w:szCs w:val="20"/>
        </w:rPr>
        <w:t>8.</w:t>
      </w:r>
      <w:r w:rsidR="006E15CD" w:rsidRPr="001911DD">
        <w:rPr>
          <w:rFonts w:ascii="GHEA Grapalat" w:hAnsi="GHEA Grapalat"/>
          <w:sz w:val="20"/>
          <w:szCs w:val="20"/>
        </w:rPr>
        <w:tab/>
      </w:r>
      <w:r w:rsidRPr="001911DD">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2.4.</w:t>
      </w:r>
      <w:r w:rsidR="006E15CD" w:rsidRPr="001911DD">
        <w:rPr>
          <w:rFonts w:ascii="GHEA Grapalat" w:hAnsi="GHEA Grapalat"/>
          <w:sz w:val="20"/>
          <w:szCs w:val="20"/>
        </w:rPr>
        <w:t>9.</w:t>
      </w:r>
      <w:r w:rsidR="006E15CD" w:rsidRPr="001911DD">
        <w:rPr>
          <w:rFonts w:ascii="GHEA Grapalat" w:hAnsi="GHEA Grapalat"/>
          <w:sz w:val="20"/>
          <w:szCs w:val="20"/>
        </w:rPr>
        <w:tab/>
      </w:r>
      <w:r w:rsidRPr="001911DD">
        <w:rPr>
          <w:rFonts w:ascii="GHEA Grapalat" w:hAnsi="GHEA Grapalat"/>
          <w:sz w:val="20"/>
          <w:szCs w:val="20"/>
        </w:rPr>
        <w:t>Передавать Покупателю принадлежности товара и соответствующие документы.</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2.4.1</w:t>
      </w:r>
      <w:r w:rsidR="006E15CD" w:rsidRPr="001911DD">
        <w:rPr>
          <w:rFonts w:ascii="GHEA Grapalat" w:hAnsi="GHEA Grapalat"/>
          <w:sz w:val="20"/>
          <w:szCs w:val="20"/>
        </w:rPr>
        <w:t>0.</w:t>
      </w:r>
      <w:r w:rsidR="006E15CD" w:rsidRPr="001911DD">
        <w:rPr>
          <w:rFonts w:ascii="GHEA Grapalat" w:hAnsi="GHEA Grapalat"/>
          <w:sz w:val="20"/>
          <w:szCs w:val="20"/>
        </w:rPr>
        <w:tab/>
      </w:r>
      <w:r w:rsidRPr="001911DD">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1911DD" w:rsidRDefault="00071D1C" w:rsidP="007C08A2">
      <w:pPr>
        <w:widowControl w:val="0"/>
        <w:tabs>
          <w:tab w:val="left" w:pos="1418"/>
        </w:tabs>
        <w:ind w:firstLine="567"/>
        <w:jc w:val="both"/>
        <w:rPr>
          <w:rFonts w:ascii="GHEA Grapalat" w:hAnsi="GHEA Grapalat"/>
          <w:sz w:val="20"/>
          <w:szCs w:val="20"/>
        </w:rPr>
      </w:pPr>
      <w:r w:rsidRPr="001911DD">
        <w:rPr>
          <w:rFonts w:ascii="GHEA Grapalat" w:hAnsi="GHEA Grapalat"/>
          <w:sz w:val="20"/>
          <w:szCs w:val="20"/>
        </w:rPr>
        <w:t>2.4.1</w:t>
      </w:r>
      <w:r w:rsidR="009D71F8" w:rsidRPr="001911DD">
        <w:rPr>
          <w:rFonts w:ascii="GHEA Grapalat" w:hAnsi="GHEA Grapalat"/>
          <w:sz w:val="20"/>
          <w:szCs w:val="20"/>
        </w:rPr>
        <w:t>1.</w:t>
      </w:r>
      <w:r w:rsidR="009D71F8" w:rsidRPr="001911DD">
        <w:rPr>
          <w:rFonts w:ascii="GHEA Grapalat" w:hAnsi="GHEA Grapalat"/>
          <w:sz w:val="20"/>
          <w:szCs w:val="20"/>
        </w:rPr>
        <w:tab/>
      </w:r>
      <w:r w:rsidR="00011CB9" w:rsidRPr="001911DD">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1911DD" w:rsidRDefault="00071D1C" w:rsidP="007C08A2">
      <w:pPr>
        <w:widowControl w:val="0"/>
        <w:jc w:val="center"/>
        <w:rPr>
          <w:rFonts w:ascii="GHEA Grapalat" w:hAnsi="GHEA Grapalat"/>
          <w:b/>
          <w:sz w:val="20"/>
          <w:szCs w:val="20"/>
        </w:rPr>
      </w:pPr>
      <w:r w:rsidRPr="001911DD">
        <w:rPr>
          <w:rFonts w:ascii="GHEA Grapalat" w:hAnsi="GHEA Grapalat"/>
          <w:b/>
          <w:sz w:val="20"/>
          <w:szCs w:val="20"/>
        </w:rPr>
        <w:t>3. ЦЕНА ДОГОВОРА И ПОРЯДОК ОПЛАТЫ</w:t>
      </w:r>
    </w:p>
    <w:p w:rsidR="00071D1C" w:rsidRPr="001911DD" w:rsidRDefault="00071D1C"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3.</w:t>
      </w:r>
      <w:r w:rsidR="009D71F8" w:rsidRPr="001911DD">
        <w:rPr>
          <w:rFonts w:ascii="GHEA Grapalat" w:hAnsi="GHEA Grapalat"/>
          <w:sz w:val="20"/>
          <w:szCs w:val="20"/>
        </w:rPr>
        <w:t>1.</w:t>
      </w:r>
      <w:r w:rsidR="009D71F8" w:rsidRPr="001911DD">
        <w:rPr>
          <w:rFonts w:ascii="GHEA Grapalat" w:hAnsi="GHEA Grapalat"/>
          <w:sz w:val="20"/>
          <w:szCs w:val="20"/>
        </w:rPr>
        <w:tab/>
      </w:r>
      <w:r w:rsidRPr="001911DD">
        <w:rPr>
          <w:rFonts w:ascii="GHEA Grapalat" w:hAnsi="GHEA Grapalat"/>
          <w:sz w:val="20"/>
          <w:szCs w:val="20"/>
        </w:rPr>
        <w:t>Цена договора составляет ________</w:t>
      </w:r>
      <w:r w:rsidR="00C45B20" w:rsidRPr="001911DD">
        <w:rPr>
          <w:rFonts w:ascii="GHEA Grapalat" w:hAnsi="GHEA Grapalat"/>
          <w:sz w:val="20"/>
          <w:szCs w:val="20"/>
        </w:rPr>
        <w:t>_____</w:t>
      </w:r>
      <w:r w:rsidRPr="001911DD">
        <w:rPr>
          <w:rFonts w:ascii="GHEA Grapalat" w:hAnsi="GHEA Grapalat"/>
          <w:sz w:val="20"/>
          <w:szCs w:val="20"/>
        </w:rPr>
        <w:t>________ драмов Республики Армения, включая НДС</w:t>
      </w:r>
      <w:r w:rsidR="00D043FA" w:rsidRPr="001911DD">
        <w:rPr>
          <w:rStyle w:val="af6"/>
          <w:rFonts w:ascii="GHEA Grapalat" w:hAnsi="GHEA Grapalat"/>
          <w:sz w:val="20"/>
          <w:szCs w:val="20"/>
        </w:rPr>
        <w:footnoteReference w:customMarkFollows="1" w:id="13"/>
        <w:t>17</w:t>
      </w:r>
      <w:r w:rsidRPr="001911DD">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1911DD" w:rsidRDefault="00071D1C" w:rsidP="007C08A2">
      <w:pPr>
        <w:widowControl w:val="0"/>
        <w:ind w:firstLine="567"/>
        <w:jc w:val="both"/>
        <w:rPr>
          <w:rFonts w:ascii="GHEA Grapalat" w:hAnsi="GHEA Grapalat" w:cs="Sylfaen"/>
          <w:sz w:val="20"/>
          <w:szCs w:val="20"/>
        </w:rPr>
      </w:pPr>
      <w:r w:rsidRPr="001911DD">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rsidR="00071D1C" w:rsidRPr="001911DD" w:rsidRDefault="00071D1C"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3.</w:t>
      </w:r>
      <w:r w:rsidR="009D71F8" w:rsidRPr="001911DD">
        <w:rPr>
          <w:rFonts w:ascii="GHEA Grapalat" w:hAnsi="GHEA Grapalat"/>
          <w:sz w:val="20"/>
          <w:szCs w:val="20"/>
        </w:rPr>
        <w:t>2.</w:t>
      </w:r>
      <w:r w:rsidR="009D71F8" w:rsidRPr="001911DD">
        <w:rPr>
          <w:rFonts w:ascii="GHEA Grapalat" w:hAnsi="GHEA Grapalat"/>
          <w:sz w:val="20"/>
          <w:szCs w:val="20"/>
        </w:rPr>
        <w:tab/>
      </w:r>
      <w:r w:rsidRPr="001911DD">
        <w:rPr>
          <w:rFonts w:ascii="GHEA Grapalat" w:hAnsi="GHEA Grapalat"/>
          <w:sz w:val="20"/>
          <w:szCs w:val="20"/>
        </w:rPr>
        <w:t>Покупатель перечи</w:t>
      </w:r>
      <w:r w:rsidR="00C45B20" w:rsidRPr="001911DD">
        <w:rPr>
          <w:rFonts w:ascii="GHEA Grapalat" w:hAnsi="GHEA Grapalat"/>
          <w:sz w:val="20"/>
          <w:szCs w:val="20"/>
        </w:rPr>
        <w:t>сляет сумму в размере до ______</w:t>
      </w:r>
      <w:r w:rsidRPr="001911DD">
        <w:rPr>
          <w:rFonts w:ascii="GHEA Grapalat" w:hAnsi="GHEA Grapalat"/>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1911DD">
        <w:rPr>
          <w:rFonts w:ascii="GHEA Grapalat" w:hAnsi="GHEA Grapalat"/>
          <w:sz w:val="20"/>
          <w:szCs w:val="20"/>
        </w:rPr>
        <w:t xml:space="preserve">При этом до полного </w:t>
      </w:r>
      <w:r w:rsidR="0072587C" w:rsidRPr="001911DD">
        <w:rPr>
          <w:rFonts w:ascii="GHEA Grapalat" w:hAnsi="GHEA Grapalat"/>
          <w:sz w:val="20"/>
          <w:szCs w:val="20"/>
        </w:rPr>
        <w:lastRenderedPageBreak/>
        <w:t xml:space="preserve">погашения предоплаты платежи </w:t>
      </w:r>
      <w:r w:rsidR="00EC00EF" w:rsidRPr="001911DD">
        <w:rPr>
          <w:rFonts w:ascii="GHEA Grapalat" w:hAnsi="GHEA Grapalat"/>
          <w:sz w:val="20"/>
          <w:szCs w:val="20"/>
        </w:rPr>
        <w:t>Продавцу</w:t>
      </w:r>
      <w:r w:rsidR="0072587C" w:rsidRPr="001911DD">
        <w:rPr>
          <w:rFonts w:ascii="GHEA Grapalat" w:hAnsi="GHEA Grapalat"/>
          <w:sz w:val="20"/>
          <w:szCs w:val="20"/>
        </w:rPr>
        <w:t xml:space="preserve"> не производятся.</w:t>
      </w:r>
      <w:r w:rsidR="003C61D5" w:rsidRPr="001911DD">
        <w:rPr>
          <w:rStyle w:val="af6"/>
          <w:rFonts w:ascii="GHEA Grapalat" w:hAnsi="GHEA Grapalat"/>
          <w:sz w:val="20"/>
          <w:szCs w:val="20"/>
        </w:rPr>
        <w:footnoteReference w:customMarkFollows="1" w:id="14"/>
        <w:t>18</w:t>
      </w:r>
      <w:r w:rsidR="00C45B20" w:rsidRPr="001911DD">
        <w:rPr>
          <w:rFonts w:ascii="GHEA Grapalat" w:hAnsi="GHEA Grapalat"/>
          <w:sz w:val="20"/>
          <w:szCs w:val="20"/>
        </w:rPr>
        <w:t>.</w:t>
      </w:r>
    </w:p>
    <w:p w:rsidR="00071D1C" w:rsidRPr="001911DD" w:rsidRDefault="00071D1C" w:rsidP="007C08A2">
      <w:pPr>
        <w:widowControl w:val="0"/>
        <w:tabs>
          <w:tab w:val="left" w:pos="1134"/>
        </w:tabs>
        <w:ind w:firstLine="567"/>
        <w:jc w:val="both"/>
        <w:rPr>
          <w:rFonts w:ascii="GHEA Grapalat" w:hAnsi="GHEA Grapalat"/>
          <w:sz w:val="20"/>
          <w:szCs w:val="20"/>
          <w:lang w:val="hy-AM"/>
        </w:rPr>
      </w:pPr>
      <w:r w:rsidRPr="001911DD">
        <w:rPr>
          <w:rFonts w:ascii="GHEA Grapalat" w:hAnsi="GHEA Grapalat"/>
          <w:sz w:val="20"/>
          <w:szCs w:val="20"/>
        </w:rPr>
        <w:t>3.</w:t>
      </w:r>
      <w:r w:rsidR="005B2A24" w:rsidRPr="001911DD">
        <w:rPr>
          <w:rFonts w:ascii="GHEA Grapalat" w:hAnsi="GHEA Grapalat"/>
          <w:sz w:val="20"/>
          <w:szCs w:val="20"/>
        </w:rPr>
        <w:t>3.</w:t>
      </w:r>
      <w:r w:rsidR="005B2A24" w:rsidRPr="001911DD">
        <w:rPr>
          <w:rFonts w:ascii="GHEA Grapalat" w:hAnsi="GHEA Grapalat"/>
          <w:sz w:val="20"/>
          <w:szCs w:val="20"/>
        </w:rPr>
        <w:tab/>
      </w:r>
      <w:r w:rsidRPr="001911DD">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1911DD">
        <w:rPr>
          <w:rFonts w:ascii="Courier New" w:hAnsi="Courier New" w:cs="Courier New"/>
          <w:sz w:val="20"/>
          <w:szCs w:val="20"/>
          <w:lang w:val="en-US"/>
        </w:rPr>
        <w:t> </w:t>
      </w:r>
      <w:r w:rsidRPr="001911DD">
        <w:rPr>
          <w:rFonts w:ascii="GHEA Grapalat" w:hAnsi="GHEA Grapalat"/>
          <w:sz w:val="20"/>
          <w:szCs w:val="20"/>
        </w:rPr>
        <w:t xml:space="preserve">расчетный счет Продавца. Перечисление денежных средств производится на основании акта приема-передачи </w:t>
      </w:r>
      <w:r w:rsidR="0044370A" w:rsidRPr="001911DD">
        <w:rPr>
          <w:rFonts w:ascii="GHEA Grapalat" w:hAnsi="GHEA Grapalat"/>
          <w:sz w:val="20"/>
          <w:szCs w:val="20"/>
        </w:rPr>
        <w:t>в течение месяцев, предусмотренных</w:t>
      </w:r>
      <w:r w:rsidR="0044370A" w:rsidRPr="001911DD" w:rsidDel="0044370A">
        <w:rPr>
          <w:rFonts w:ascii="GHEA Grapalat" w:hAnsi="GHEA Grapalat"/>
          <w:sz w:val="20"/>
          <w:szCs w:val="20"/>
        </w:rPr>
        <w:t xml:space="preserve"> </w:t>
      </w:r>
      <w:r w:rsidRPr="001911DD">
        <w:rPr>
          <w:rFonts w:ascii="GHEA Grapalat" w:hAnsi="GHEA Grapalat"/>
          <w:sz w:val="20"/>
          <w:szCs w:val="20"/>
        </w:rPr>
        <w:t>графиком оплаты договора (Приложение № 2, но</w:t>
      </w:r>
      <w:r w:rsidR="00C45B20" w:rsidRPr="001911DD">
        <w:rPr>
          <w:rFonts w:ascii="Courier New" w:hAnsi="Courier New" w:cs="Courier New"/>
          <w:sz w:val="20"/>
          <w:szCs w:val="20"/>
          <w:lang w:val="en-US"/>
        </w:rPr>
        <w:t> </w:t>
      </w:r>
      <w:r w:rsidRPr="001911DD">
        <w:rPr>
          <w:rFonts w:ascii="GHEA Grapalat" w:hAnsi="GHEA Grapalat"/>
          <w:sz w:val="20"/>
          <w:szCs w:val="20"/>
        </w:rPr>
        <w:t xml:space="preserve">не позднее чем до </w:t>
      </w:r>
      <w:r w:rsidR="001762F4" w:rsidRPr="001911DD">
        <w:rPr>
          <w:rFonts w:ascii="GHEA Grapalat" w:hAnsi="GHEA Grapalat"/>
          <w:sz w:val="20"/>
          <w:szCs w:val="20"/>
        </w:rPr>
        <w:t xml:space="preserve"> ---</w:t>
      </w:r>
      <w:r w:rsidR="0044370A" w:rsidRPr="001911DD">
        <w:rPr>
          <w:rFonts w:ascii="GHEA Grapalat" w:hAnsi="GHEA Grapalat"/>
          <w:sz w:val="20"/>
          <w:szCs w:val="20"/>
        </w:rPr>
        <w:t>ого</w:t>
      </w:r>
      <w:r w:rsidR="0044370A" w:rsidRPr="001911DD">
        <w:rPr>
          <w:rFonts w:ascii="GHEA Grapalat" w:hAnsi="GHEA Grapalat"/>
          <w:sz w:val="20"/>
          <w:szCs w:val="20"/>
          <w:lang w:val="hy-AM"/>
        </w:rPr>
        <w:t xml:space="preserve"> </w:t>
      </w:r>
      <w:r w:rsidRPr="001911DD">
        <w:rPr>
          <w:rFonts w:ascii="GHEA Grapalat" w:hAnsi="GHEA Grapalat"/>
          <w:sz w:val="20"/>
          <w:szCs w:val="20"/>
        </w:rPr>
        <w:t xml:space="preserve">декабря данного года. </w:t>
      </w:r>
    </w:p>
    <w:p w:rsidR="00232E31" w:rsidRPr="001911DD" w:rsidRDefault="00232E31" w:rsidP="007C08A2">
      <w:pPr>
        <w:widowControl w:val="0"/>
        <w:tabs>
          <w:tab w:val="left" w:pos="1134"/>
        </w:tabs>
        <w:ind w:firstLine="567"/>
        <w:jc w:val="both"/>
        <w:rPr>
          <w:rFonts w:ascii="GHEA Grapalat" w:hAnsi="GHEA Grapalat"/>
          <w:sz w:val="20"/>
          <w:szCs w:val="20"/>
          <w:lang w:val="hy-AM"/>
        </w:rPr>
      </w:pPr>
      <w:r w:rsidRPr="001911DD">
        <w:rPr>
          <w:rFonts w:ascii="GHEA Grapalat" w:hAnsi="GHEA Grapalat"/>
          <w:sz w:val="20"/>
          <w:szCs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1911DD">
        <w:rPr>
          <w:rFonts w:ascii="GHEA Grapalat" w:hAnsi="GHEA Grapalat"/>
          <w:sz w:val="20"/>
          <w:szCs w:val="20"/>
          <w:vertAlign w:val="superscript"/>
          <w:lang w:val="hy-AM"/>
        </w:rPr>
        <w:t>17,1</w:t>
      </w:r>
      <w:r w:rsidRPr="001911DD">
        <w:rPr>
          <w:rFonts w:ascii="GHEA Grapalat" w:hAnsi="GHEA Grapalat"/>
          <w:sz w:val="20"/>
          <w:szCs w:val="20"/>
          <w:lang w:val="hy-AM"/>
        </w:rPr>
        <w:t>.</w:t>
      </w:r>
    </w:p>
    <w:p w:rsidR="00071D1C" w:rsidRPr="001911DD" w:rsidRDefault="00071D1C" w:rsidP="007C08A2">
      <w:pPr>
        <w:widowControl w:val="0"/>
        <w:ind w:firstLine="720"/>
        <w:jc w:val="both"/>
        <w:rPr>
          <w:rFonts w:ascii="GHEA Grapalat" w:hAnsi="GHEA Grapalat" w:cs="Sylfaen"/>
          <w:i/>
          <w:sz w:val="20"/>
          <w:szCs w:val="20"/>
          <w:u w:val="single"/>
          <w:lang w:val="hy-AM"/>
        </w:rPr>
      </w:pPr>
    </w:p>
    <w:p w:rsidR="00071D1C" w:rsidRPr="001911DD" w:rsidRDefault="00071D1C" w:rsidP="007C08A2">
      <w:pPr>
        <w:widowControl w:val="0"/>
        <w:jc w:val="center"/>
        <w:rPr>
          <w:rFonts w:ascii="GHEA Grapalat" w:hAnsi="GHEA Grapalat"/>
          <w:b/>
          <w:sz w:val="20"/>
          <w:szCs w:val="20"/>
        </w:rPr>
      </w:pPr>
      <w:r w:rsidRPr="001911DD">
        <w:rPr>
          <w:rFonts w:ascii="GHEA Grapalat" w:hAnsi="GHEA Grapalat"/>
          <w:b/>
          <w:sz w:val="20"/>
          <w:szCs w:val="20"/>
        </w:rPr>
        <w:t>4. КАЧЕСТВО И ГАРАНТИЯ ТОВАРА</w:t>
      </w:r>
    </w:p>
    <w:p w:rsidR="00071D1C" w:rsidRPr="001911DD" w:rsidRDefault="00071D1C"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4.</w:t>
      </w:r>
      <w:r w:rsidR="009D71F8" w:rsidRPr="001911DD">
        <w:rPr>
          <w:rFonts w:ascii="GHEA Grapalat" w:hAnsi="GHEA Grapalat"/>
          <w:sz w:val="20"/>
          <w:szCs w:val="20"/>
        </w:rPr>
        <w:t>1.</w:t>
      </w:r>
      <w:r w:rsidR="009D71F8" w:rsidRPr="001911DD">
        <w:rPr>
          <w:rFonts w:ascii="GHEA Grapalat" w:hAnsi="GHEA Grapalat"/>
          <w:sz w:val="20"/>
          <w:szCs w:val="20"/>
        </w:rPr>
        <w:tab/>
      </w:r>
      <w:r w:rsidRPr="001911DD">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rsidR="009E45F3" w:rsidRPr="001911DD" w:rsidRDefault="00071D1C" w:rsidP="007C08A2">
      <w:pPr>
        <w:widowControl w:val="0"/>
        <w:tabs>
          <w:tab w:val="left" w:pos="1134"/>
        </w:tabs>
        <w:ind w:firstLine="567"/>
        <w:jc w:val="both"/>
        <w:rPr>
          <w:rFonts w:ascii="GHEA Grapalat" w:hAnsi="GHEA Grapalat" w:cs="Sylfaen"/>
          <w:sz w:val="20"/>
          <w:szCs w:val="20"/>
        </w:rPr>
      </w:pPr>
      <w:r w:rsidRPr="001911DD">
        <w:rPr>
          <w:rFonts w:ascii="GHEA Grapalat" w:hAnsi="GHEA Grapalat"/>
          <w:sz w:val="20"/>
          <w:szCs w:val="20"/>
        </w:rPr>
        <w:t>4.</w:t>
      </w:r>
      <w:r w:rsidR="009D71F8" w:rsidRPr="001911DD">
        <w:rPr>
          <w:rFonts w:ascii="GHEA Grapalat" w:hAnsi="GHEA Grapalat"/>
          <w:sz w:val="20"/>
          <w:szCs w:val="20"/>
        </w:rPr>
        <w:t>2.</w:t>
      </w:r>
      <w:r w:rsidR="009D71F8" w:rsidRPr="001911DD">
        <w:rPr>
          <w:rFonts w:ascii="GHEA Grapalat" w:hAnsi="GHEA Grapalat"/>
          <w:sz w:val="20"/>
          <w:szCs w:val="20"/>
        </w:rPr>
        <w:tab/>
      </w:r>
      <w:r w:rsidRPr="001911DD">
        <w:rPr>
          <w:rFonts w:ascii="GHEA Grapalat" w:hAnsi="GHEA Grapalat"/>
          <w:sz w:val="20"/>
          <w:szCs w:val="20"/>
        </w:rPr>
        <w:t>Для товаров, являющихся основным средством, гарантийным сроком устанавливается _____</w:t>
      </w:r>
      <w:r w:rsidR="00C45B20" w:rsidRPr="001911DD">
        <w:rPr>
          <w:rFonts w:ascii="GHEA Grapalat" w:hAnsi="GHEA Grapalat"/>
          <w:sz w:val="20"/>
          <w:szCs w:val="20"/>
        </w:rPr>
        <w:t>________</w:t>
      </w:r>
      <w:r w:rsidRPr="001911DD">
        <w:rPr>
          <w:rFonts w:ascii="GHEA Grapalat" w:hAnsi="GHEA Grapalat"/>
          <w:sz w:val="20"/>
          <w:szCs w:val="20"/>
        </w:rPr>
        <w:t>___ календарных дней со дня, следующего за днем принятия товара Покупателем.</w:t>
      </w:r>
      <w:r w:rsidR="00AA7117" w:rsidRPr="001911DD">
        <w:rPr>
          <w:rFonts w:ascii="GHEA Grapalat" w:hAnsi="GHEA Grapalat"/>
          <w:sz w:val="20"/>
          <w:szCs w:val="20"/>
        </w:rPr>
        <w:t xml:space="preserve"> </w:t>
      </w:r>
      <w:r w:rsidRPr="001911DD">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1911DD">
        <w:rPr>
          <w:rStyle w:val="af6"/>
          <w:rFonts w:ascii="GHEA Grapalat" w:hAnsi="GHEA Grapalat"/>
          <w:sz w:val="20"/>
          <w:szCs w:val="20"/>
        </w:rPr>
        <w:footnoteReference w:customMarkFollows="1" w:id="15"/>
        <w:t>19</w:t>
      </w:r>
      <w:r w:rsidRPr="001911DD">
        <w:rPr>
          <w:rFonts w:ascii="GHEA Grapalat" w:hAnsi="GHEA Grapalat"/>
          <w:sz w:val="20"/>
          <w:szCs w:val="20"/>
        </w:rPr>
        <w:t>.</w:t>
      </w:r>
    </w:p>
    <w:p w:rsidR="009E45F3" w:rsidRPr="001911DD" w:rsidRDefault="009E45F3" w:rsidP="007C08A2">
      <w:pPr>
        <w:widowControl w:val="0"/>
        <w:jc w:val="center"/>
        <w:rPr>
          <w:rFonts w:ascii="GHEA Grapalat" w:hAnsi="GHEA Grapalat"/>
          <w:b/>
          <w:sz w:val="20"/>
          <w:szCs w:val="20"/>
        </w:rPr>
      </w:pPr>
      <w:r w:rsidRPr="001911DD">
        <w:rPr>
          <w:rFonts w:ascii="GHEA Grapalat" w:hAnsi="GHEA Grapalat"/>
          <w:b/>
          <w:sz w:val="20"/>
          <w:szCs w:val="20"/>
        </w:rPr>
        <w:t>5. ПЕРЕДАЧА И ПРИЕМ ТОВАРА</w:t>
      </w:r>
    </w:p>
    <w:p w:rsidR="009E45F3" w:rsidRPr="001911DD" w:rsidRDefault="009E45F3"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5.</w:t>
      </w:r>
      <w:r w:rsidR="009D71F8" w:rsidRPr="001911DD">
        <w:rPr>
          <w:rFonts w:ascii="GHEA Grapalat" w:hAnsi="GHEA Grapalat"/>
          <w:sz w:val="20"/>
          <w:szCs w:val="20"/>
        </w:rPr>
        <w:t>1.</w:t>
      </w:r>
      <w:r w:rsidR="009D71F8" w:rsidRPr="001911DD">
        <w:rPr>
          <w:rFonts w:ascii="GHEA Grapalat" w:hAnsi="GHEA Grapalat"/>
          <w:sz w:val="20"/>
          <w:szCs w:val="20"/>
        </w:rPr>
        <w:tab/>
      </w:r>
      <w:r w:rsidRPr="001911DD">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1911DD">
        <w:rPr>
          <w:rFonts w:ascii="GHEA Grapalat" w:hAnsi="GHEA Grapalat"/>
          <w:sz w:val="20"/>
          <w:szCs w:val="20"/>
        </w:rPr>
        <w:t>ием даты составления документа.</w:t>
      </w:r>
    </w:p>
    <w:p w:rsidR="00CE1E11" w:rsidRPr="001911DD" w:rsidRDefault="00CE1E11" w:rsidP="007C08A2">
      <w:pPr>
        <w:widowControl w:val="0"/>
        <w:ind w:firstLine="567"/>
        <w:jc w:val="both"/>
        <w:rPr>
          <w:rFonts w:ascii="GHEA Grapalat" w:hAnsi="GHEA Grapalat" w:cs="Sylfaen"/>
          <w:sz w:val="20"/>
          <w:szCs w:val="20"/>
        </w:rPr>
      </w:pPr>
      <w:r w:rsidRPr="001911DD">
        <w:rPr>
          <w:rFonts w:ascii="GHEA Grapalat" w:hAnsi="GHEA Grapalat"/>
          <w:sz w:val="20"/>
          <w:szCs w:val="20"/>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w:t>
      </w:r>
      <w:r w:rsidR="00D24901" w:rsidRPr="001911DD">
        <w:rPr>
          <w:rFonts w:ascii="GHEA Grapalat" w:hAnsi="GHEA Grapalat"/>
          <w:sz w:val="20"/>
          <w:szCs w:val="20"/>
        </w:rPr>
        <w:t>2</w:t>
      </w:r>
      <w:r w:rsidRPr="001911DD">
        <w:rPr>
          <w:rFonts w:ascii="GHEA Grapalat" w:hAnsi="GHEA Grapalat"/>
          <w:sz w:val="20"/>
          <w:szCs w:val="20"/>
        </w:rPr>
        <w:t xml:space="preserve">____ экземпляр акта приема-передачи (Приложение № 3). </w:t>
      </w:r>
    </w:p>
    <w:p w:rsidR="001E4776" w:rsidRPr="001911DD" w:rsidRDefault="001E4776" w:rsidP="007C08A2">
      <w:pPr>
        <w:widowControl w:val="0"/>
        <w:tabs>
          <w:tab w:val="left" w:pos="1134"/>
        </w:tabs>
        <w:ind w:firstLine="567"/>
        <w:jc w:val="both"/>
        <w:rPr>
          <w:rFonts w:ascii="GHEA Grapalat" w:hAnsi="GHEA Grapalat" w:cs="Sylfaen"/>
          <w:sz w:val="20"/>
          <w:szCs w:val="20"/>
        </w:rPr>
      </w:pPr>
      <w:r w:rsidRPr="001911DD">
        <w:rPr>
          <w:rFonts w:ascii="GHEA Grapalat" w:hAnsi="GHEA Grapalat"/>
          <w:sz w:val="20"/>
          <w:szCs w:val="20"/>
        </w:rPr>
        <w:t>5.2.</w:t>
      </w:r>
      <w:r w:rsidRPr="001911DD">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1911DD" w:rsidRDefault="001E4776" w:rsidP="007C08A2">
      <w:pPr>
        <w:widowControl w:val="0"/>
        <w:tabs>
          <w:tab w:val="left" w:pos="1134"/>
        </w:tabs>
        <w:ind w:firstLine="567"/>
        <w:jc w:val="both"/>
        <w:rPr>
          <w:rFonts w:ascii="GHEA Grapalat" w:hAnsi="GHEA Grapalat" w:cs="Sylfaen"/>
          <w:sz w:val="20"/>
          <w:szCs w:val="20"/>
        </w:rPr>
      </w:pPr>
      <w:r w:rsidRPr="001911DD">
        <w:rPr>
          <w:rFonts w:ascii="GHEA Grapalat" w:hAnsi="GHEA Grapalat"/>
          <w:sz w:val="20"/>
          <w:szCs w:val="20"/>
        </w:rPr>
        <w:t>а)</w:t>
      </w:r>
      <w:r w:rsidRPr="001911DD">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rsidR="001E4776" w:rsidRPr="001911DD" w:rsidRDefault="001E4776" w:rsidP="007C08A2">
      <w:pPr>
        <w:widowControl w:val="0"/>
        <w:tabs>
          <w:tab w:val="left" w:pos="1134"/>
        </w:tabs>
        <w:ind w:firstLine="567"/>
        <w:jc w:val="both"/>
        <w:rPr>
          <w:rFonts w:ascii="GHEA Grapalat" w:hAnsi="GHEA Grapalat" w:cs="Sylfaen"/>
          <w:sz w:val="20"/>
          <w:szCs w:val="20"/>
        </w:rPr>
      </w:pPr>
      <w:r w:rsidRPr="001911DD">
        <w:rPr>
          <w:rFonts w:ascii="GHEA Grapalat" w:hAnsi="GHEA Grapalat"/>
          <w:sz w:val="20"/>
          <w:szCs w:val="20"/>
        </w:rPr>
        <w:t>б)</w:t>
      </w:r>
      <w:r w:rsidRPr="001911DD">
        <w:rPr>
          <w:rFonts w:ascii="GHEA Grapalat" w:hAnsi="GHEA Grapalat"/>
          <w:sz w:val="20"/>
          <w:szCs w:val="20"/>
        </w:rPr>
        <w:tab/>
        <w:t>в отношении Продавца применяет меры ответственности, предусмотренные договором.</w:t>
      </w:r>
    </w:p>
    <w:p w:rsidR="00371CF8" w:rsidRPr="001911DD" w:rsidRDefault="00CB1211"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5</w:t>
      </w:r>
      <w:r w:rsidR="009123CA" w:rsidRPr="001911DD">
        <w:rPr>
          <w:rFonts w:ascii="GHEA Grapalat" w:hAnsi="GHEA Grapalat"/>
          <w:sz w:val="20"/>
          <w:szCs w:val="20"/>
        </w:rPr>
        <w:t>.</w:t>
      </w:r>
      <w:r w:rsidR="005B2A24" w:rsidRPr="001911DD">
        <w:rPr>
          <w:rFonts w:ascii="GHEA Grapalat" w:hAnsi="GHEA Grapalat"/>
          <w:sz w:val="20"/>
          <w:szCs w:val="20"/>
        </w:rPr>
        <w:t>3.</w:t>
      </w:r>
      <w:r w:rsidR="005B2A24" w:rsidRPr="001911DD">
        <w:rPr>
          <w:rFonts w:ascii="GHEA Grapalat" w:hAnsi="GHEA Grapalat"/>
          <w:sz w:val="20"/>
          <w:szCs w:val="20"/>
        </w:rPr>
        <w:tab/>
      </w:r>
      <w:r w:rsidR="00371CF8" w:rsidRPr="001911DD">
        <w:rPr>
          <w:rFonts w:ascii="GHEA Grapalat" w:hAnsi="GHEA Grapalat"/>
          <w:sz w:val="20"/>
          <w:szCs w:val="20"/>
        </w:rPr>
        <w:t>Покупатель в течение ___</w:t>
      </w:r>
      <w:r w:rsidR="00D24901" w:rsidRPr="001911DD">
        <w:rPr>
          <w:rFonts w:ascii="GHEA Grapalat" w:hAnsi="GHEA Grapalat"/>
          <w:sz w:val="20"/>
          <w:szCs w:val="20"/>
        </w:rPr>
        <w:t>5</w:t>
      </w:r>
      <w:r w:rsidR="00371CF8" w:rsidRPr="001911DD">
        <w:rPr>
          <w:rFonts w:ascii="GHEA Grapalat" w:hAnsi="GHEA Grapalat"/>
          <w:sz w:val="20"/>
          <w:szCs w:val="20"/>
        </w:rPr>
        <w:t>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1911DD" w:rsidRDefault="00371CF8" w:rsidP="007C08A2">
      <w:pPr>
        <w:widowControl w:val="0"/>
        <w:tabs>
          <w:tab w:val="left" w:pos="1134"/>
        </w:tabs>
        <w:ind w:firstLine="567"/>
        <w:jc w:val="both"/>
        <w:rPr>
          <w:rFonts w:ascii="GHEA Grapalat" w:hAnsi="GHEA Grapalat" w:cs="Sylfaen"/>
          <w:sz w:val="20"/>
          <w:szCs w:val="20"/>
        </w:rPr>
      </w:pPr>
      <w:r w:rsidRPr="001911DD">
        <w:rPr>
          <w:rFonts w:ascii="GHEA Grapalat" w:hAnsi="GHEA Grapalat"/>
          <w:sz w:val="20"/>
          <w:szCs w:val="20"/>
        </w:rPr>
        <w:t>5.4.</w:t>
      </w:r>
      <w:r w:rsidRPr="001911DD">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1911DD" w:rsidRDefault="00BE5F44" w:rsidP="007C08A2">
      <w:pPr>
        <w:widowControl w:val="0"/>
        <w:tabs>
          <w:tab w:val="left" w:pos="1134"/>
        </w:tabs>
        <w:ind w:firstLine="567"/>
        <w:jc w:val="both"/>
        <w:rPr>
          <w:rFonts w:ascii="GHEA Grapalat" w:hAnsi="GHEA Grapalat"/>
          <w:sz w:val="20"/>
          <w:szCs w:val="20"/>
        </w:rPr>
      </w:pPr>
    </w:p>
    <w:p w:rsidR="009123CA" w:rsidRPr="001911DD" w:rsidRDefault="009123CA" w:rsidP="007C08A2">
      <w:pPr>
        <w:widowControl w:val="0"/>
        <w:jc w:val="center"/>
        <w:rPr>
          <w:rFonts w:ascii="GHEA Grapalat" w:hAnsi="GHEA Grapalat"/>
          <w:b/>
          <w:sz w:val="20"/>
          <w:szCs w:val="20"/>
        </w:rPr>
      </w:pPr>
      <w:r w:rsidRPr="001911DD">
        <w:rPr>
          <w:rFonts w:ascii="GHEA Grapalat" w:hAnsi="GHEA Grapalat"/>
          <w:b/>
          <w:sz w:val="20"/>
          <w:szCs w:val="20"/>
        </w:rPr>
        <w:t>6. ОТВЕТСТВЕННОСТЬ СТОРОН</w:t>
      </w:r>
    </w:p>
    <w:p w:rsidR="009123CA" w:rsidRPr="001911DD" w:rsidRDefault="009123CA"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6.</w:t>
      </w:r>
      <w:r w:rsidR="009D71F8" w:rsidRPr="001911DD">
        <w:rPr>
          <w:rFonts w:ascii="GHEA Grapalat" w:hAnsi="GHEA Grapalat"/>
          <w:sz w:val="20"/>
          <w:szCs w:val="20"/>
        </w:rPr>
        <w:t>1.</w:t>
      </w:r>
      <w:r w:rsidR="009D71F8" w:rsidRPr="001911DD">
        <w:rPr>
          <w:rFonts w:ascii="GHEA Grapalat" w:hAnsi="GHEA Grapalat"/>
          <w:sz w:val="20"/>
          <w:szCs w:val="20"/>
        </w:rPr>
        <w:tab/>
      </w:r>
      <w:r w:rsidRPr="001911DD">
        <w:rPr>
          <w:rFonts w:ascii="GHEA Grapalat" w:hAnsi="GHEA Grapalat"/>
          <w:sz w:val="20"/>
          <w:szCs w:val="20"/>
        </w:rPr>
        <w:t xml:space="preserve">Продавец несет ответственность за качество переданного товара и соблюдение предусмотренных </w:t>
      </w:r>
      <w:r w:rsidRPr="001911DD">
        <w:rPr>
          <w:rFonts w:ascii="GHEA Grapalat" w:hAnsi="GHEA Grapalat"/>
          <w:sz w:val="20"/>
          <w:szCs w:val="20"/>
        </w:rPr>
        <w:lastRenderedPageBreak/>
        <w:t>договором сроков поставки.</w:t>
      </w:r>
    </w:p>
    <w:p w:rsidR="009123CA" w:rsidRPr="001911DD" w:rsidRDefault="009123CA"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6.</w:t>
      </w:r>
      <w:r w:rsidR="009D71F8" w:rsidRPr="001911DD">
        <w:rPr>
          <w:rFonts w:ascii="GHEA Grapalat" w:hAnsi="GHEA Grapalat"/>
          <w:sz w:val="20"/>
          <w:szCs w:val="20"/>
        </w:rPr>
        <w:t>2.</w:t>
      </w:r>
      <w:r w:rsidR="009D71F8" w:rsidRPr="001911DD">
        <w:rPr>
          <w:rFonts w:ascii="GHEA Grapalat" w:hAnsi="GHEA Grapalat"/>
          <w:sz w:val="20"/>
          <w:szCs w:val="20"/>
        </w:rPr>
        <w:tab/>
      </w:r>
      <w:r w:rsidRPr="001911DD">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1911DD">
        <w:rPr>
          <w:rFonts w:ascii="GHEA Grapalat" w:hAnsi="GHEA Grapalat"/>
          <w:sz w:val="20"/>
          <w:szCs w:val="20"/>
        </w:rPr>
        <w:t xml:space="preserve"> рабочий</w:t>
      </w:r>
      <w:r w:rsidRPr="001911DD">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1911DD" w:rsidRDefault="009123CA"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6.</w:t>
      </w:r>
      <w:r w:rsidR="005B2A24" w:rsidRPr="001911DD">
        <w:rPr>
          <w:rFonts w:ascii="GHEA Grapalat" w:hAnsi="GHEA Grapalat"/>
          <w:sz w:val="20"/>
          <w:szCs w:val="20"/>
        </w:rPr>
        <w:t>3.</w:t>
      </w:r>
      <w:r w:rsidR="005B2A24" w:rsidRPr="001911DD">
        <w:rPr>
          <w:rFonts w:ascii="GHEA Grapalat" w:hAnsi="GHEA Grapalat"/>
          <w:sz w:val="20"/>
          <w:szCs w:val="20"/>
        </w:rPr>
        <w:tab/>
      </w:r>
      <w:r w:rsidRPr="001911DD">
        <w:rPr>
          <w:rFonts w:ascii="GHEA Grapalat" w:hAnsi="GHEA Grapalat"/>
          <w:sz w:val="20"/>
          <w:szCs w:val="20"/>
        </w:rPr>
        <w:t>В каждом случае поставки товара, не соответствующего указанной в</w:t>
      </w:r>
      <w:r w:rsidR="00D52566" w:rsidRPr="001911DD">
        <w:rPr>
          <w:rFonts w:ascii="Courier New" w:hAnsi="Courier New" w:cs="Courier New"/>
          <w:sz w:val="20"/>
          <w:szCs w:val="20"/>
          <w:lang w:val="en-US"/>
        </w:rPr>
        <w:t> </w:t>
      </w:r>
      <w:r w:rsidRPr="001911DD">
        <w:rPr>
          <w:rFonts w:ascii="GHEA Grapalat" w:hAnsi="GHEA Grapalat"/>
          <w:sz w:val="20"/>
          <w:szCs w:val="20"/>
        </w:rPr>
        <w:t>пункте 1.</w:t>
      </w:r>
      <w:r w:rsidR="009D71F8" w:rsidRPr="001911DD">
        <w:rPr>
          <w:rFonts w:ascii="GHEA Grapalat" w:hAnsi="GHEA Grapalat"/>
          <w:sz w:val="20"/>
          <w:szCs w:val="20"/>
        </w:rPr>
        <w:t>1.</w:t>
      </w:r>
      <w:r w:rsidR="009D71F8" w:rsidRPr="001911DD">
        <w:rPr>
          <w:rFonts w:ascii="GHEA Grapalat" w:hAnsi="GHEA Grapalat"/>
          <w:sz w:val="20"/>
          <w:szCs w:val="20"/>
        </w:rPr>
        <w:tab/>
      </w:r>
      <w:r w:rsidRPr="001911DD">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1911DD">
        <w:rPr>
          <w:rStyle w:val="af6"/>
          <w:rFonts w:ascii="GHEA Grapalat" w:hAnsi="GHEA Grapalat"/>
          <w:sz w:val="20"/>
          <w:szCs w:val="20"/>
        </w:rPr>
        <w:footnoteReference w:customMarkFollows="1" w:id="16"/>
        <w:t>20</w:t>
      </w:r>
      <w:r w:rsidRPr="001911DD">
        <w:rPr>
          <w:rFonts w:ascii="GHEA Grapalat" w:hAnsi="GHEA Grapalat"/>
          <w:sz w:val="20"/>
          <w:szCs w:val="20"/>
        </w:rPr>
        <w:t>.</w:t>
      </w:r>
      <w:r w:rsidR="00DF0BD2" w:rsidRPr="001911DD">
        <w:rPr>
          <w:rFonts w:ascii="GHEA Grapalat" w:hAnsi="GHEA Grapalat"/>
          <w:sz w:val="20"/>
          <w:szCs w:val="20"/>
        </w:rPr>
        <w:t xml:space="preserve"> При этом</w:t>
      </w:r>
      <w:r w:rsidR="00DF0BD2" w:rsidRPr="001911DD">
        <w:rPr>
          <w:rFonts w:ascii="GHEA Grapalat" w:hAnsi="GHEA Grapalat"/>
          <w:sz w:val="20"/>
          <w:szCs w:val="20"/>
          <w:lang w:val="hy-AM"/>
        </w:rPr>
        <w:t>,</w:t>
      </w:r>
      <w:r w:rsidR="00DF0BD2" w:rsidRPr="001911DD">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1911DD" w:rsidRDefault="0094684E"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6.</w:t>
      </w:r>
      <w:r w:rsidR="00552934" w:rsidRPr="001911DD">
        <w:rPr>
          <w:rFonts w:ascii="GHEA Grapalat" w:hAnsi="GHEA Grapalat"/>
          <w:sz w:val="20"/>
          <w:szCs w:val="20"/>
        </w:rPr>
        <w:t>4.</w:t>
      </w:r>
      <w:r w:rsidR="00552934" w:rsidRPr="001911DD">
        <w:rPr>
          <w:rFonts w:ascii="GHEA Grapalat" w:hAnsi="GHEA Grapalat"/>
          <w:sz w:val="20"/>
          <w:szCs w:val="20"/>
        </w:rPr>
        <w:tab/>
      </w:r>
      <w:r w:rsidRPr="001911DD">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1911DD" w:rsidRDefault="0094684E"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6.</w:t>
      </w:r>
      <w:r w:rsidR="003A734A" w:rsidRPr="001911DD">
        <w:rPr>
          <w:rFonts w:ascii="GHEA Grapalat" w:hAnsi="GHEA Grapalat"/>
          <w:sz w:val="20"/>
          <w:szCs w:val="20"/>
        </w:rPr>
        <w:t>5.</w:t>
      </w:r>
      <w:r w:rsidR="003A734A" w:rsidRPr="001911DD">
        <w:rPr>
          <w:rFonts w:ascii="GHEA Grapalat" w:hAnsi="GHEA Grapalat"/>
          <w:sz w:val="20"/>
          <w:szCs w:val="20"/>
        </w:rPr>
        <w:tab/>
      </w:r>
      <w:r w:rsidRPr="001911DD">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1911DD">
        <w:rPr>
          <w:rFonts w:ascii="GHEA Grapalat" w:hAnsi="GHEA Grapalat"/>
          <w:sz w:val="20"/>
          <w:szCs w:val="20"/>
        </w:rPr>
        <w:t xml:space="preserve">рабочий </w:t>
      </w:r>
      <w:r w:rsidRPr="001911DD">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rsidR="0094684E" w:rsidRPr="001911DD" w:rsidRDefault="0094684E"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6.</w:t>
      </w:r>
      <w:r w:rsidR="00AC30D5" w:rsidRPr="001911DD">
        <w:rPr>
          <w:rFonts w:ascii="GHEA Grapalat" w:hAnsi="GHEA Grapalat"/>
          <w:sz w:val="20"/>
          <w:szCs w:val="20"/>
        </w:rPr>
        <w:t>6.</w:t>
      </w:r>
      <w:r w:rsidR="00AC30D5" w:rsidRPr="001911DD">
        <w:rPr>
          <w:rFonts w:ascii="GHEA Grapalat" w:hAnsi="GHEA Grapalat"/>
          <w:sz w:val="20"/>
          <w:szCs w:val="20"/>
        </w:rPr>
        <w:tab/>
      </w:r>
      <w:r w:rsidRPr="001911DD">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1911DD" w:rsidRDefault="00BE5525"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6</w:t>
      </w:r>
      <w:r w:rsidR="0094684E" w:rsidRPr="001911DD">
        <w:rPr>
          <w:rFonts w:ascii="GHEA Grapalat" w:hAnsi="GHEA Grapalat"/>
          <w:sz w:val="20"/>
          <w:szCs w:val="20"/>
        </w:rPr>
        <w:t>.</w:t>
      </w:r>
      <w:r w:rsidR="00AC30D5" w:rsidRPr="001911DD">
        <w:rPr>
          <w:rFonts w:ascii="GHEA Grapalat" w:hAnsi="GHEA Grapalat"/>
          <w:sz w:val="20"/>
          <w:szCs w:val="20"/>
        </w:rPr>
        <w:t>7.</w:t>
      </w:r>
      <w:r w:rsidR="00AC30D5" w:rsidRPr="001911DD">
        <w:rPr>
          <w:rFonts w:ascii="GHEA Grapalat" w:hAnsi="GHEA Grapalat"/>
          <w:sz w:val="20"/>
          <w:szCs w:val="20"/>
        </w:rPr>
        <w:tab/>
      </w:r>
      <w:r w:rsidR="0094684E" w:rsidRPr="001911DD">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rsidR="00D52566" w:rsidRPr="001911DD" w:rsidRDefault="00D52566" w:rsidP="007C08A2">
      <w:pPr>
        <w:rPr>
          <w:rFonts w:ascii="GHEA Grapalat" w:hAnsi="GHEA Grapalat"/>
          <w:sz w:val="20"/>
          <w:szCs w:val="20"/>
          <w:lang w:val="hy-AM"/>
        </w:rPr>
      </w:pPr>
    </w:p>
    <w:p w:rsidR="009F337A" w:rsidRPr="001911DD" w:rsidRDefault="009F337A" w:rsidP="007C08A2">
      <w:pPr>
        <w:widowControl w:val="0"/>
        <w:jc w:val="center"/>
        <w:rPr>
          <w:rFonts w:ascii="GHEA Grapalat" w:hAnsi="GHEA Grapalat"/>
          <w:b/>
          <w:sz w:val="20"/>
          <w:szCs w:val="20"/>
        </w:rPr>
      </w:pPr>
      <w:r w:rsidRPr="001911DD">
        <w:rPr>
          <w:rFonts w:ascii="GHEA Grapalat" w:hAnsi="GHEA Grapalat"/>
          <w:b/>
          <w:sz w:val="20"/>
          <w:szCs w:val="20"/>
        </w:rPr>
        <w:t>7. ДЕЙСТВИЕ НЕПРЕОДОЛИМОЙ СИЛЫ (ФОРС-МАЖОР)</w:t>
      </w:r>
    </w:p>
    <w:p w:rsidR="009F337A" w:rsidRPr="001911DD" w:rsidRDefault="009F337A" w:rsidP="007C08A2">
      <w:pPr>
        <w:widowControl w:val="0"/>
        <w:ind w:firstLine="567"/>
        <w:jc w:val="both"/>
        <w:rPr>
          <w:rFonts w:ascii="GHEA Grapalat" w:hAnsi="GHEA Grapalat"/>
          <w:sz w:val="20"/>
          <w:szCs w:val="20"/>
        </w:rPr>
      </w:pPr>
      <w:r w:rsidRPr="001911DD">
        <w:rPr>
          <w:rFonts w:ascii="GHEA Grapalat" w:hAnsi="GHEA Grapalat"/>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1911DD" w:rsidRDefault="0094684E" w:rsidP="007C08A2">
      <w:pPr>
        <w:widowControl w:val="0"/>
        <w:jc w:val="center"/>
        <w:rPr>
          <w:rFonts w:ascii="GHEA Grapalat" w:hAnsi="GHEA Grapalat"/>
          <w:sz w:val="20"/>
          <w:szCs w:val="20"/>
          <w:lang w:val="hy-AM"/>
        </w:rPr>
      </w:pPr>
    </w:p>
    <w:p w:rsidR="00071D1C" w:rsidRPr="001911DD" w:rsidRDefault="00071D1C" w:rsidP="007C08A2">
      <w:pPr>
        <w:widowControl w:val="0"/>
        <w:jc w:val="center"/>
        <w:rPr>
          <w:rFonts w:ascii="GHEA Grapalat" w:hAnsi="GHEA Grapalat"/>
          <w:b/>
          <w:sz w:val="20"/>
          <w:szCs w:val="20"/>
        </w:rPr>
      </w:pPr>
      <w:r w:rsidRPr="001911DD">
        <w:rPr>
          <w:rFonts w:ascii="GHEA Grapalat" w:hAnsi="GHEA Grapalat"/>
          <w:b/>
          <w:sz w:val="20"/>
          <w:szCs w:val="20"/>
        </w:rPr>
        <w:t>8. ИНЫЕ УСЛОВИЯ</w:t>
      </w:r>
    </w:p>
    <w:p w:rsidR="00071D1C" w:rsidRPr="001911DD" w:rsidRDefault="00071D1C" w:rsidP="007C08A2">
      <w:pPr>
        <w:widowControl w:val="0"/>
        <w:tabs>
          <w:tab w:val="left" w:pos="1134"/>
        </w:tabs>
        <w:ind w:firstLine="567"/>
        <w:jc w:val="both"/>
        <w:rPr>
          <w:rFonts w:ascii="GHEA Grapalat" w:hAnsi="GHEA Grapalat" w:cs="Times Armenian"/>
          <w:sz w:val="20"/>
          <w:szCs w:val="20"/>
        </w:rPr>
      </w:pPr>
      <w:r w:rsidRPr="001911DD">
        <w:rPr>
          <w:rFonts w:ascii="GHEA Grapalat" w:hAnsi="GHEA Grapalat"/>
          <w:sz w:val="20"/>
          <w:szCs w:val="20"/>
        </w:rPr>
        <w:t>8.</w:t>
      </w:r>
      <w:r w:rsidR="009D71F8" w:rsidRPr="001911DD">
        <w:rPr>
          <w:rFonts w:ascii="GHEA Grapalat" w:hAnsi="GHEA Grapalat"/>
          <w:sz w:val="20"/>
          <w:szCs w:val="20"/>
        </w:rPr>
        <w:t>1.</w:t>
      </w:r>
      <w:r w:rsidR="009D71F8" w:rsidRPr="001911DD">
        <w:rPr>
          <w:rFonts w:ascii="GHEA Grapalat" w:hAnsi="GHEA Grapalat"/>
          <w:sz w:val="20"/>
          <w:szCs w:val="20"/>
        </w:rPr>
        <w:tab/>
      </w:r>
      <w:r w:rsidRPr="001911DD">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1911DD" w:rsidRDefault="00071D1C" w:rsidP="007C08A2">
      <w:pPr>
        <w:widowControl w:val="0"/>
        <w:tabs>
          <w:tab w:val="left" w:pos="1134"/>
        </w:tabs>
        <w:ind w:firstLine="567"/>
        <w:jc w:val="both"/>
        <w:rPr>
          <w:rFonts w:ascii="GHEA Grapalat" w:hAnsi="GHEA Grapalat" w:cs="Sylfaen"/>
          <w:sz w:val="20"/>
          <w:szCs w:val="20"/>
        </w:rPr>
      </w:pPr>
      <w:r w:rsidRPr="001911DD">
        <w:rPr>
          <w:rFonts w:ascii="GHEA Grapalat" w:hAnsi="GHEA Grapalat"/>
          <w:sz w:val="20"/>
          <w:szCs w:val="20"/>
        </w:rPr>
        <w:t>8.</w:t>
      </w:r>
      <w:r w:rsidR="009D71F8" w:rsidRPr="001911DD">
        <w:rPr>
          <w:rFonts w:ascii="GHEA Grapalat" w:hAnsi="GHEA Grapalat"/>
          <w:sz w:val="20"/>
          <w:szCs w:val="20"/>
        </w:rPr>
        <w:t>2.</w:t>
      </w:r>
      <w:r w:rsidR="009D71F8" w:rsidRPr="001911DD">
        <w:rPr>
          <w:rFonts w:ascii="GHEA Grapalat" w:hAnsi="GHEA Grapalat"/>
          <w:sz w:val="20"/>
          <w:szCs w:val="20"/>
        </w:rPr>
        <w:tab/>
      </w:r>
      <w:r w:rsidRPr="001911DD">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1911DD">
        <w:rPr>
          <w:rFonts w:ascii="Courier New" w:hAnsi="Courier New" w:cs="Courier New"/>
          <w:sz w:val="20"/>
          <w:szCs w:val="20"/>
          <w:lang w:val="en-US"/>
        </w:rPr>
        <w:t> </w:t>
      </w:r>
      <w:r w:rsidRPr="001911DD">
        <w:rPr>
          <w:rFonts w:ascii="GHEA Grapalat" w:hAnsi="GHEA Grapalat"/>
          <w:sz w:val="20"/>
          <w:szCs w:val="20"/>
        </w:rPr>
        <w:t>тре</w:t>
      </w:r>
      <w:r w:rsidR="00D52566" w:rsidRPr="001911DD">
        <w:rPr>
          <w:rFonts w:ascii="GHEA Grapalat" w:hAnsi="GHEA Grapalat"/>
          <w:sz w:val="20"/>
          <w:szCs w:val="20"/>
        </w:rPr>
        <w:t>бования, вытекающее из договора</w:t>
      </w:r>
      <w:r w:rsidRPr="001911DD">
        <w:rPr>
          <w:rFonts w:ascii="GHEA Grapalat" w:hAnsi="GHEA Grapalat"/>
          <w:sz w:val="20"/>
          <w:szCs w:val="20"/>
        </w:rPr>
        <w:t xml:space="preserve">, не может быть передано другому лицу без письменного согласия стороны должника. </w:t>
      </w:r>
    </w:p>
    <w:p w:rsidR="00071D1C" w:rsidRPr="001911DD" w:rsidRDefault="00071D1C" w:rsidP="007C08A2">
      <w:pPr>
        <w:widowControl w:val="0"/>
        <w:tabs>
          <w:tab w:val="left" w:pos="1134"/>
        </w:tabs>
        <w:ind w:firstLine="567"/>
        <w:jc w:val="both"/>
        <w:rPr>
          <w:rFonts w:ascii="GHEA Grapalat" w:hAnsi="GHEA Grapalat" w:cs="Sylfaen"/>
          <w:sz w:val="20"/>
          <w:szCs w:val="20"/>
        </w:rPr>
      </w:pPr>
      <w:r w:rsidRPr="001911DD">
        <w:rPr>
          <w:rFonts w:ascii="GHEA Grapalat" w:hAnsi="GHEA Grapalat"/>
          <w:sz w:val="20"/>
          <w:szCs w:val="20"/>
        </w:rPr>
        <w:t>8.</w:t>
      </w:r>
      <w:r w:rsidR="005B2A24" w:rsidRPr="001911DD">
        <w:rPr>
          <w:rFonts w:ascii="GHEA Grapalat" w:hAnsi="GHEA Grapalat"/>
          <w:sz w:val="20"/>
          <w:szCs w:val="20"/>
        </w:rPr>
        <w:t>3.</w:t>
      </w:r>
      <w:r w:rsidR="005B2A24" w:rsidRPr="001911DD">
        <w:rPr>
          <w:rFonts w:ascii="GHEA Grapalat" w:hAnsi="GHEA Grapalat"/>
          <w:sz w:val="20"/>
          <w:szCs w:val="20"/>
        </w:rPr>
        <w:tab/>
      </w:r>
      <w:r w:rsidRPr="001911DD">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1911DD">
        <w:rPr>
          <w:rFonts w:ascii="GHEA Grapalat" w:hAnsi="GHEA Grapalat"/>
          <w:sz w:val="20"/>
          <w:szCs w:val="20"/>
          <w:lang w:val="hy-AM"/>
        </w:rPr>
        <w:t xml:space="preserve"> расторгает договор</w:t>
      </w:r>
      <w:r w:rsidRPr="001911DD">
        <w:rPr>
          <w:rFonts w:ascii="GHEA Grapalat" w:hAnsi="GHEA Grapalat"/>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1911DD" w:rsidRDefault="00071D1C" w:rsidP="007C08A2">
      <w:pPr>
        <w:widowControl w:val="0"/>
        <w:tabs>
          <w:tab w:val="left" w:pos="1134"/>
        </w:tabs>
        <w:ind w:firstLine="567"/>
        <w:jc w:val="both"/>
        <w:rPr>
          <w:rFonts w:ascii="GHEA Grapalat" w:hAnsi="GHEA Grapalat" w:cs="Sylfaen"/>
          <w:sz w:val="20"/>
          <w:szCs w:val="20"/>
        </w:rPr>
      </w:pPr>
      <w:r w:rsidRPr="001911DD">
        <w:rPr>
          <w:rFonts w:ascii="GHEA Grapalat" w:hAnsi="GHEA Grapalat"/>
          <w:sz w:val="20"/>
          <w:szCs w:val="20"/>
        </w:rPr>
        <w:t>8.</w:t>
      </w:r>
      <w:r w:rsidR="00552934" w:rsidRPr="001911DD">
        <w:rPr>
          <w:rFonts w:ascii="GHEA Grapalat" w:hAnsi="GHEA Grapalat"/>
          <w:sz w:val="20"/>
          <w:szCs w:val="20"/>
        </w:rPr>
        <w:t>4.</w:t>
      </w:r>
      <w:r w:rsidR="00552934" w:rsidRPr="001911DD">
        <w:rPr>
          <w:rFonts w:ascii="GHEA Grapalat" w:hAnsi="GHEA Grapalat"/>
          <w:sz w:val="20"/>
          <w:szCs w:val="20"/>
        </w:rPr>
        <w:tab/>
      </w:r>
      <w:r w:rsidRPr="001911DD">
        <w:rPr>
          <w:rFonts w:ascii="GHEA Grapalat" w:hAnsi="GHEA Grapalat"/>
          <w:sz w:val="20"/>
          <w:szCs w:val="20"/>
        </w:rPr>
        <w:t>Споры в связи с договором подлежат рассмотрению в судах Республики Армения.</w:t>
      </w:r>
    </w:p>
    <w:p w:rsidR="00071D1C" w:rsidRPr="001911DD" w:rsidRDefault="00071D1C" w:rsidP="007C08A2">
      <w:pPr>
        <w:widowControl w:val="0"/>
        <w:tabs>
          <w:tab w:val="left" w:pos="1134"/>
        </w:tabs>
        <w:ind w:firstLine="567"/>
        <w:jc w:val="both"/>
        <w:rPr>
          <w:rFonts w:ascii="GHEA Grapalat" w:hAnsi="GHEA Grapalat" w:cs="Sylfaen"/>
          <w:sz w:val="20"/>
          <w:szCs w:val="20"/>
        </w:rPr>
      </w:pPr>
      <w:r w:rsidRPr="001911DD">
        <w:rPr>
          <w:rFonts w:ascii="GHEA Grapalat" w:hAnsi="GHEA Grapalat"/>
          <w:sz w:val="20"/>
          <w:szCs w:val="20"/>
        </w:rPr>
        <w:t>8.5</w:t>
      </w:r>
      <w:r w:rsidRPr="001911DD">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1911DD">
        <w:rPr>
          <w:rFonts w:ascii="GHEA Grapalat" w:hAnsi="GHEA Grapalat"/>
          <w:sz w:val="20"/>
          <w:szCs w:val="20"/>
        </w:rPr>
        <w:t>—</w:t>
      </w:r>
      <w:r w:rsidRPr="001911DD">
        <w:rPr>
          <w:rFonts w:ascii="GHEA Grapalat" w:hAnsi="GHEA Grapalat"/>
          <w:sz w:val="20"/>
          <w:szCs w:val="20"/>
        </w:rPr>
        <w:t xml:space="preserve"> посредством заключения соглашения, которое будет являться неотъемлемой частью договора. </w:t>
      </w:r>
    </w:p>
    <w:p w:rsidR="00071D1C" w:rsidRPr="001911DD" w:rsidRDefault="00071D1C" w:rsidP="007C08A2">
      <w:pPr>
        <w:widowControl w:val="0"/>
        <w:tabs>
          <w:tab w:val="left" w:pos="1134"/>
        </w:tabs>
        <w:ind w:firstLine="567"/>
        <w:jc w:val="both"/>
        <w:rPr>
          <w:rFonts w:ascii="GHEA Grapalat" w:hAnsi="GHEA Grapalat" w:cs="Sylfaen"/>
          <w:spacing w:val="-6"/>
          <w:sz w:val="20"/>
          <w:szCs w:val="20"/>
        </w:rPr>
      </w:pPr>
      <w:r w:rsidRPr="001911DD">
        <w:rPr>
          <w:rFonts w:ascii="GHEA Grapalat" w:hAnsi="GHEA Grapalat"/>
          <w:spacing w:val="-6"/>
          <w:sz w:val="20"/>
          <w:szCs w:val="20"/>
        </w:rPr>
        <w:t xml:space="preserve">Запрещается внесение в договор, а если цена договора факторная, то также в соглашение к данному договору, </w:t>
      </w:r>
      <w:r w:rsidRPr="001911DD">
        <w:rPr>
          <w:rFonts w:ascii="GHEA Grapalat" w:hAnsi="GHEA Grapalat"/>
          <w:spacing w:val="-6"/>
          <w:sz w:val="20"/>
          <w:szCs w:val="20"/>
        </w:rPr>
        <w:lastRenderedPageBreak/>
        <w:t>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1911DD" w:rsidRDefault="00071D1C" w:rsidP="007C08A2">
      <w:pPr>
        <w:widowControl w:val="0"/>
        <w:ind w:firstLine="567"/>
        <w:jc w:val="both"/>
        <w:rPr>
          <w:rFonts w:ascii="GHEA Grapalat" w:hAnsi="GHEA Grapalat"/>
          <w:sz w:val="20"/>
          <w:szCs w:val="20"/>
        </w:rPr>
      </w:pPr>
      <w:r w:rsidRPr="001911DD">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1911DD" w:rsidRDefault="00071D1C"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8.</w:t>
      </w:r>
      <w:r w:rsidR="00AC30D5" w:rsidRPr="001911DD">
        <w:rPr>
          <w:rFonts w:ascii="GHEA Grapalat" w:hAnsi="GHEA Grapalat"/>
          <w:sz w:val="20"/>
          <w:szCs w:val="20"/>
        </w:rPr>
        <w:t>6.</w:t>
      </w:r>
      <w:r w:rsidR="00AC30D5" w:rsidRPr="001911DD">
        <w:rPr>
          <w:rFonts w:ascii="GHEA Grapalat" w:hAnsi="GHEA Grapalat"/>
          <w:sz w:val="20"/>
          <w:szCs w:val="20"/>
        </w:rPr>
        <w:tab/>
      </w:r>
      <w:r w:rsidRPr="001911DD">
        <w:rPr>
          <w:rFonts w:ascii="GHEA Grapalat" w:hAnsi="GHEA Grapalat"/>
          <w:sz w:val="20"/>
          <w:szCs w:val="20"/>
        </w:rPr>
        <w:t>Если договор осуществляется посредством заключения агентского договора:</w:t>
      </w:r>
    </w:p>
    <w:p w:rsidR="00071D1C" w:rsidRPr="001911DD" w:rsidRDefault="00071D1C"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1)</w:t>
      </w:r>
      <w:r w:rsidR="00E95CE6" w:rsidRPr="001911DD">
        <w:rPr>
          <w:rFonts w:ascii="GHEA Grapalat" w:hAnsi="GHEA Grapalat"/>
          <w:sz w:val="20"/>
          <w:szCs w:val="20"/>
        </w:rPr>
        <w:tab/>
      </w:r>
      <w:r w:rsidRPr="001911DD">
        <w:rPr>
          <w:rFonts w:ascii="GHEA Grapalat" w:hAnsi="GHEA Grapalat"/>
          <w:sz w:val="20"/>
          <w:szCs w:val="20"/>
        </w:rPr>
        <w:t>Продавец несет ответственность за неисполнение или ненадлежащее исполнение обязательств агента;</w:t>
      </w:r>
    </w:p>
    <w:p w:rsidR="00071D1C" w:rsidRPr="001911DD" w:rsidRDefault="00071D1C"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2)</w:t>
      </w:r>
      <w:r w:rsidR="00E95CE6" w:rsidRPr="001911DD">
        <w:rPr>
          <w:rFonts w:ascii="GHEA Grapalat" w:hAnsi="GHEA Grapalat"/>
          <w:sz w:val="20"/>
          <w:szCs w:val="20"/>
        </w:rPr>
        <w:tab/>
      </w:r>
      <w:r w:rsidRPr="001911DD">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1911DD">
        <w:rPr>
          <w:rStyle w:val="af6"/>
          <w:rFonts w:ascii="GHEA Grapalat" w:hAnsi="GHEA Grapalat"/>
          <w:sz w:val="20"/>
          <w:szCs w:val="20"/>
        </w:rPr>
        <w:footnoteReference w:customMarkFollows="1" w:id="17"/>
        <w:t>22</w:t>
      </w:r>
      <w:r w:rsidRPr="001911DD">
        <w:rPr>
          <w:rFonts w:ascii="GHEA Grapalat" w:hAnsi="GHEA Grapalat"/>
          <w:sz w:val="20"/>
          <w:szCs w:val="20"/>
        </w:rPr>
        <w:t>.</w:t>
      </w:r>
    </w:p>
    <w:p w:rsidR="00071D1C" w:rsidRPr="001911DD" w:rsidRDefault="00071D1C"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8.</w:t>
      </w:r>
      <w:r w:rsidR="00AC30D5" w:rsidRPr="001911DD">
        <w:rPr>
          <w:rFonts w:ascii="GHEA Grapalat" w:hAnsi="GHEA Grapalat"/>
          <w:sz w:val="20"/>
          <w:szCs w:val="20"/>
        </w:rPr>
        <w:t>7.</w:t>
      </w:r>
      <w:r w:rsidR="00AC30D5" w:rsidRPr="001911DD">
        <w:rPr>
          <w:rFonts w:ascii="GHEA Grapalat" w:hAnsi="GHEA Grapalat"/>
          <w:sz w:val="20"/>
          <w:szCs w:val="20"/>
        </w:rPr>
        <w:tab/>
      </w:r>
      <w:r w:rsidRPr="001911DD">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1911DD">
        <w:rPr>
          <w:rStyle w:val="af6"/>
          <w:rFonts w:ascii="GHEA Grapalat" w:hAnsi="GHEA Grapalat"/>
          <w:sz w:val="20"/>
          <w:szCs w:val="20"/>
        </w:rPr>
        <w:footnoteReference w:customMarkFollows="1" w:id="18"/>
        <w:t>23</w:t>
      </w:r>
      <w:r w:rsidRPr="001911DD">
        <w:rPr>
          <w:rFonts w:ascii="GHEA Grapalat" w:hAnsi="GHEA Grapalat"/>
          <w:sz w:val="20"/>
          <w:szCs w:val="20"/>
        </w:rPr>
        <w:t>.</w:t>
      </w:r>
    </w:p>
    <w:p w:rsidR="00071D1C" w:rsidRPr="001911DD" w:rsidRDefault="00071D1C"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8.</w:t>
      </w:r>
      <w:r w:rsidR="006E15CD" w:rsidRPr="001911DD">
        <w:rPr>
          <w:rFonts w:ascii="GHEA Grapalat" w:hAnsi="GHEA Grapalat"/>
          <w:sz w:val="20"/>
          <w:szCs w:val="20"/>
        </w:rPr>
        <w:t>8.</w:t>
      </w:r>
      <w:r w:rsidR="006E15CD" w:rsidRPr="001911DD">
        <w:rPr>
          <w:rFonts w:ascii="GHEA Grapalat" w:hAnsi="GHEA Grapalat"/>
          <w:sz w:val="20"/>
          <w:szCs w:val="20"/>
        </w:rPr>
        <w:tab/>
      </w:r>
      <w:r w:rsidRPr="001911DD">
        <w:rPr>
          <w:rFonts w:ascii="GHEA Grapalat" w:hAnsi="GHEA Grapalat"/>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1911DD">
        <w:rPr>
          <w:rFonts w:ascii="GHEA Grapalat" w:hAnsi="GHEA Grapalat"/>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1911DD">
        <w:rPr>
          <w:rFonts w:ascii="GHEA Grapalat" w:hAnsi="GHEA Grapalat"/>
          <w:sz w:val="20"/>
          <w:szCs w:val="20"/>
          <w:lang w:val="hy-AM"/>
        </w:rPr>
        <w:t xml:space="preserve">. </w:t>
      </w:r>
      <w:r w:rsidRPr="001911DD">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1911DD" w:rsidRDefault="00071D1C" w:rsidP="007C08A2">
      <w:pPr>
        <w:widowControl w:val="0"/>
        <w:tabs>
          <w:tab w:val="left" w:pos="1134"/>
        </w:tabs>
        <w:ind w:firstLine="567"/>
        <w:jc w:val="both"/>
        <w:rPr>
          <w:rFonts w:ascii="GHEA Grapalat" w:hAnsi="GHEA Grapalat"/>
          <w:sz w:val="20"/>
          <w:szCs w:val="20"/>
        </w:rPr>
      </w:pPr>
      <w:r w:rsidRPr="001911DD">
        <w:rPr>
          <w:rFonts w:ascii="GHEA Grapalat" w:hAnsi="GHEA Grapalat"/>
          <w:sz w:val="20"/>
          <w:szCs w:val="20"/>
        </w:rPr>
        <w:t>8.</w:t>
      </w:r>
      <w:r w:rsidR="006E15CD" w:rsidRPr="001911DD">
        <w:rPr>
          <w:rFonts w:ascii="GHEA Grapalat" w:hAnsi="GHEA Grapalat"/>
          <w:sz w:val="20"/>
          <w:szCs w:val="20"/>
        </w:rPr>
        <w:t>9.</w:t>
      </w:r>
      <w:r w:rsidR="006E15CD" w:rsidRPr="001911DD">
        <w:rPr>
          <w:rFonts w:ascii="GHEA Grapalat" w:hAnsi="GHEA Grapalat"/>
          <w:sz w:val="20"/>
          <w:szCs w:val="20"/>
        </w:rPr>
        <w:tab/>
      </w:r>
      <w:r w:rsidRPr="001911DD">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1911DD">
        <w:rPr>
          <w:rFonts w:ascii="GHEA Grapalat" w:hAnsi="GHEA Grapalat"/>
          <w:sz w:val="20"/>
          <w:szCs w:val="20"/>
        </w:rPr>
        <w:t>—</w:t>
      </w:r>
      <w:r w:rsidRPr="001911DD">
        <w:rPr>
          <w:rFonts w:ascii="GHEA Grapalat" w:hAnsi="GHEA Grapalat"/>
          <w:sz w:val="20"/>
          <w:szCs w:val="20"/>
        </w:rPr>
        <w:t xml:space="preserve"> это выгода или убытки, понесенные данной стороной.</w:t>
      </w:r>
      <w:r w:rsidR="003A39AC" w:rsidRPr="001911DD" w:rsidDel="003A39AC">
        <w:rPr>
          <w:rFonts w:ascii="GHEA Grapalat" w:hAnsi="GHEA Grapalat"/>
          <w:sz w:val="20"/>
          <w:szCs w:val="20"/>
        </w:rPr>
        <w:t xml:space="preserve"> </w:t>
      </w:r>
      <w:r w:rsidRPr="001911DD">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8.1</w:t>
      </w:r>
      <w:r w:rsidR="00E3606B" w:rsidRPr="001911DD">
        <w:rPr>
          <w:rFonts w:ascii="GHEA Grapalat" w:hAnsi="GHEA Grapalat"/>
          <w:sz w:val="20"/>
          <w:szCs w:val="20"/>
        </w:rPr>
        <w:t>0.</w:t>
      </w:r>
      <w:r w:rsidR="00E3606B" w:rsidRPr="001911DD">
        <w:rPr>
          <w:rFonts w:ascii="GHEA Grapalat" w:hAnsi="GHEA Grapalat"/>
          <w:sz w:val="20"/>
          <w:szCs w:val="20"/>
        </w:rPr>
        <w:tab/>
      </w:r>
      <w:r w:rsidRPr="001911DD">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1911DD">
        <w:rPr>
          <w:rFonts w:ascii="Courier New" w:hAnsi="Courier New" w:cs="Courier New"/>
          <w:sz w:val="20"/>
          <w:szCs w:val="20"/>
          <w:lang w:val="en-US"/>
        </w:rPr>
        <w:t> </w:t>
      </w:r>
      <w:r w:rsidRPr="001911DD">
        <w:rPr>
          <w:rFonts w:ascii="GHEA Grapalat" w:hAnsi="GHEA Grapalat"/>
          <w:sz w:val="20"/>
          <w:szCs w:val="20"/>
        </w:rPr>
        <w:t xml:space="preserve">Армения. </w:t>
      </w:r>
    </w:p>
    <w:p w:rsidR="00071D1C" w:rsidRPr="001911DD" w:rsidRDefault="00071D1C" w:rsidP="007C08A2">
      <w:pPr>
        <w:widowControl w:val="0"/>
        <w:tabs>
          <w:tab w:val="left" w:pos="1276"/>
        </w:tabs>
        <w:ind w:firstLine="567"/>
        <w:jc w:val="both"/>
        <w:rPr>
          <w:rFonts w:ascii="GHEA Grapalat" w:hAnsi="GHEA Grapalat"/>
          <w:spacing w:val="-6"/>
          <w:sz w:val="20"/>
          <w:szCs w:val="20"/>
        </w:rPr>
      </w:pPr>
      <w:r w:rsidRPr="001911DD">
        <w:rPr>
          <w:rFonts w:ascii="GHEA Grapalat" w:hAnsi="GHEA Grapalat"/>
          <w:sz w:val="20"/>
          <w:szCs w:val="20"/>
        </w:rPr>
        <w:t>8.1</w:t>
      </w:r>
      <w:r w:rsidR="009D71F8" w:rsidRPr="001911DD">
        <w:rPr>
          <w:rFonts w:ascii="GHEA Grapalat" w:hAnsi="GHEA Grapalat"/>
          <w:sz w:val="20"/>
          <w:szCs w:val="20"/>
        </w:rPr>
        <w:t>1.</w:t>
      </w:r>
      <w:r w:rsidR="009D71F8" w:rsidRPr="001911DD">
        <w:rPr>
          <w:rFonts w:ascii="GHEA Grapalat" w:hAnsi="GHEA Grapalat"/>
          <w:sz w:val="20"/>
          <w:szCs w:val="20"/>
        </w:rPr>
        <w:tab/>
      </w:r>
      <w:r w:rsidRPr="001911DD">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1911DD">
        <w:rPr>
          <w:rFonts w:ascii="Courier New" w:hAnsi="Courier New" w:cs="Courier New"/>
          <w:spacing w:val="-6"/>
          <w:sz w:val="20"/>
          <w:szCs w:val="20"/>
          <w:lang w:val="en-US"/>
        </w:rPr>
        <w:t> </w:t>
      </w:r>
      <w:r w:rsidRPr="001911DD">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1911DD">
        <w:rPr>
          <w:rFonts w:ascii="Courier New" w:hAnsi="Courier New" w:cs="Courier New"/>
          <w:spacing w:val="-6"/>
          <w:sz w:val="20"/>
          <w:szCs w:val="20"/>
          <w:lang w:val="en-US"/>
        </w:rPr>
        <w:t> </w:t>
      </w:r>
      <w:r w:rsidRPr="001911DD">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1911DD">
        <w:rPr>
          <w:sz w:val="20"/>
          <w:szCs w:val="20"/>
        </w:rPr>
        <w:t xml:space="preserve"> </w:t>
      </w:r>
      <w:r w:rsidR="00DD41E4" w:rsidRPr="001911DD">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1911DD">
        <w:rPr>
          <w:rFonts w:ascii="GHEA Grapalat" w:hAnsi="GHEA Grapalat"/>
          <w:spacing w:val="-6"/>
          <w:sz w:val="20"/>
          <w:szCs w:val="20"/>
        </w:rPr>
        <w:t xml:space="preserve">высылает </w:t>
      </w:r>
      <w:r w:rsidR="00DD41E4" w:rsidRPr="001911DD">
        <w:rPr>
          <w:rFonts w:ascii="GHEA Grapalat" w:hAnsi="GHEA Grapalat"/>
          <w:spacing w:val="-6"/>
          <w:sz w:val="20"/>
          <w:szCs w:val="20"/>
        </w:rPr>
        <w:t>его также на электронную почту Продавца.</w:t>
      </w:r>
    </w:p>
    <w:p w:rsidR="00071D1C" w:rsidRPr="001911DD" w:rsidRDefault="00071D1C" w:rsidP="007C08A2">
      <w:pPr>
        <w:widowControl w:val="0"/>
        <w:tabs>
          <w:tab w:val="left" w:pos="1276"/>
        </w:tabs>
        <w:ind w:firstLine="567"/>
        <w:jc w:val="both"/>
        <w:rPr>
          <w:rFonts w:ascii="GHEA Grapalat" w:hAnsi="GHEA Grapalat"/>
          <w:spacing w:val="-6"/>
          <w:sz w:val="20"/>
          <w:szCs w:val="20"/>
        </w:rPr>
      </w:pPr>
      <w:r w:rsidRPr="001911DD">
        <w:rPr>
          <w:rFonts w:ascii="GHEA Grapalat" w:hAnsi="GHEA Grapalat"/>
          <w:sz w:val="20"/>
          <w:szCs w:val="20"/>
        </w:rPr>
        <w:t>8.1</w:t>
      </w:r>
      <w:r w:rsidR="009D71F8" w:rsidRPr="001911DD">
        <w:rPr>
          <w:rFonts w:ascii="GHEA Grapalat" w:hAnsi="GHEA Grapalat"/>
          <w:sz w:val="20"/>
          <w:szCs w:val="20"/>
        </w:rPr>
        <w:t>2.</w:t>
      </w:r>
      <w:r w:rsidR="009D71F8" w:rsidRPr="001911DD">
        <w:rPr>
          <w:rFonts w:ascii="GHEA Grapalat" w:hAnsi="GHEA Grapalat"/>
          <w:sz w:val="20"/>
          <w:szCs w:val="20"/>
        </w:rPr>
        <w:tab/>
      </w:r>
      <w:r w:rsidRPr="001911DD">
        <w:rPr>
          <w:rFonts w:ascii="GHEA Grapalat" w:hAnsi="GHEA Grapalat"/>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8.1</w:t>
      </w:r>
      <w:r w:rsidR="005B2A24" w:rsidRPr="001911DD">
        <w:rPr>
          <w:rFonts w:ascii="GHEA Grapalat" w:hAnsi="GHEA Grapalat"/>
          <w:sz w:val="20"/>
          <w:szCs w:val="20"/>
        </w:rPr>
        <w:t>3.</w:t>
      </w:r>
      <w:r w:rsidR="005B2A24" w:rsidRPr="001911DD">
        <w:rPr>
          <w:rFonts w:ascii="GHEA Grapalat" w:hAnsi="GHEA Grapalat"/>
          <w:sz w:val="20"/>
          <w:szCs w:val="20"/>
        </w:rPr>
        <w:tab/>
      </w:r>
      <w:r w:rsidRPr="001911DD">
        <w:rPr>
          <w:rFonts w:ascii="GHEA Grapalat" w:hAnsi="GHEA Grapalat"/>
          <w:sz w:val="20"/>
          <w:szCs w:val="20"/>
        </w:rPr>
        <w:t>Договор составлен на ____</w:t>
      </w:r>
      <w:r w:rsidR="00E95CE6" w:rsidRPr="001911DD">
        <w:rPr>
          <w:rFonts w:ascii="GHEA Grapalat" w:hAnsi="GHEA Grapalat"/>
          <w:sz w:val="20"/>
          <w:szCs w:val="20"/>
        </w:rPr>
        <w:t>_______</w:t>
      </w:r>
      <w:r w:rsidRPr="001911DD">
        <w:rPr>
          <w:rFonts w:ascii="GHEA Grapalat" w:hAnsi="GHEA Grapalat"/>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1911DD">
        <w:rPr>
          <w:rFonts w:ascii="GHEA Grapalat" w:hAnsi="GHEA Grapalat"/>
          <w:sz w:val="20"/>
          <w:szCs w:val="20"/>
        </w:rPr>
        <w:t>1.</w:t>
      </w:r>
      <w:r w:rsidR="00E95CE6" w:rsidRPr="001911DD">
        <w:rPr>
          <w:rFonts w:ascii="GHEA Grapalat" w:hAnsi="GHEA Grapalat"/>
          <w:sz w:val="20"/>
          <w:szCs w:val="20"/>
        </w:rPr>
        <w:t xml:space="preserve"> </w:t>
      </w:r>
      <w:r w:rsidRPr="001911DD">
        <w:rPr>
          <w:rFonts w:ascii="GHEA Grapalat" w:hAnsi="GHEA Grapalat"/>
          <w:sz w:val="20"/>
          <w:szCs w:val="20"/>
        </w:rPr>
        <w:t>к</w:t>
      </w:r>
      <w:r w:rsidR="00E95CE6" w:rsidRPr="001911DD">
        <w:rPr>
          <w:rFonts w:ascii="Courier New" w:hAnsi="Courier New" w:cs="Courier New"/>
          <w:sz w:val="20"/>
          <w:szCs w:val="20"/>
          <w:lang w:val="en-US"/>
        </w:rPr>
        <w:t> </w:t>
      </w:r>
      <w:r w:rsidRPr="001911DD">
        <w:rPr>
          <w:rFonts w:ascii="GHEA Grapalat" w:hAnsi="GHEA Grapalat"/>
          <w:sz w:val="20"/>
          <w:szCs w:val="20"/>
        </w:rPr>
        <w:t>договору считаются неотъемлемой частью договора.</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8.1</w:t>
      </w:r>
      <w:r w:rsidR="00552934" w:rsidRPr="001911DD">
        <w:rPr>
          <w:rFonts w:ascii="GHEA Grapalat" w:hAnsi="GHEA Grapalat"/>
          <w:sz w:val="20"/>
          <w:szCs w:val="20"/>
        </w:rPr>
        <w:t>4.</w:t>
      </w:r>
      <w:r w:rsidR="00552934" w:rsidRPr="001911DD">
        <w:rPr>
          <w:rFonts w:ascii="GHEA Grapalat" w:hAnsi="GHEA Grapalat"/>
          <w:sz w:val="20"/>
          <w:szCs w:val="20"/>
        </w:rPr>
        <w:tab/>
      </w:r>
      <w:r w:rsidRPr="001911DD">
        <w:rPr>
          <w:rFonts w:ascii="GHEA Grapalat" w:hAnsi="GHEA Grapalat"/>
          <w:sz w:val="20"/>
          <w:szCs w:val="20"/>
        </w:rPr>
        <w:t>К отношениям, связанным с договором, применяется право Республики Армения.</w:t>
      </w:r>
    </w:p>
    <w:p w:rsidR="00071D1C" w:rsidRPr="001911DD" w:rsidRDefault="00071D1C" w:rsidP="007C08A2">
      <w:pPr>
        <w:widowControl w:val="0"/>
        <w:tabs>
          <w:tab w:val="left" w:pos="1276"/>
        </w:tabs>
        <w:ind w:firstLine="567"/>
        <w:jc w:val="both"/>
        <w:rPr>
          <w:rFonts w:ascii="GHEA Grapalat" w:hAnsi="GHEA Grapalat"/>
          <w:sz w:val="20"/>
          <w:szCs w:val="20"/>
        </w:rPr>
      </w:pPr>
      <w:r w:rsidRPr="001911DD">
        <w:rPr>
          <w:rFonts w:ascii="GHEA Grapalat" w:hAnsi="GHEA Grapalat"/>
          <w:sz w:val="20"/>
          <w:szCs w:val="20"/>
        </w:rPr>
        <w:t>8.1</w:t>
      </w:r>
      <w:r w:rsidR="003A734A" w:rsidRPr="001911DD">
        <w:rPr>
          <w:rFonts w:ascii="GHEA Grapalat" w:hAnsi="GHEA Grapalat"/>
          <w:sz w:val="20"/>
          <w:szCs w:val="20"/>
        </w:rPr>
        <w:t>5.</w:t>
      </w:r>
      <w:r w:rsidR="003A734A" w:rsidRPr="001911DD">
        <w:rPr>
          <w:rFonts w:ascii="GHEA Grapalat" w:hAnsi="GHEA Grapalat"/>
          <w:sz w:val="20"/>
          <w:szCs w:val="20"/>
        </w:rPr>
        <w:tab/>
      </w:r>
      <w:r w:rsidRPr="001911DD">
        <w:rPr>
          <w:rFonts w:ascii="GHEA Grapalat" w:hAnsi="GHEA Grapalat"/>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3839FF" w:rsidRPr="001911DD">
        <w:rPr>
          <w:rFonts w:ascii="GHEA Grapalat" w:hAnsi="GHEA Grapalat"/>
          <w:sz w:val="20"/>
          <w:szCs w:val="20"/>
        </w:rPr>
        <w:t>двадцатипя</w:t>
      </w:r>
      <w:r w:rsidRPr="001911DD">
        <w:rPr>
          <w:rFonts w:ascii="GHEA Grapalat" w:hAnsi="GHEA Grapalat"/>
          <w:sz w:val="20"/>
          <w:szCs w:val="20"/>
        </w:rPr>
        <w:t xml:space="preserve">тикратный размер базовой единицы закупок, то Покупателем будет заключенo соглашение в случае, если </w:t>
      </w:r>
      <w:r w:rsidR="009673B8" w:rsidRPr="001911DD">
        <w:rPr>
          <w:rFonts w:ascii="GHEA Grapalat" w:hAnsi="GHEA Grapalat"/>
          <w:sz w:val="20"/>
          <w:szCs w:val="20"/>
        </w:rPr>
        <w:t xml:space="preserve">представленные </w:t>
      </w:r>
      <w:r w:rsidRPr="001911DD">
        <w:rPr>
          <w:rFonts w:ascii="GHEA Grapalat" w:hAnsi="GHEA Grapalat"/>
          <w:sz w:val="20"/>
          <w:szCs w:val="20"/>
        </w:rPr>
        <w:t xml:space="preserve">Продавцом в виде неустойки </w:t>
      </w:r>
      <w:r w:rsidR="009673B8" w:rsidRPr="001911DD">
        <w:rPr>
          <w:rFonts w:ascii="GHEA Grapalat" w:hAnsi="GHEA Grapalat"/>
          <w:sz w:val="20"/>
          <w:szCs w:val="20"/>
        </w:rPr>
        <w:t xml:space="preserve">обеспечения </w:t>
      </w:r>
      <w:r w:rsidR="009673B8" w:rsidRPr="001911DD">
        <w:rPr>
          <w:rFonts w:ascii="GHEA Grapalat" w:hAnsi="GHEA Grapalat"/>
          <w:sz w:val="20"/>
          <w:szCs w:val="20"/>
        </w:rPr>
        <w:lastRenderedPageBreak/>
        <w:t xml:space="preserve">квалификации и </w:t>
      </w:r>
      <w:r w:rsidRPr="001911DD">
        <w:rPr>
          <w:rFonts w:ascii="GHEA Grapalat" w:hAnsi="GHEA Grapalat"/>
          <w:sz w:val="20"/>
          <w:szCs w:val="20"/>
        </w:rPr>
        <w:t>договора в размере предусмот</w:t>
      </w:r>
      <w:r w:rsidR="008707D8" w:rsidRPr="001911DD">
        <w:rPr>
          <w:rFonts w:ascii="GHEA Grapalat" w:hAnsi="GHEA Grapalat"/>
          <w:sz w:val="20"/>
          <w:szCs w:val="20"/>
        </w:rPr>
        <w:t>ренных финансовых средств заменяю</w:t>
      </w:r>
      <w:r w:rsidRPr="001911DD">
        <w:rPr>
          <w:rFonts w:ascii="GHEA Grapalat" w:hAnsi="GHEA Grapalat"/>
          <w:sz w:val="20"/>
          <w:szCs w:val="20"/>
        </w:rPr>
        <w:t xml:space="preserve">тся гарантией или наличными деньгами, с учетом требований абзаца "б" подпункта </w:t>
      </w:r>
      <w:r w:rsidR="000B33B2" w:rsidRPr="001911DD">
        <w:rPr>
          <w:rFonts w:ascii="GHEA Grapalat" w:hAnsi="GHEA Grapalat"/>
          <w:sz w:val="20"/>
          <w:szCs w:val="20"/>
        </w:rPr>
        <w:t xml:space="preserve">17 </w:t>
      </w:r>
      <w:r w:rsidRPr="001911DD">
        <w:rPr>
          <w:rFonts w:ascii="GHEA Grapalat" w:hAnsi="GHEA Grapalat"/>
          <w:sz w:val="20"/>
          <w:szCs w:val="20"/>
        </w:rPr>
        <w:t xml:space="preserve">пункта 32 Приложения № </w:t>
      </w:r>
      <w:r w:rsidR="006E50E4" w:rsidRPr="001911DD">
        <w:rPr>
          <w:rFonts w:ascii="GHEA Grapalat" w:hAnsi="GHEA Grapalat"/>
          <w:sz w:val="20"/>
          <w:szCs w:val="20"/>
        </w:rPr>
        <w:t>1</w:t>
      </w:r>
      <w:r w:rsidR="006E50E4" w:rsidRPr="001911DD">
        <w:rPr>
          <w:rFonts w:ascii="GHEA Grapalat" w:hAnsi="GHEA Grapalat"/>
          <w:sz w:val="20"/>
          <w:szCs w:val="20"/>
          <w:lang w:val="hy-AM"/>
        </w:rPr>
        <w:t xml:space="preserve"> </w:t>
      </w:r>
      <w:r w:rsidRPr="001911DD">
        <w:rPr>
          <w:rFonts w:ascii="GHEA Grapalat" w:hAnsi="GHEA Grapalat"/>
          <w:sz w:val="20"/>
          <w:szCs w:val="20"/>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1911DD">
        <w:rPr>
          <w:rFonts w:ascii="GHEA Grapalat" w:hAnsi="GHEA Grapalat"/>
          <w:sz w:val="20"/>
          <w:szCs w:val="20"/>
        </w:rPr>
        <w:t xml:space="preserve">обеспечений квалификации и </w:t>
      </w:r>
      <w:r w:rsidRPr="001911DD">
        <w:rPr>
          <w:rFonts w:ascii="GHEA Grapalat" w:hAnsi="GHEA Grapalat"/>
          <w:sz w:val="20"/>
          <w:szCs w:val="20"/>
        </w:rPr>
        <w:t xml:space="preserve">договора </w:t>
      </w:r>
      <w:r w:rsidR="00CD7A4F" w:rsidRPr="001911DD">
        <w:rPr>
          <w:rFonts w:ascii="GHEA Grapalat" w:hAnsi="GHEA Grapalat"/>
          <w:sz w:val="20"/>
          <w:szCs w:val="20"/>
        </w:rPr>
        <w:t xml:space="preserve">представленных </w:t>
      </w:r>
      <w:r w:rsidRPr="001911DD">
        <w:rPr>
          <w:rFonts w:ascii="GHEA Grapalat" w:hAnsi="GHEA Grapalat"/>
          <w:sz w:val="20"/>
          <w:szCs w:val="20"/>
        </w:rPr>
        <w:t xml:space="preserve">в виде неустойки, также представляет Покупателю </w:t>
      </w:r>
      <w:r w:rsidR="00CD7A4F" w:rsidRPr="001911DD">
        <w:rPr>
          <w:rFonts w:ascii="GHEA Grapalat" w:hAnsi="GHEA Grapalat"/>
          <w:sz w:val="20"/>
          <w:szCs w:val="20"/>
        </w:rPr>
        <w:t xml:space="preserve">новые обеспечения </w:t>
      </w:r>
      <w:r w:rsidRPr="001911DD">
        <w:rPr>
          <w:rFonts w:ascii="GHEA Grapalat" w:hAnsi="GHEA Grapalat"/>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1911DD">
        <w:rPr>
          <w:rStyle w:val="af6"/>
          <w:rFonts w:ascii="GHEA Grapalat" w:hAnsi="GHEA Grapalat"/>
          <w:sz w:val="20"/>
          <w:szCs w:val="20"/>
        </w:rPr>
        <w:footnoteReference w:customMarkFollows="1" w:id="19"/>
        <w:t>24</w:t>
      </w:r>
    </w:p>
    <w:p w:rsidR="00071D1C" w:rsidRPr="001911DD" w:rsidRDefault="00071D1C" w:rsidP="007C08A2">
      <w:pPr>
        <w:widowControl w:val="0"/>
        <w:jc w:val="center"/>
        <w:rPr>
          <w:rFonts w:ascii="GHEA Grapalat" w:hAnsi="GHEA Grapalat"/>
          <w:b/>
          <w:sz w:val="20"/>
          <w:szCs w:val="20"/>
        </w:rPr>
      </w:pPr>
      <w:r w:rsidRPr="001911DD">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1911DD" w:rsidTr="0016519F">
        <w:tc>
          <w:tcPr>
            <w:tcW w:w="4536" w:type="dxa"/>
          </w:tcPr>
          <w:p w:rsidR="00071D1C" w:rsidRPr="001911DD" w:rsidRDefault="00071D1C" w:rsidP="007C08A2">
            <w:pPr>
              <w:widowControl w:val="0"/>
              <w:jc w:val="center"/>
              <w:rPr>
                <w:rFonts w:ascii="GHEA Grapalat" w:hAnsi="GHEA Grapalat" w:cs="Sylfaen"/>
                <w:b/>
                <w:bCs/>
                <w:sz w:val="20"/>
                <w:szCs w:val="20"/>
              </w:rPr>
            </w:pPr>
            <w:r w:rsidRPr="001911DD">
              <w:rPr>
                <w:rFonts w:ascii="GHEA Grapalat" w:hAnsi="GHEA Grapalat"/>
                <w:b/>
                <w:sz w:val="20"/>
                <w:szCs w:val="20"/>
              </w:rPr>
              <w:t>ПОКУПАТЕЛЬ</w:t>
            </w:r>
          </w:p>
          <w:p w:rsidR="00071D1C" w:rsidRPr="001911DD" w:rsidRDefault="00F83E0A" w:rsidP="007C08A2">
            <w:pPr>
              <w:widowControl w:val="0"/>
              <w:jc w:val="center"/>
              <w:rPr>
                <w:rFonts w:ascii="GHEA Grapalat" w:hAnsi="GHEA Grapalat"/>
                <w:sz w:val="20"/>
                <w:szCs w:val="20"/>
                <w:lang w:val="en-US"/>
              </w:rPr>
            </w:pPr>
            <w:r w:rsidRPr="001911DD">
              <w:rPr>
                <w:rFonts w:ascii="GHEA Grapalat" w:hAnsi="GHEA Grapalat"/>
                <w:sz w:val="20"/>
                <w:szCs w:val="20"/>
                <w:lang w:val="en-US"/>
              </w:rPr>
              <w:t>_______________________</w:t>
            </w:r>
          </w:p>
          <w:p w:rsidR="00071D1C" w:rsidRPr="001911DD" w:rsidRDefault="00071D1C" w:rsidP="007C08A2">
            <w:pPr>
              <w:widowControl w:val="0"/>
              <w:jc w:val="center"/>
              <w:rPr>
                <w:rFonts w:ascii="GHEA Grapalat" w:hAnsi="GHEA Grapalat"/>
                <w:sz w:val="20"/>
                <w:szCs w:val="20"/>
              </w:rPr>
            </w:pPr>
            <w:r w:rsidRPr="001911DD">
              <w:rPr>
                <w:rFonts w:ascii="GHEA Grapalat" w:hAnsi="GHEA Grapalat"/>
                <w:sz w:val="20"/>
                <w:szCs w:val="20"/>
              </w:rPr>
              <w:t>/подпись/</w:t>
            </w:r>
          </w:p>
          <w:p w:rsidR="00071D1C" w:rsidRPr="001911DD" w:rsidRDefault="00071D1C" w:rsidP="007C08A2">
            <w:pPr>
              <w:widowControl w:val="0"/>
              <w:jc w:val="center"/>
              <w:rPr>
                <w:rFonts w:ascii="GHEA Grapalat" w:hAnsi="GHEA Grapalat"/>
                <w:sz w:val="20"/>
                <w:szCs w:val="20"/>
              </w:rPr>
            </w:pPr>
            <w:r w:rsidRPr="001911DD">
              <w:rPr>
                <w:rFonts w:ascii="GHEA Grapalat" w:hAnsi="GHEA Grapalat"/>
                <w:sz w:val="20"/>
                <w:szCs w:val="20"/>
              </w:rPr>
              <w:t>М. П.</w:t>
            </w:r>
          </w:p>
        </w:tc>
        <w:tc>
          <w:tcPr>
            <w:tcW w:w="760" w:type="dxa"/>
          </w:tcPr>
          <w:p w:rsidR="00071D1C" w:rsidRPr="001911DD" w:rsidRDefault="00071D1C" w:rsidP="007C08A2">
            <w:pPr>
              <w:widowControl w:val="0"/>
              <w:jc w:val="center"/>
              <w:rPr>
                <w:rFonts w:ascii="GHEA Grapalat" w:hAnsi="GHEA Grapalat"/>
                <w:sz w:val="20"/>
                <w:szCs w:val="20"/>
              </w:rPr>
            </w:pPr>
          </w:p>
        </w:tc>
        <w:tc>
          <w:tcPr>
            <w:tcW w:w="4343" w:type="dxa"/>
          </w:tcPr>
          <w:p w:rsidR="00071D1C" w:rsidRPr="001911DD" w:rsidRDefault="00071D1C" w:rsidP="007C08A2">
            <w:pPr>
              <w:widowControl w:val="0"/>
              <w:jc w:val="center"/>
              <w:rPr>
                <w:rFonts w:ascii="GHEA Grapalat" w:hAnsi="GHEA Grapalat" w:cs="Sylfaen"/>
                <w:b/>
                <w:bCs/>
                <w:sz w:val="20"/>
                <w:szCs w:val="20"/>
              </w:rPr>
            </w:pPr>
            <w:r w:rsidRPr="001911DD">
              <w:rPr>
                <w:rFonts w:ascii="GHEA Grapalat" w:hAnsi="GHEA Grapalat"/>
                <w:b/>
                <w:sz w:val="20"/>
                <w:szCs w:val="20"/>
              </w:rPr>
              <w:t>ПРОДАВЕЦ</w:t>
            </w:r>
          </w:p>
          <w:p w:rsidR="00071D1C" w:rsidRPr="001911DD" w:rsidRDefault="00F83E0A" w:rsidP="007C08A2">
            <w:pPr>
              <w:widowControl w:val="0"/>
              <w:jc w:val="center"/>
              <w:rPr>
                <w:rFonts w:ascii="GHEA Grapalat" w:hAnsi="GHEA Grapalat"/>
                <w:sz w:val="20"/>
                <w:szCs w:val="20"/>
                <w:lang w:val="en-US"/>
              </w:rPr>
            </w:pPr>
            <w:r w:rsidRPr="001911DD">
              <w:rPr>
                <w:rFonts w:ascii="GHEA Grapalat" w:hAnsi="GHEA Grapalat"/>
                <w:sz w:val="20"/>
                <w:szCs w:val="20"/>
                <w:lang w:val="en-US"/>
              </w:rPr>
              <w:t>______________________</w:t>
            </w:r>
          </w:p>
          <w:p w:rsidR="00071D1C" w:rsidRPr="001911DD" w:rsidRDefault="00071D1C" w:rsidP="007C08A2">
            <w:pPr>
              <w:widowControl w:val="0"/>
              <w:jc w:val="center"/>
              <w:rPr>
                <w:rFonts w:ascii="GHEA Grapalat" w:hAnsi="GHEA Grapalat"/>
                <w:sz w:val="20"/>
                <w:szCs w:val="20"/>
              </w:rPr>
            </w:pPr>
            <w:r w:rsidRPr="001911DD">
              <w:rPr>
                <w:rFonts w:ascii="GHEA Grapalat" w:hAnsi="GHEA Grapalat"/>
                <w:sz w:val="20"/>
                <w:szCs w:val="20"/>
              </w:rPr>
              <w:t>/подпись/</w:t>
            </w:r>
          </w:p>
          <w:p w:rsidR="00071D1C" w:rsidRPr="001911DD" w:rsidRDefault="00071D1C" w:rsidP="007C08A2">
            <w:pPr>
              <w:widowControl w:val="0"/>
              <w:jc w:val="center"/>
              <w:rPr>
                <w:rFonts w:ascii="GHEA Grapalat" w:hAnsi="GHEA Grapalat"/>
                <w:sz w:val="20"/>
                <w:szCs w:val="20"/>
              </w:rPr>
            </w:pPr>
            <w:r w:rsidRPr="001911DD">
              <w:rPr>
                <w:rFonts w:ascii="GHEA Grapalat" w:hAnsi="GHEA Grapalat"/>
                <w:sz w:val="20"/>
                <w:szCs w:val="20"/>
              </w:rPr>
              <w:t>М. П.</w:t>
            </w:r>
          </w:p>
        </w:tc>
      </w:tr>
    </w:tbl>
    <w:p w:rsidR="00382B60" w:rsidRPr="001911DD" w:rsidRDefault="00382B60" w:rsidP="007C08A2">
      <w:pPr>
        <w:widowControl w:val="0"/>
        <w:ind w:firstLine="567"/>
        <w:jc w:val="both"/>
        <w:rPr>
          <w:rFonts w:ascii="GHEA Grapalat" w:hAnsi="GHEA Grapalat"/>
          <w:i/>
          <w:sz w:val="20"/>
          <w:szCs w:val="20"/>
          <w:lang w:val="hy-AM"/>
        </w:rPr>
      </w:pPr>
    </w:p>
    <w:p w:rsidR="00071D1C" w:rsidRPr="001911DD" w:rsidRDefault="00071D1C" w:rsidP="007C08A2">
      <w:pPr>
        <w:widowControl w:val="0"/>
        <w:ind w:firstLine="567"/>
        <w:jc w:val="both"/>
        <w:rPr>
          <w:rFonts w:ascii="GHEA Grapalat" w:hAnsi="GHEA Grapalat"/>
          <w:sz w:val="20"/>
          <w:szCs w:val="20"/>
        </w:rPr>
      </w:pPr>
      <w:r w:rsidRPr="001911DD">
        <w:rPr>
          <w:rFonts w:ascii="GHEA Grapalat" w:hAnsi="GHEA Grapalat"/>
          <w:i/>
          <w:sz w:val="20"/>
          <w:szCs w:val="20"/>
        </w:rPr>
        <w:t>В случае необходимости в договор могут быть включены не</w:t>
      </w:r>
      <w:r w:rsidR="001D0249" w:rsidRPr="001911DD">
        <w:rPr>
          <w:rFonts w:ascii="Courier New" w:hAnsi="Courier New" w:cs="Courier New"/>
          <w:i/>
          <w:sz w:val="20"/>
          <w:szCs w:val="20"/>
          <w:lang w:val="en-US"/>
        </w:rPr>
        <w:t> </w:t>
      </w:r>
      <w:r w:rsidRPr="001911DD">
        <w:rPr>
          <w:rFonts w:ascii="GHEA Grapalat" w:hAnsi="GHEA Grapalat"/>
          <w:i/>
          <w:sz w:val="20"/>
          <w:szCs w:val="20"/>
        </w:rPr>
        <w:t>противоречащие законодательству Республики Армения положения.</w:t>
      </w:r>
    </w:p>
    <w:p w:rsidR="00071D1C" w:rsidRPr="001911DD" w:rsidRDefault="00071D1C" w:rsidP="007C08A2">
      <w:pPr>
        <w:widowControl w:val="0"/>
        <w:rPr>
          <w:rFonts w:ascii="GHEA Grapalat" w:hAnsi="GHEA Grapalat"/>
          <w:sz w:val="20"/>
          <w:szCs w:val="20"/>
        </w:rPr>
      </w:pPr>
    </w:p>
    <w:p w:rsidR="00071D1C" w:rsidRPr="001911DD" w:rsidRDefault="00071D1C" w:rsidP="007C08A2">
      <w:pPr>
        <w:widowControl w:val="0"/>
        <w:jc w:val="right"/>
        <w:rPr>
          <w:rFonts w:ascii="GHEA Grapalat" w:hAnsi="GHEA Grapalat"/>
          <w:sz w:val="20"/>
          <w:szCs w:val="20"/>
        </w:rPr>
        <w:sectPr w:rsidR="00071D1C" w:rsidRPr="001911DD" w:rsidSect="007C08A2">
          <w:footerReference w:type="default" r:id="rId8"/>
          <w:footnotePr>
            <w:pos w:val="beneathText"/>
          </w:footnotePr>
          <w:pgSz w:w="11906" w:h="16838" w:code="9"/>
          <w:pgMar w:top="568" w:right="566" w:bottom="426" w:left="709" w:header="561" w:footer="561" w:gutter="0"/>
          <w:cols w:space="720"/>
          <w:docGrid w:linePitch="326"/>
        </w:sectPr>
      </w:pPr>
    </w:p>
    <w:p w:rsidR="00071D1C" w:rsidRPr="001911DD" w:rsidRDefault="00071D1C" w:rsidP="007C08A2">
      <w:pPr>
        <w:widowControl w:val="0"/>
        <w:jc w:val="right"/>
        <w:rPr>
          <w:rFonts w:ascii="GHEA Grapalat" w:hAnsi="GHEA Grapalat"/>
          <w:i/>
          <w:sz w:val="20"/>
          <w:szCs w:val="20"/>
        </w:rPr>
      </w:pPr>
      <w:r w:rsidRPr="001911DD">
        <w:rPr>
          <w:rFonts w:ascii="GHEA Grapalat" w:hAnsi="GHEA Grapalat"/>
          <w:i/>
          <w:sz w:val="20"/>
          <w:szCs w:val="20"/>
        </w:rPr>
        <w:lastRenderedPageBreak/>
        <w:t>Приложение № 1</w:t>
      </w:r>
    </w:p>
    <w:p w:rsidR="00071D1C" w:rsidRPr="001911DD" w:rsidRDefault="00071D1C" w:rsidP="007C08A2">
      <w:pPr>
        <w:widowControl w:val="0"/>
        <w:jc w:val="right"/>
        <w:rPr>
          <w:rFonts w:ascii="GHEA Grapalat" w:hAnsi="GHEA Grapalat"/>
          <w:i/>
          <w:sz w:val="20"/>
          <w:szCs w:val="20"/>
        </w:rPr>
      </w:pPr>
      <w:r w:rsidRPr="001911DD">
        <w:rPr>
          <w:rFonts w:ascii="GHEA Grapalat" w:hAnsi="GHEA Grapalat"/>
          <w:i/>
          <w:sz w:val="20"/>
          <w:szCs w:val="20"/>
        </w:rPr>
        <w:t xml:space="preserve">к Договору под кодом </w:t>
      </w:r>
      <w:r w:rsidR="001D0249" w:rsidRPr="001911DD">
        <w:rPr>
          <w:rFonts w:ascii="GHEA Grapalat" w:hAnsi="GHEA Grapalat"/>
          <w:i/>
          <w:sz w:val="20"/>
          <w:szCs w:val="20"/>
        </w:rPr>
        <w:br/>
      </w:r>
      <w:r w:rsidRPr="001911DD">
        <w:rPr>
          <w:rFonts w:ascii="GHEA Grapalat" w:hAnsi="GHEA Grapalat"/>
          <w:i/>
          <w:sz w:val="20"/>
          <w:szCs w:val="20"/>
        </w:rPr>
        <w:t xml:space="preserve">заключенному </w:t>
      </w:r>
      <w:r w:rsidR="006132ED" w:rsidRPr="001911DD">
        <w:rPr>
          <w:rFonts w:ascii="GHEA Grapalat" w:hAnsi="GHEA Grapalat"/>
          <w:i/>
          <w:sz w:val="20"/>
          <w:szCs w:val="20"/>
        </w:rPr>
        <w:t>"</w:t>
      </w:r>
      <w:r w:rsidR="00D52566" w:rsidRPr="001911DD">
        <w:rPr>
          <w:rFonts w:ascii="GHEA Grapalat" w:hAnsi="GHEA Grapalat"/>
          <w:i/>
          <w:sz w:val="20"/>
          <w:szCs w:val="20"/>
        </w:rPr>
        <w:tab/>
      </w:r>
      <w:r w:rsidR="006132ED" w:rsidRPr="001911DD">
        <w:rPr>
          <w:rFonts w:ascii="GHEA Grapalat" w:hAnsi="GHEA Grapalat"/>
          <w:i/>
          <w:sz w:val="20"/>
          <w:szCs w:val="20"/>
        </w:rPr>
        <w:t>"</w:t>
      </w:r>
      <w:r w:rsidR="00D52566" w:rsidRPr="001911DD">
        <w:rPr>
          <w:rFonts w:ascii="GHEA Grapalat" w:hAnsi="GHEA Grapalat"/>
          <w:i/>
          <w:sz w:val="20"/>
          <w:szCs w:val="20"/>
        </w:rPr>
        <w:tab/>
      </w:r>
      <w:r w:rsidRPr="001911DD">
        <w:rPr>
          <w:rFonts w:ascii="GHEA Grapalat" w:hAnsi="GHEA Grapalat"/>
          <w:i/>
          <w:sz w:val="20"/>
          <w:szCs w:val="20"/>
        </w:rPr>
        <w:t>20</w:t>
      </w:r>
      <w:r w:rsidR="00D52566" w:rsidRPr="001911DD">
        <w:rPr>
          <w:rFonts w:ascii="GHEA Grapalat" w:hAnsi="GHEA Grapalat"/>
          <w:i/>
          <w:sz w:val="20"/>
          <w:szCs w:val="20"/>
        </w:rPr>
        <w:tab/>
      </w:r>
      <w:r w:rsidRPr="001911DD">
        <w:rPr>
          <w:rFonts w:ascii="GHEA Grapalat" w:hAnsi="GHEA Grapalat"/>
          <w:i/>
          <w:sz w:val="20"/>
          <w:szCs w:val="20"/>
        </w:rPr>
        <w:t>г.</w:t>
      </w:r>
    </w:p>
    <w:p w:rsidR="00071D1C" w:rsidRPr="001911DD" w:rsidRDefault="00071D1C" w:rsidP="007C08A2">
      <w:pPr>
        <w:widowControl w:val="0"/>
        <w:jc w:val="center"/>
        <w:rPr>
          <w:rFonts w:ascii="GHEA Grapalat" w:hAnsi="GHEA Grapalat"/>
          <w:sz w:val="20"/>
          <w:szCs w:val="20"/>
        </w:rPr>
      </w:pPr>
      <w:r w:rsidRPr="001911DD">
        <w:rPr>
          <w:rFonts w:ascii="GHEA Grapalat" w:hAnsi="GHEA Grapalat"/>
          <w:sz w:val="20"/>
          <w:szCs w:val="20"/>
        </w:rPr>
        <w:t>ТЕХНИЧЕСКА</w:t>
      </w:r>
      <w:r w:rsidR="001D0249" w:rsidRPr="001911DD">
        <w:rPr>
          <w:rFonts w:ascii="GHEA Grapalat" w:hAnsi="GHEA Grapalat"/>
          <w:sz w:val="20"/>
          <w:szCs w:val="20"/>
        </w:rPr>
        <w:t>Я ХАРАКТЕРИСТИКА-ГРАФИК ЗАКУПКИ</w:t>
      </w:r>
      <w:r w:rsidR="001D0249" w:rsidRPr="001911DD">
        <w:rPr>
          <w:rStyle w:val="af6"/>
          <w:rFonts w:ascii="GHEA Grapalat" w:hAnsi="GHEA Grapalat"/>
          <w:sz w:val="20"/>
          <w:szCs w:val="20"/>
        </w:rPr>
        <w:footnoteReference w:customMarkFollows="1" w:id="20"/>
        <w:t>*</w:t>
      </w:r>
    </w:p>
    <w:p w:rsidR="00071D1C" w:rsidRPr="001911DD" w:rsidRDefault="00071D1C" w:rsidP="007C08A2">
      <w:pPr>
        <w:widowControl w:val="0"/>
        <w:jc w:val="right"/>
        <w:rPr>
          <w:rFonts w:ascii="GHEA Grapalat" w:hAnsi="GHEA Grapalat"/>
          <w:sz w:val="20"/>
          <w:szCs w:val="20"/>
        </w:rPr>
      </w:pPr>
      <w:r w:rsidRPr="001911DD">
        <w:rPr>
          <w:rFonts w:ascii="GHEA Grapalat" w:hAnsi="GHEA Grapalat"/>
          <w:sz w:val="20"/>
          <w:szCs w:val="20"/>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208"/>
        <w:gridCol w:w="1418"/>
        <w:gridCol w:w="1275"/>
        <w:gridCol w:w="3765"/>
        <w:gridCol w:w="1085"/>
        <w:gridCol w:w="1559"/>
        <w:gridCol w:w="1134"/>
        <w:gridCol w:w="850"/>
        <w:gridCol w:w="709"/>
        <w:gridCol w:w="1158"/>
        <w:gridCol w:w="947"/>
      </w:tblGrid>
      <w:tr w:rsidR="00B138F3" w:rsidRPr="001911DD" w:rsidTr="00317BD2">
        <w:trPr>
          <w:jc w:val="center"/>
        </w:trPr>
        <w:tc>
          <w:tcPr>
            <w:tcW w:w="16350" w:type="dxa"/>
            <w:gridSpan w:val="12"/>
          </w:tcPr>
          <w:p w:rsidR="00071D1C" w:rsidRPr="001911DD" w:rsidRDefault="00071D1C" w:rsidP="007C08A2">
            <w:pPr>
              <w:widowControl w:val="0"/>
              <w:jc w:val="center"/>
              <w:rPr>
                <w:rFonts w:ascii="GHEA Grapalat" w:hAnsi="GHEA Grapalat"/>
                <w:sz w:val="20"/>
                <w:szCs w:val="20"/>
              </w:rPr>
            </w:pPr>
            <w:r w:rsidRPr="001911DD">
              <w:rPr>
                <w:rFonts w:ascii="GHEA Grapalat" w:hAnsi="GHEA Grapalat"/>
                <w:sz w:val="20"/>
                <w:szCs w:val="20"/>
              </w:rPr>
              <w:t>Товар</w:t>
            </w:r>
          </w:p>
        </w:tc>
      </w:tr>
      <w:tr w:rsidR="00B138F3" w:rsidRPr="001911DD" w:rsidTr="004424F9">
        <w:trPr>
          <w:trHeight w:val="219"/>
          <w:jc w:val="center"/>
        </w:trPr>
        <w:tc>
          <w:tcPr>
            <w:tcW w:w="1242" w:type="dxa"/>
            <w:vMerge w:val="restart"/>
            <w:vAlign w:val="center"/>
          </w:tcPr>
          <w:p w:rsidR="00071D1C" w:rsidRPr="001911DD" w:rsidRDefault="00071D1C" w:rsidP="007C08A2">
            <w:pPr>
              <w:widowControl w:val="0"/>
              <w:jc w:val="center"/>
              <w:rPr>
                <w:rFonts w:ascii="GHEA Grapalat" w:hAnsi="GHEA Grapalat"/>
                <w:sz w:val="20"/>
                <w:szCs w:val="20"/>
              </w:rPr>
            </w:pPr>
            <w:r w:rsidRPr="001911DD">
              <w:rPr>
                <w:rFonts w:ascii="GHEA Grapalat" w:hAnsi="GHEA Grapalat"/>
                <w:sz w:val="20"/>
                <w:szCs w:val="20"/>
              </w:rPr>
              <w:t xml:space="preserve">номер предусмотренного </w:t>
            </w:r>
            <w:r w:rsidRPr="001911DD">
              <w:rPr>
                <w:rFonts w:ascii="GHEA Grapalat" w:hAnsi="GHEA Grapalat"/>
                <w:spacing w:val="-6"/>
                <w:sz w:val="20"/>
                <w:szCs w:val="20"/>
              </w:rPr>
              <w:t>приглашением</w:t>
            </w:r>
            <w:r w:rsidRPr="001911DD">
              <w:rPr>
                <w:rFonts w:ascii="GHEA Grapalat" w:hAnsi="GHEA Grapalat"/>
                <w:sz w:val="20"/>
                <w:szCs w:val="20"/>
              </w:rPr>
              <w:t xml:space="preserve"> лота</w:t>
            </w:r>
          </w:p>
        </w:tc>
        <w:tc>
          <w:tcPr>
            <w:tcW w:w="1208" w:type="dxa"/>
            <w:vMerge w:val="restart"/>
            <w:vAlign w:val="center"/>
          </w:tcPr>
          <w:p w:rsidR="00071D1C" w:rsidRPr="001911DD" w:rsidRDefault="00071D1C" w:rsidP="007C08A2">
            <w:pPr>
              <w:widowControl w:val="0"/>
              <w:jc w:val="center"/>
              <w:rPr>
                <w:rFonts w:ascii="GHEA Grapalat" w:hAnsi="GHEA Grapalat"/>
                <w:sz w:val="20"/>
                <w:szCs w:val="20"/>
              </w:rPr>
            </w:pPr>
            <w:r w:rsidRPr="001911DD">
              <w:rPr>
                <w:rFonts w:ascii="GHEA Grapalat" w:hAnsi="GHEA Grapalat"/>
                <w:sz w:val="20"/>
                <w:szCs w:val="20"/>
              </w:rPr>
              <w:t>промежуточный код, предусмотренный планом закупок по классификации ЕЗК (CPV)</w:t>
            </w:r>
          </w:p>
        </w:tc>
        <w:tc>
          <w:tcPr>
            <w:tcW w:w="1418" w:type="dxa"/>
            <w:vMerge w:val="restart"/>
            <w:vAlign w:val="center"/>
          </w:tcPr>
          <w:p w:rsidR="00071D1C" w:rsidRPr="001911DD" w:rsidRDefault="001D0249" w:rsidP="007C08A2">
            <w:pPr>
              <w:widowControl w:val="0"/>
              <w:jc w:val="center"/>
              <w:rPr>
                <w:rFonts w:ascii="GHEA Grapalat" w:hAnsi="GHEA Grapalat"/>
                <w:sz w:val="20"/>
                <w:szCs w:val="20"/>
                <w:lang w:val="en-US"/>
              </w:rPr>
            </w:pPr>
            <w:r w:rsidRPr="001911DD">
              <w:rPr>
                <w:rFonts w:ascii="GHEA Grapalat" w:hAnsi="GHEA Grapalat"/>
                <w:sz w:val="20"/>
                <w:szCs w:val="20"/>
              </w:rPr>
              <w:t xml:space="preserve">наименование </w:t>
            </w:r>
          </w:p>
        </w:tc>
        <w:tc>
          <w:tcPr>
            <w:tcW w:w="1275" w:type="dxa"/>
            <w:vMerge w:val="restart"/>
            <w:vAlign w:val="center"/>
          </w:tcPr>
          <w:p w:rsidR="00071D1C" w:rsidRPr="001911DD" w:rsidRDefault="00A205BF" w:rsidP="007C08A2">
            <w:pPr>
              <w:widowControl w:val="0"/>
              <w:ind w:left="-96" w:right="-108"/>
              <w:jc w:val="center"/>
              <w:rPr>
                <w:rFonts w:ascii="GHEA Grapalat" w:hAnsi="GHEA Grapalat"/>
                <w:sz w:val="20"/>
                <w:szCs w:val="20"/>
              </w:rPr>
            </w:pPr>
            <w:r w:rsidRPr="001911DD">
              <w:rPr>
                <w:rFonts w:ascii="GHEA Grapalat" w:hAnsi="GHEA Grapalat"/>
                <w:sz w:val="20"/>
                <w:szCs w:val="20"/>
              </w:rPr>
              <w:t>товарный знак,</w:t>
            </w:r>
            <w:r w:rsidRPr="001911DD">
              <w:rPr>
                <w:rFonts w:ascii="GHEA Grapalat" w:hAnsi="GHEA Grapalat"/>
                <w:sz w:val="20"/>
                <w:szCs w:val="20"/>
                <w:lang w:val="hy-AM"/>
              </w:rPr>
              <w:t xml:space="preserve"> </w:t>
            </w:r>
            <w:r w:rsidRPr="001911DD">
              <w:rPr>
                <w:rFonts w:ascii="GHEA Grapalat" w:hAnsi="GHEA Grapalat"/>
                <w:sz w:val="20"/>
                <w:szCs w:val="20"/>
              </w:rPr>
              <w:t>марка</w:t>
            </w:r>
            <w:r w:rsidR="00317BD2" w:rsidRPr="001911DD">
              <w:rPr>
                <w:rFonts w:ascii="GHEA Grapalat" w:hAnsi="GHEA Grapalat"/>
                <w:sz w:val="20"/>
                <w:szCs w:val="20"/>
                <w:lang w:val="hy-AM"/>
              </w:rPr>
              <w:t xml:space="preserve"> </w:t>
            </w:r>
            <w:r w:rsidR="00CC6362" w:rsidRPr="001911DD">
              <w:rPr>
                <w:rFonts w:ascii="GHEA Grapalat" w:hAnsi="GHEA Grapalat"/>
                <w:sz w:val="20"/>
                <w:szCs w:val="20"/>
              </w:rPr>
              <w:t xml:space="preserve">и </w:t>
            </w:r>
            <w:r w:rsidR="009F06BA" w:rsidRPr="001911DD">
              <w:rPr>
                <w:rFonts w:ascii="GHEA Grapalat" w:hAnsi="GHEA Grapalat"/>
                <w:sz w:val="20"/>
                <w:szCs w:val="20"/>
              </w:rPr>
              <w:t xml:space="preserve">наименование производителя </w:t>
            </w:r>
            <w:r w:rsidR="00B64ECA" w:rsidRPr="001911DD">
              <w:rPr>
                <w:rStyle w:val="af6"/>
                <w:rFonts w:ascii="GHEA Grapalat" w:hAnsi="GHEA Grapalat"/>
                <w:sz w:val="20"/>
                <w:szCs w:val="20"/>
              </w:rPr>
              <w:footnoteReference w:customMarkFollows="1" w:id="21"/>
              <w:t>**</w:t>
            </w:r>
          </w:p>
        </w:tc>
        <w:tc>
          <w:tcPr>
            <w:tcW w:w="3765" w:type="dxa"/>
            <w:vMerge w:val="restart"/>
            <w:vAlign w:val="center"/>
          </w:tcPr>
          <w:p w:rsidR="00071D1C" w:rsidRPr="001911DD" w:rsidRDefault="00071D1C" w:rsidP="007C08A2">
            <w:pPr>
              <w:widowControl w:val="0"/>
              <w:ind w:left="-108" w:right="-59"/>
              <w:jc w:val="center"/>
              <w:rPr>
                <w:rFonts w:ascii="GHEA Grapalat" w:hAnsi="GHEA Grapalat"/>
                <w:sz w:val="20"/>
                <w:szCs w:val="20"/>
              </w:rPr>
            </w:pPr>
            <w:r w:rsidRPr="001911DD">
              <w:rPr>
                <w:rFonts w:ascii="GHEA Grapalat" w:hAnsi="GHEA Grapalat"/>
                <w:sz w:val="20"/>
                <w:szCs w:val="20"/>
              </w:rPr>
              <w:t>техническая характеристика</w:t>
            </w:r>
          </w:p>
        </w:tc>
        <w:tc>
          <w:tcPr>
            <w:tcW w:w="1085" w:type="dxa"/>
            <w:vMerge w:val="restart"/>
            <w:vAlign w:val="center"/>
          </w:tcPr>
          <w:p w:rsidR="00071D1C" w:rsidRPr="001911DD" w:rsidRDefault="00071D1C" w:rsidP="007C08A2">
            <w:pPr>
              <w:widowControl w:val="0"/>
              <w:ind w:left="-48" w:right="-108"/>
              <w:jc w:val="center"/>
              <w:rPr>
                <w:rFonts w:ascii="GHEA Grapalat" w:hAnsi="GHEA Grapalat"/>
                <w:sz w:val="20"/>
                <w:szCs w:val="20"/>
              </w:rPr>
            </w:pPr>
            <w:r w:rsidRPr="001911DD">
              <w:rPr>
                <w:rFonts w:ascii="GHEA Grapalat" w:hAnsi="GHEA Grapalat"/>
                <w:sz w:val="20"/>
                <w:szCs w:val="20"/>
              </w:rPr>
              <w:t>единица измерения</w:t>
            </w:r>
          </w:p>
        </w:tc>
        <w:tc>
          <w:tcPr>
            <w:tcW w:w="1559" w:type="dxa"/>
            <w:vMerge w:val="restart"/>
            <w:vAlign w:val="center"/>
          </w:tcPr>
          <w:p w:rsidR="00071D1C" w:rsidRPr="001911DD" w:rsidRDefault="00071D1C" w:rsidP="007C08A2">
            <w:pPr>
              <w:widowControl w:val="0"/>
              <w:ind w:left="-108" w:right="-108"/>
              <w:jc w:val="center"/>
              <w:rPr>
                <w:rFonts w:ascii="GHEA Grapalat" w:hAnsi="GHEA Grapalat"/>
                <w:sz w:val="20"/>
                <w:szCs w:val="20"/>
              </w:rPr>
            </w:pPr>
            <w:r w:rsidRPr="001911DD">
              <w:rPr>
                <w:rFonts w:ascii="GHEA Grapalat" w:hAnsi="GHEA Grapalat"/>
                <w:sz w:val="20"/>
                <w:szCs w:val="20"/>
              </w:rPr>
              <w:t>цена единицы/драмов РА</w:t>
            </w:r>
          </w:p>
        </w:tc>
        <w:tc>
          <w:tcPr>
            <w:tcW w:w="1134" w:type="dxa"/>
            <w:vMerge w:val="restart"/>
            <w:vAlign w:val="center"/>
          </w:tcPr>
          <w:p w:rsidR="00071D1C" w:rsidRPr="001911DD" w:rsidRDefault="00071D1C" w:rsidP="007C08A2">
            <w:pPr>
              <w:widowControl w:val="0"/>
              <w:ind w:left="-108" w:right="-108"/>
              <w:jc w:val="center"/>
              <w:rPr>
                <w:rFonts w:ascii="GHEA Grapalat" w:hAnsi="GHEA Grapalat"/>
                <w:sz w:val="20"/>
                <w:szCs w:val="20"/>
              </w:rPr>
            </w:pPr>
            <w:r w:rsidRPr="001911DD">
              <w:rPr>
                <w:rFonts w:ascii="GHEA Grapalat" w:hAnsi="GHEA Grapalat"/>
                <w:sz w:val="20"/>
                <w:szCs w:val="20"/>
              </w:rPr>
              <w:t>общая цена/драмов РА</w:t>
            </w:r>
          </w:p>
        </w:tc>
        <w:tc>
          <w:tcPr>
            <w:tcW w:w="850" w:type="dxa"/>
            <w:vMerge w:val="restart"/>
            <w:vAlign w:val="center"/>
          </w:tcPr>
          <w:p w:rsidR="00071D1C" w:rsidRPr="001911DD" w:rsidRDefault="00071D1C" w:rsidP="007C08A2">
            <w:pPr>
              <w:widowControl w:val="0"/>
              <w:ind w:left="-126" w:right="-108"/>
              <w:jc w:val="center"/>
              <w:rPr>
                <w:rFonts w:ascii="GHEA Grapalat" w:hAnsi="GHEA Grapalat"/>
                <w:sz w:val="20"/>
                <w:szCs w:val="20"/>
              </w:rPr>
            </w:pPr>
            <w:r w:rsidRPr="001911DD">
              <w:rPr>
                <w:rFonts w:ascii="GHEA Grapalat" w:hAnsi="GHEA Grapalat"/>
                <w:sz w:val="20"/>
                <w:szCs w:val="20"/>
              </w:rPr>
              <w:t>общий объем</w:t>
            </w:r>
          </w:p>
        </w:tc>
        <w:tc>
          <w:tcPr>
            <w:tcW w:w="2814" w:type="dxa"/>
            <w:gridSpan w:val="3"/>
            <w:vAlign w:val="center"/>
          </w:tcPr>
          <w:p w:rsidR="00071D1C" w:rsidRPr="001911DD" w:rsidRDefault="00071D1C" w:rsidP="007C08A2">
            <w:pPr>
              <w:widowControl w:val="0"/>
              <w:jc w:val="center"/>
              <w:rPr>
                <w:rFonts w:ascii="GHEA Grapalat" w:hAnsi="GHEA Grapalat"/>
                <w:sz w:val="20"/>
                <w:szCs w:val="20"/>
              </w:rPr>
            </w:pPr>
            <w:r w:rsidRPr="001911DD">
              <w:rPr>
                <w:rFonts w:ascii="GHEA Grapalat" w:hAnsi="GHEA Grapalat"/>
                <w:sz w:val="20"/>
                <w:szCs w:val="20"/>
              </w:rPr>
              <w:t>поставки</w:t>
            </w:r>
          </w:p>
        </w:tc>
      </w:tr>
      <w:tr w:rsidR="00B138F3" w:rsidRPr="001911DD" w:rsidTr="004424F9">
        <w:trPr>
          <w:trHeight w:val="445"/>
          <w:jc w:val="center"/>
        </w:trPr>
        <w:tc>
          <w:tcPr>
            <w:tcW w:w="1242" w:type="dxa"/>
            <w:vMerge/>
            <w:vAlign w:val="center"/>
          </w:tcPr>
          <w:p w:rsidR="00071D1C" w:rsidRPr="001911DD" w:rsidRDefault="00071D1C" w:rsidP="007C08A2">
            <w:pPr>
              <w:widowControl w:val="0"/>
              <w:jc w:val="center"/>
              <w:rPr>
                <w:rFonts w:ascii="GHEA Grapalat" w:hAnsi="GHEA Grapalat"/>
                <w:sz w:val="20"/>
                <w:szCs w:val="20"/>
              </w:rPr>
            </w:pPr>
          </w:p>
        </w:tc>
        <w:tc>
          <w:tcPr>
            <w:tcW w:w="1208" w:type="dxa"/>
            <w:vMerge/>
            <w:vAlign w:val="center"/>
          </w:tcPr>
          <w:p w:rsidR="00071D1C" w:rsidRPr="001911DD" w:rsidRDefault="00071D1C" w:rsidP="007C08A2">
            <w:pPr>
              <w:widowControl w:val="0"/>
              <w:jc w:val="center"/>
              <w:rPr>
                <w:rFonts w:ascii="GHEA Grapalat" w:hAnsi="GHEA Grapalat"/>
                <w:sz w:val="20"/>
                <w:szCs w:val="20"/>
              </w:rPr>
            </w:pPr>
          </w:p>
        </w:tc>
        <w:tc>
          <w:tcPr>
            <w:tcW w:w="1418" w:type="dxa"/>
            <w:vMerge/>
            <w:vAlign w:val="center"/>
          </w:tcPr>
          <w:p w:rsidR="00071D1C" w:rsidRPr="001911DD" w:rsidRDefault="00071D1C" w:rsidP="007C08A2">
            <w:pPr>
              <w:widowControl w:val="0"/>
              <w:jc w:val="center"/>
              <w:rPr>
                <w:rFonts w:ascii="GHEA Grapalat" w:hAnsi="GHEA Grapalat"/>
                <w:sz w:val="20"/>
                <w:szCs w:val="20"/>
              </w:rPr>
            </w:pPr>
          </w:p>
        </w:tc>
        <w:tc>
          <w:tcPr>
            <w:tcW w:w="1275" w:type="dxa"/>
            <w:vMerge/>
            <w:vAlign w:val="center"/>
          </w:tcPr>
          <w:p w:rsidR="00071D1C" w:rsidRPr="001911DD" w:rsidRDefault="00071D1C" w:rsidP="007C08A2">
            <w:pPr>
              <w:widowControl w:val="0"/>
              <w:jc w:val="center"/>
              <w:rPr>
                <w:rFonts w:ascii="GHEA Grapalat" w:hAnsi="GHEA Grapalat"/>
                <w:sz w:val="20"/>
                <w:szCs w:val="20"/>
              </w:rPr>
            </w:pPr>
          </w:p>
        </w:tc>
        <w:tc>
          <w:tcPr>
            <w:tcW w:w="3765" w:type="dxa"/>
            <w:vMerge/>
            <w:vAlign w:val="center"/>
          </w:tcPr>
          <w:p w:rsidR="00071D1C" w:rsidRPr="001911DD" w:rsidRDefault="00071D1C" w:rsidP="007C08A2">
            <w:pPr>
              <w:widowControl w:val="0"/>
              <w:jc w:val="center"/>
              <w:rPr>
                <w:rFonts w:ascii="GHEA Grapalat" w:hAnsi="GHEA Grapalat"/>
                <w:sz w:val="20"/>
                <w:szCs w:val="20"/>
              </w:rPr>
            </w:pPr>
          </w:p>
        </w:tc>
        <w:tc>
          <w:tcPr>
            <w:tcW w:w="1085" w:type="dxa"/>
            <w:vMerge/>
            <w:vAlign w:val="center"/>
          </w:tcPr>
          <w:p w:rsidR="00071D1C" w:rsidRPr="001911DD" w:rsidRDefault="00071D1C" w:rsidP="007C08A2">
            <w:pPr>
              <w:widowControl w:val="0"/>
              <w:jc w:val="center"/>
              <w:rPr>
                <w:rFonts w:ascii="GHEA Grapalat" w:hAnsi="GHEA Grapalat"/>
                <w:sz w:val="20"/>
                <w:szCs w:val="20"/>
              </w:rPr>
            </w:pPr>
          </w:p>
        </w:tc>
        <w:tc>
          <w:tcPr>
            <w:tcW w:w="1559" w:type="dxa"/>
            <w:vMerge/>
            <w:vAlign w:val="center"/>
          </w:tcPr>
          <w:p w:rsidR="00071D1C" w:rsidRPr="001911DD" w:rsidRDefault="00071D1C" w:rsidP="007C08A2">
            <w:pPr>
              <w:widowControl w:val="0"/>
              <w:jc w:val="center"/>
              <w:rPr>
                <w:rFonts w:ascii="GHEA Grapalat" w:hAnsi="GHEA Grapalat"/>
                <w:sz w:val="20"/>
                <w:szCs w:val="20"/>
              </w:rPr>
            </w:pPr>
          </w:p>
        </w:tc>
        <w:tc>
          <w:tcPr>
            <w:tcW w:w="1134" w:type="dxa"/>
            <w:vMerge/>
            <w:vAlign w:val="center"/>
          </w:tcPr>
          <w:p w:rsidR="00071D1C" w:rsidRPr="001911DD" w:rsidRDefault="00071D1C" w:rsidP="007C08A2">
            <w:pPr>
              <w:widowControl w:val="0"/>
              <w:jc w:val="center"/>
              <w:rPr>
                <w:rFonts w:ascii="GHEA Grapalat" w:hAnsi="GHEA Grapalat"/>
                <w:sz w:val="20"/>
                <w:szCs w:val="20"/>
              </w:rPr>
            </w:pPr>
          </w:p>
        </w:tc>
        <w:tc>
          <w:tcPr>
            <w:tcW w:w="850" w:type="dxa"/>
            <w:vMerge/>
            <w:vAlign w:val="center"/>
          </w:tcPr>
          <w:p w:rsidR="00071D1C" w:rsidRPr="001911DD" w:rsidRDefault="00071D1C" w:rsidP="007C08A2">
            <w:pPr>
              <w:widowControl w:val="0"/>
              <w:jc w:val="center"/>
              <w:rPr>
                <w:rFonts w:ascii="GHEA Grapalat" w:hAnsi="GHEA Grapalat"/>
                <w:sz w:val="20"/>
                <w:szCs w:val="20"/>
              </w:rPr>
            </w:pPr>
          </w:p>
        </w:tc>
        <w:tc>
          <w:tcPr>
            <w:tcW w:w="709" w:type="dxa"/>
            <w:vAlign w:val="center"/>
          </w:tcPr>
          <w:p w:rsidR="00071D1C" w:rsidRPr="001911DD" w:rsidRDefault="00071D1C" w:rsidP="007C08A2">
            <w:pPr>
              <w:widowControl w:val="0"/>
              <w:ind w:left="-108" w:right="-108"/>
              <w:jc w:val="center"/>
              <w:rPr>
                <w:rFonts w:ascii="GHEA Grapalat" w:hAnsi="GHEA Grapalat"/>
                <w:sz w:val="20"/>
                <w:szCs w:val="20"/>
              </w:rPr>
            </w:pPr>
            <w:r w:rsidRPr="001911DD">
              <w:rPr>
                <w:rFonts w:ascii="GHEA Grapalat" w:hAnsi="GHEA Grapalat"/>
                <w:sz w:val="20"/>
                <w:szCs w:val="20"/>
              </w:rPr>
              <w:t>адрес</w:t>
            </w:r>
          </w:p>
        </w:tc>
        <w:tc>
          <w:tcPr>
            <w:tcW w:w="1158" w:type="dxa"/>
            <w:vAlign w:val="center"/>
          </w:tcPr>
          <w:p w:rsidR="00071D1C" w:rsidRPr="001911DD" w:rsidRDefault="00071D1C" w:rsidP="007C08A2">
            <w:pPr>
              <w:widowControl w:val="0"/>
              <w:ind w:left="-46" w:right="-84"/>
              <w:jc w:val="center"/>
              <w:rPr>
                <w:rFonts w:ascii="GHEA Grapalat" w:hAnsi="GHEA Grapalat"/>
                <w:sz w:val="20"/>
                <w:szCs w:val="20"/>
              </w:rPr>
            </w:pPr>
            <w:r w:rsidRPr="001911DD">
              <w:rPr>
                <w:rFonts w:ascii="GHEA Grapalat" w:hAnsi="GHEA Grapalat"/>
                <w:sz w:val="20"/>
                <w:szCs w:val="20"/>
              </w:rPr>
              <w:t>подлежащее поставке количество товара</w:t>
            </w:r>
          </w:p>
        </w:tc>
        <w:tc>
          <w:tcPr>
            <w:tcW w:w="947" w:type="dxa"/>
            <w:vAlign w:val="center"/>
          </w:tcPr>
          <w:p w:rsidR="00700C81" w:rsidRPr="001911DD" w:rsidRDefault="005646FC" w:rsidP="007C08A2">
            <w:pPr>
              <w:widowControl w:val="0"/>
              <w:ind w:left="-132" w:right="-129"/>
              <w:jc w:val="center"/>
              <w:rPr>
                <w:rFonts w:ascii="GHEA Grapalat" w:hAnsi="GHEA Grapalat"/>
                <w:sz w:val="20"/>
                <w:szCs w:val="20"/>
                <w:lang w:val="en-US"/>
              </w:rPr>
            </w:pPr>
            <w:r w:rsidRPr="001911DD">
              <w:rPr>
                <w:rFonts w:ascii="GHEA Grapalat" w:hAnsi="GHEA Grapalat"/>
                <w:sz w:val="20"/>
                <w:szCs w:val="20"/>
              </w:rPr>
              <w:t>с</w:t>
            </w:r>
            <w:r w:rsidR="00700C81" w:rsidRPr="001911DD">
              <w:rPr>
                <w:rFonts w:ascii="GHEA Grapalat" w:hAnsi="GHEA Grapalat"/>
                <w:sz w:val="20"/>
                <w:szCs w:val="20"/>
              </w:rPr>
              <w:t>рок</w:t>
            </w:r>
            <w:r w:rsidR="005A57B8" w:rsidRPr="001911DD">
              <w:rPr>
                <w:rStyle w:val="af6"/>
                <w:rFonts w:ascii="GHEA Grapalat" w:hAnsi="GHEA Grapalat"/>
                <w:sz w:val="20"/>
                <w:szCs w:val="20"/>
              </w:rPr>
              <w:footnoteReference w:customMarkFollows="1" w:id="22"/>
              <w:t>***</w:t>
            </w:r>
          </w:p>
        </w:tc>
      </w:tr>
      <w:tr w:rsidR="004F2A2C" w:rsidRPr="001911DD" w:rsidTr="00A70AF6">
        <w:trPr>
          <w:trHeight w:val="246"/>
          <w:jc w:val="center"/>
        </w:trPr>
        <w:tc>
          <w:tcPr>
            <w:tcW w:w="1242" w:type="dxa"/>
          </w:tcPr>
          <w:p w:rsidR="004F2A2C" w:rsidRPr="001911DD" w:rsidRDefault="004F2A2C" w:rsidP="009A6269">
            <w:pPr>
              <w:jc w:val="center"/>
              <w:rPr>
                <w:rFonts w:ascii="Calibri" w:hAnsi="Calibri" w:cs="Calibri"/>
                <w:color w:val="000000"/>
                <w:sz w:val="20"/>
                <w:szCs w:val="20"/>
              </w:rPr>
            </w:pPr>
            <w:r w:rsidRPr="001911DD">
              <w:rPr>
                <w:rFonts w:ascii="Calibri" w:hAnsi="Calibri" w:cs="Calibri"/>
                <w:color w:val="000000"/>
                <w:sz w:val="20"/>
                <w:szCs w:val="20"/>
              </w:rPr>
              <w:t>1</w:t>
            </w:r>
          </w:p>
        </w:tc>
        <w:tc>
          <w:tcPr>
            <w:tcW w:w="1208"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15872400</w:t>
            </w:r>
          </w:p>
        </w:tc>
        <w:tc>
          <w:tcPr>
            <w:tcW w:w="1418" w:type="dxa"/>
          </w:tcPr>
          <w:p w:rsidR="004F2A2C" w:rsidRPr="001911DD" w:rsidRDefault="004F2A2C" w:rsidP="009A6269">
            <w:pPr>
              <w:jc w:val="center"/>
              <w:rPr>
                <w:rFonts w:ascii="Arial" w:hAnsi="Arial" w:cs="Arial"/>
                <w:color w:val="000000"/>
                <w:sz w:val="20"/>
                <w:szCs w:val="20"/>
              </w:rPr>
            </w:pPr>
            <w:r w:rsidRPr="001911DD">
              <w:rPr>
                <w:rFonts w:ascii="Arial" w:hAnsi="Arial" w:cs="Arial"/>
                <w:color w:val="000000"/>
                <w:sz w:val="20"/>
                <w:szCs w:val="20"/>
              </w:rPr>
              <w:t>соль</w:t>
            </w:r>
          </w:p>
        </w:tc>
        <w:tc>
          <w:tcPr>
            <w:tcW w:w="1275" w:type="dxa"/>
          </w:tcPr>
          <w:p w:rsidR="004F2A2C" w:rsidRPr="001911DD" w:rsidRDefault="004F2A2C" w:rsidP="009A6269">
            <w:pPr>
              <w:widowControl w:val="0"/>
              <w:jc w:val="center"/>
              <w:rPr>
                <w:rFonts w:ascii="GHEA Grapalat" w:hAnsi="GHEA Grapalat"/>
                <w:sz w:val="20"/>
                <w:szCs w:val="20"/>
              </w:rPr>
            </w:pPr>
          </w:p>
        </w:tc>
        <w:tc>
          <w:tcPr>
            <w:tcW w:w="3765"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Соль повышенная, йодированная, АСТ 239-2005. Срок годности не менее 12 месяцев со дня изготовления.</w:t>
            </w:r>
          </w:p>
        </w:tc>
        <w:tc>
          <w:tcPr>
            <w:tcW w:w="1085"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КГ</w:t>
            </w:r>
          </w:p>
        </w:tc>
        <w:tc>
          <w:tcPr>
            <w:tcW w:w="1559" w:type="dxa"/>
          </w:tcPr>
          <w:p w:rsidR="004F2A2C" w:rsidRPr="001911DD" w:rsidRDefault="004F2A2C" w:rsidP="009A6269">
            <w:pPr>
              <w:widowControl w:val="0"/>
              <w:jc w:val="center"/>
              <w:rPr>
                <w:rFonts w:ascii="GHEA Grapalat" w:hAnsi="GHEA Grapalat"/>
                <w:sz w:val="20"/>
                <w:szCs w:val="20"/>
              </w:rPr>
            </w:pPr>
          </w:p>
        </w:tc>
        <w:tc>
          <w:tcPr>
            <w:tcW w:w="1134" w:type="dxa"/>
          </w:tcPr>
          <w:p w:rsidR="004F2A2C" w:rsidRPr="001911DD" w:rsidRDefault="004F2A2C" w:rsidP="009A6269">
            <w:pPr>
              <w:widowControl w:val="0"/>
              <w:jc w:val="center"/>
              <w:rPr>
                <w:rFonts w:ascii="GHEA Grapalat" w:hAnsi="GHEA Grapalat"/>
                <w:sz w:val="20"/>
                <w:szCs w:val="20"/>
              </w:rPr>
            </w:pPr>
          </w:p>
        </w:tc>
        <w:tc>
          <w:tcPr>
            <w:tcW w:w="850" w:type="dxa"/>
          </w:tcPr>
          <w:p w:rsidR="004F2A2C" w:rsidRPr="000D279D" w:rsidRDefault="004F2A2C" w:rsidP="004F2A2C">
            <w:pPr>
              <w:jc w:val="center"/>
              <w:rPr>
                <w:rFonts w:ascii="Calibri" w:hAnsi="Calibri" w:cs="Calibri"/>
                <w:color w:val="000000" w:themeColor="text1"/>
                <w:lang w:val="hy-AM"/>
              </w:rPr>
            </w:pPr>
            <w:r>
              <w:rPr>
                <w:rFonts w:ascii="Calibri" w:hAnsi="Calibri" w:cs="Calibri"/>
                <w:color w:val="000000" w:themeColor="text1"/>
                <w:sz w:val="22"/>
                <w:szCs w:val="22"/>
                <w:lang w:val="hy-AM"/>
              </w:rPr>
              <w:t>28․5</w:t>
            </w:r>
          </w:p>
        </w:tc>
        <w:tc>
          <w:tcPr>
            <w:tcW w:w="709" w:type="dxa"/>
          </w:tcPr>
          <w:p w:rsidR="004F2A2C" w:rsidRPr="004F2A2C" w:rsidRDefault="004F2A2C" w:rsidP="004F2A2C">
            <w:pPr>
              <w:rPr>
                <w:sz w:val="20"/>
                <w:szCs w:val="20"/>
              </w:rPr>
            </w:pPr>
            <w:r>
              <w:rPr>
                <w:sz w:val="20"/>
                <w:szCs w:val="20"/>
                <w:lang w:val="en-US"/>
              </w:rPr>
              <w:t>С А</w:t>
            </w:r>
            <w:r>
              <w:rPr>
                <w:sz w:val="20"/>
                <w:szCs w:val="20"/>
              </w:rPr>
              <w:t>хавнатун</w:t>
            </w:r>
          </w:p>
        </w:tc>
        <w:tc>
          <w:tcPr>
            <w:tcW w:w="1158" w:type="dxa"/>
          </w:tcPr>
          <w:p w:rsidR="004F2A2C" w:rsidRPr="001911DD" w:rsidRDefault="004F2A2C" w:rsidP="009A6269">
            <w:pPr>
              <w:jc w:val="center"/>
              <w:rPr>
                <w:sz w:val="20"/>
                <w:szCs w:val="20"/>
              </w:rPr>
            </w:pPr>
            <w:r w:rsidRPr="001911DD">
              <w:rPr>
                <w:sz w:val="20"/>
                <w:szCs w:val="20"/>
              </w:rPr>
              <w:t>По требованию заказчика</w:t>
            </w:r>
          </w:p>
        </w:tc>
        <w:tc>
          <w:tcPr>
            <w:tcW w:w="947"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с даты вступления в силу догово</w:t>
            </w:r>
            <w:r w:rsidRPr="001911DD">
              <w:rPr>
                <w:rFonts w:ascii="GHEA Grapalat" w:hAnsi="GHEA Grapalat"/>
                <w:sz w:val="20"/>
                <w:szCs w:val="20"/>
              </w:rPr>
              <w:lastRenderedPageBreak/>
              <w:t>ра, заключаемого между сторонами в случае финансовых средств до 23.12.2022 г.</w:t>
            </w:r>
          </w:p>
        </w:tc>
      </w:tr>
      <w:tr w:rsidR="004F2A2C" w:rsidRPr="001911DD" w:rsidTr="00A70AF6">
        <w:trPr>
          <w:trHeight w:val="246"/>
          <w:jc w:val="center"/>
        </w:trPr>
        <w:tc>
          <w:tcPr>
            <w:tcW w:w="1242" w:type="dxa"/>
          </w:tcPr>
          <w:p w:rsidR="004F2A2C" w:rsidRPr="001911DD" w:rsidRDefault="004F2A2C" w:rsidP="009A6269">
            <w:pPr>
              <w:jc w:val="center"/>
              <w:rPr>
                <w:rFonts w:ascii="Calibri" w:hAnsi="Calibri" w:cs="Calibri"/>
                <w:color w:val="000000"/>
                <w:sz w:val="20"/>
                <w:szCs w:val="20"/>
              </w:rPr>
            </w:pPr>
            <w:r w:rsidRPr="001911DD">
              <w:rPr>
                <w:rFonts w:ascii="Calibri" w:hAnsi="Calibri" w:cs="Calibri"/>
                <w:color w:val="000000"/>
                <w:sz w:val="20"/>
                <w:szCs w:val="20"/>
              </w:rPr>
              <w:lastRenderedPageBreak/>
              <w:t>2</w:t>
            </w:r>
          </w:p>
        </w:tc>
        <w:tc>
          <w:tcPr>
            <w:tcW w:w="1208"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15421100</w:t>
            </w:r>
          </w:p>
        </w:tc>
        <w:tc>
          <w:tcPr>
            <w:tcW w:w="1418" w:type="dxa"/>
          </w:tcPr>
          <w:p w:rsidR="004F2A2C" w:rsidRPr="001911DD" w:rsidRDefault="004F2A2C" w:rsidP="009A6269">
            <w:pPr>
              <w:jc w:val="center"/>
              <w:rPr>
                <w:rFonts w:ascii="GHEA Grapalat" w:hAnsi="GHEA Grapalat" w:cs="Calibri"/>
                <w:color w:val="000000"/>
                <w:sz w:val="20"/>
                <w:szCs w:val="20"/>
              </w:rPr>
            </w:pPr>
            <w:r w:rsidRPr="001911DD">
              <w:rPr>
                <w:rFonts w:ascii="GHEA Grapalat" w:hAnsi="GHEA Grapalat" w:cs="Calibri"/>
                <w:color w:val="000000"/>
                <w:sz w:val="20"/>
                <w:szCs w:val="20"/>
              </w:rPr>
              <w:t>Растительное масло</w:t>
            </w:r>
          </w:p>
        </w:tc>
        <w:tc>
          <w:tcPr>
            <w:tcW w:w="1275" w:type="dxa"/>
          </w:tcPr>
          <w:p w:rsidR="004F2A2C" w:rsidRPr="001911DD" w:rsidRDefault="004F2A2C" w:rsidP="009A6269">
            <w:pPr>
              <w:widowControl w:val="0"/>
              <w:jc w:val="center"/>
              <w:rPr>
                <w:rFonts w:ascii="GHEA Grapalat" w:hAnsi="GHEA Grapalat"/>
                <w:sz w:val="20"/>
                <w:szCs w:val="20"/>
              </w:rPr>
            </w:pPr>
          </w:p>
        </w:tc>
        <w:tc>
          <w:tcPr>
            <w:tcW w:w="3765"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Произведено путем экстракции и отжима семян подсолнечника, высокое качество, рафинированное, дезодорированное. Безопасность: N 2-III-4.9-01-2010 Гигиенические нормы, маркировка: Статья 9 Закона РА «О безопасности пищевых продуктов».</w:t>
            </w:r>
          </w:p>
        </w:tc>
        <w:tc>
          <w:tcPr>
            <w:tcW w:w="1085"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литр</w:t>
            </w:r>
          </w:p>
        </w:tc>
        <w:tc>
          <w:tcPr>
            <w:tcW w:w="1559" w:type="dxa"/>
          </w:tcPr>
          <w:p w:rsidR="004F2A2C" w:rsidRPr="001911DD" w:rsidRDefault="004F2A2C" w:rsidP="009A6269">
            <w:pPr>
              <w:widowControl w:val="0"/>
              <w:jc w:val="center"/>
              <w:rPr>
                <w:rFonts w:ascii="GHEA Grapalat" w:hAnsi="GHEA Grapalat"/>
                <w:sz w:val="20"/>
                <w:szCs w:val="20"/>
              </w:rPr>
            </w:pPr>
          </w:p>
        </w:tc>
        <w:tc>
          <w:tcPr>
            <w:tcW w:w="1134" w:type="dxa"/>
          </w:tcPr>
          <w:p w:rsidR="004F2A2C" w:rsidRPr="001911DD" w:rsidRDefault="004F2A2C" w:rsidP="009A6269">
            <w:pPr>
              <w:widowControl w:val="0"/>
              <w:jc w:val="center"/>
              <w:rPr>
                <w:rFonts w:ascii="GHEA Grapalat" w:hAnsi="GHEA Grapalat"/>
                <w:sz w:val="20"/>
                <w:szCs w:val="20"/>
              </w:rPr>
            </w:pPr>
          </w:p>
        </w:tc>
        <w:tc>
          <w:tcPr>
            <w:tcW w:w="850" w:type="dxa"/>
          </w:tcPr>
          <w:p w:rsidR="004F2A2C" w:rsidRPr="000D279D" w:rsidRDefault="004F2A2C" w:rsidP="004F2A2C">
            <w:pPr>
              <w:jc w:val="center"/>
              <w:rPr>
                <w:rFonts w:ascii="Calibri" w:hAnsi="Calibri" w:cs="Calibri"/>
                <w:color w:val="000000" w:themeColor="text1"/>
                <w:lang w:val="hy-AM"/>
              </w:rPr>
            </w:pPr>
            <w:r>
              <w:rPr>
                <w:rFonts w:ascii="Calibri" w:hAnsi="Calibri" w:cs="Calibri"/>
                <w:color w:val="000000" w:themeColor="text1"/>
                <w:sz w:val="22"/>
                <w:szCs w:val="22"/>
                <w:lang w:val="hy-AM"/>
              </w:rPr>
              <w:t>142․5</w:t>
            </w:r>
          </w:p>
        </w:tc>
        <w:tc>
          <w:tcPr>
            <w:tcW w:w="709" w:type="dxa"/>
          </w:tcPr>
          <w:p w:rsidR="004F2A2C" w:rsidRDefault="004F2A2C">
            <w:r w:rsidRPr="00EA1C45">
              <w:rPr>
                <w:sz w:val="20"/>
                <w:szCs w:val="20"/>
                <w:lang w:val="en-US"/>
              </w:rPr>
              <w:t>С А</w:t>
            </w:r>
            <w:r w:rsidRPr="00EA1C45">
              <w:rPr>
                <w:sz w:val="20"/>
                <w:szCs w:val="20"/>
              </w:rPr>
              <w:t>хавнатун</w:t>
            </w:r>
          </w:p>
        </w:tc>
        <w:tc>
          <w:tcPr>
            <w:tcW w:w="1158" w:type="dxa"/>
          </w:tcPr>
          <w:p w:rsidR="004F2A2C" w:rsidRPr="001911DD" w:rsidRDefault="004F2A2C" w:rsidP="009A6269">
            <w:pPr>
              <w:jc w:val="center"/>
              <w:rPr>
                <w:sz w:val="20"/>
                <w:szCs w:val="20"/>
              </w:rPr>
            </w:pPr>
            <w:r w:rsidRPr="001911DD">
              <w:rPr>
                <w:sz w:val="20"/>
                <w:szCs w:val="20"/>
              </w:rPr>
              <w:t>По требованию заказчика</w:t>
            </w:r>
          </w:p>
        </w:tc>
        <w:tc>
          <w:tcPr>
            <w:tcW w:w="947"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с даты вступления в силу договора, заключаемого между сторонами в случае финансовых средств до 23.12.2022 г.</w:t>
            </w:r>
          </w:p>
        </w:tc>
      </w:tr>
      <w:tr w:rsidR="004F2A2C" w:rsidRPr="001911DD" w:rsidTr="00A70AF6">
        <w:trPr>
          <w:trHeight w:val="246"/>
          <w:jc w:val="center"/>
        </w:trPr>
        <w:tc>
          <w:tcPr>
            <w:tcW w:w="1242" w:type="dxa"/>
          </w:tcPr>
          <w:p w:rsidR="004F2A2C" w:rsidRPr="001911DD" w:rsidRDefault="004F2A2C" w:rsidP="009A6269">
            <w:pPr>
              <w:jc w:val="center"/>
              <w:rPr>
                <w:rFonts w:ascii="Calibri" w:hAnsi="Calibri" w:cs="Calibri"/>
                <w:color w:val="000000"/>
                <w:sz w:val="20"/>
                <w:szCs w:val="20"/>
              </w:rPr>
            </w:pPr>
            <w:r w:rsidRPr="001911DD">
              <w:rPr>
                <w:rFonts w:ascii="Calibri" w:hAnsi="Calibri" w:cs="Calibri"/>
                <w:color w:val="000000"/>
                <w:sz w:val="20"/>
                <w:szCs w:val="20"/>
              </w:rPr>
              <w:t>3</w:t>
            </w:r>
          </w:p>
        </w:tc>
        <w:tc>
          <w:tcPr>
            <w:tcW w:w="1208"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15614200</w:t>
            </w:r>
          </w:p>
        </w:tc>
        <w:tc>
          <w:tcPr>
            <w:tcW w:w="1418" w:type="dxa"/>
          </w:tcPr>
          <w:p w:rsidR="004F2A2C" w:rsidRPr="001911DD" w:rsidRDefault="004F2A2C" w:rsidP="009A6269">
            <w:pPr>
              <w:jc w:val="center"/>
              <w:rPr>
                <w:rFonts w:ascii="Arial" w:hAnsi="Arial" w:cs="Arial"/>
                <w:color w:val="000000"/>
                <w:sz w:val="20"/>
                <w:szCs w:val="20"/>
              </w:rPr>
            </w:pPr>
            <w:r w:rsidRPr="001911DD">
              <w:rPr>
                <w:rFonts w:ascii="Arial" w:hAnsi="Arial" w:cs="Arial"/>
                <w:color w:val="000000"/>
                <w:sz w:val="20"/>
                <w:szCs w:val="20"/>
              </w:rPr>
              <w:t>Рис</w:t>
            </w:r>
          </w:p>
        </w:tc>
        <w:tc>
          <w:tcPr>
            <w:tcW w:w="1275" w:type="dxa"/>
          </w:tcPr>
          <w:p w:rsidR="004F2A2C" w:rsidRPr="001911DD" w:rsidRDefault="004F2A2C" w:rsidP="009A6269">
            <w:pPr>
              <w:widowControl w:val="0"/>
              <w:jc w:val="center"/>
              <w:rPr>
                <w:rFonts w:ascii="GHEA Grapalat" w:hAnsi="GHEA Grapalat"/>
                <w:sz w:val="20"/>
                <w:szCs w:val="20"/>
              </w:rPr>
            </w:pPr>
          </w:p>
        </w:tc>
        <w:tc>
          <w:tcPr>
            <w:tcW w:w="3765"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 xml:space="preserve">Белый, большой, высокий, длинный, непрерывный, делится на от 1 до 4 </w:t>
            </w:r>
            <w:r w:rsidRPr="001911DD">
              <w:rPr>
                <w:rFonts w:ascii="GHEA Grapalat" w:hAnsi="GHEA Grapalat"/>
                <w:sz w:val="20"/>
                <w:szCs w:val="20"/>
              </w:rPr>
              <w:lastRenderedPageBreak/>
              <w:t>типов по ширине, влажность от 13% до 14%. Безопасность и маркировка по автомобилям РА. 2007 г. Статья 9 Закона РА «О безопасности пищевых продуктов» и требования к техническим требованиям к зерну, его производству, хранению, переработке и использованию, утверждены постановлением № 22-Н от 11 января 2010 г.</w:t>
            </w:r>
          </w:p>
        </w:tc>
        <w:tc>
          <w:tcPr>
            <w:tcW w:w="1085"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lastRenderedPageBreak/>
              <w:t>КГ</w:t>
            </w:r>
          </w:p>
        </w:tc>
        <w:tc>
          <w:tcPr>
            <w:tcW w:w="1559" w:type="dxa"/>
          </w:tcPr>
          <w:p w:rsidR="004F2A2C" w:rsidRPr="001911DD" w:rsidRDefault="004F2A2C" w:rsidP="009A6269">
            <w:pPr>
              <w:widowControl w:val="0"/>
              <w:jc w:val="center"/>
              <w:rPr>
                <w:rFonts w:ascii="GHEA Grapalat" w:hAnsi="GHEA Grapalat"/>
                <w:sz w:val="20"/>
                <w:szCs w:val="20"/>
              </w:rPr>
            </w:pPr>
          </w:p>
        </w:tc>
        <w:tc>
          <w:tcPr>
            <w:tcW w:w="1134" w:type="dxa"/>
          </w:tcPr>
          <w:p w:rsidR="004F2A2C" w:rsidRPr="001911DD" w:rsidRDefault="004F2A2C" w:rsidP="009A6269">
            <w:pPr>
              <w:widowControl w:val="0"/>
              <w:jc w:val="center"/>
              <w:rPr>
                <w:rFonts w:ascii="GHEA Grapalat" w:hAnsi="GHEA Grapalat"/>
                <w:sz w:val="20"/>
                <w:szCs w:val="20"/>
              </w:rPr>
            </w:pPr>
          </w:p>
        </w:tc>
        <w:tc>
          <w:tcPr>
            <w:tcW w:w="850" w:type="dxa"/>
          </w:tcPr>
          <w:p w:rsidR="004F2A2C" w:rsidRPr="000D279D" w:rsidRDefault="004F2A2C" w:rsidP="004F2A2C">
            <w:pPr>
              <w:jc w:val="center"/>
              <w:rPr>
                <w:rFonts w:ascii="Calibri" w:hAnsi="Calibri" w:cs="Calibri"/>
                <w:color w:val="000000" w:themeColor="text1"/>
                <w:lang w:val="hy-AM"/>
              </w:rPr>
            </w:pPr>
            <w:r>
              <w:rPr>
                <w:rFonts w:ascii="Calibri" w:hAnsi="Calibri" w:cs="Calibri"/>
                <w:color w:val="000000" w:themeColor="text1"/>
                <w:sz w:val="22"/>
                <w:szCs w:val="22"/>
                <w:lang w:val="hy-AM"/>
              </w:rPr>
              <w:t>142․5</w:t>
            </w:r>
          </w:p>
        </w:tc>
        <w:tc>
          <w:tcPr>
            <w:tcW w:w="709" w:type="dxa"/>
          </w:tcPr>
          <w:p w:rsidR="004F2A2C" w:rsidRDefault="004F2A2C">
            <w:r w:rsidRPr="00EA1C45">
              <w:rPr>
                <w:sz w:val="20"/>
                <w:szCs w:val="20"/>
                <w:lang w:val="en-US"/>
              </w:rPr>
              <w:t>С А</w:t>
            </w:r>
            <w:r w:rsidRPr="00EA1C45">
              <w:rPr>
                <w:sz w:val="20"/>
                <w:szCs w:val="20"/>
              </w:rPr>
              <w:t>хавнатун</w:t>
            </w:r>
          </w:p>
        </w:tc>
        <w:tc>
          <w:tcPr>
            <w:tcW w:w="1158" w:type="dxa"/>
          </w:tcPr>
          <w:p w:rsidR="004F2A2C" w:rsidRPr="001911DD" w:rsidRDefault="004F2A2C" w:rsidP="009A6269">
            <w:pPr>
              <w:jc w:val="center"/>
              <w:rPr>
                <w:sz w:val="20"/>
                <w:szCs w:val="20"/>
              </w:rPr>
            </w:pPr>
            <w:r w:rsidRPr="001911DD">
              <w:rPr>
                <w:sz w:val="20"/>
                <w:szCs w:val="20"/>
              </w:rPr>
              <w:t xml:space="preserve">По требованию </w:t>
            </w:r>
            <w:r w:rsidRPr="001911DD">
              <w:rPr>
                <w:sz w:val="20"/>
                <w:szCs w:val="20"/>
              </w:rPr>
              <w:lastRenderedPageBreak/>
              <w:t>заказчика</w:t>
            </w:r>
          </w:p>
        </w:tc>
        <w:tc>
          <w:tcPr>
            <w:tcW w:w="947"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lastRenderedPageBreak/>
              <w:t>с даты вступле</w:t>
            </w:r>
            <w:r w:rsidRPr="001911DD">
              <w:rPr>
                <w:rFonts w:ascii="GHEA Grapalat" w:hAnsi="GHEA Grapalat"/>
                <w:sz w:val="20"/>
                <w:szCs w:val="20"/>
              </w:rPr>
              <w:lastRenderedPageBreak/>
              <w:t>ния в силу договора, заключаемого между сторонами в случае финансовых средств до 23.12.2022 г.</w:t>
            </w:r>
          </w:p>
        </w:tc>
      </w:tr>
      <w:tr w:rsidR="004F2A2C" w:rsidRPr="001911DD" w:rsidTr="00A70AF6">
        <w:trPr>
          <w:trHeight w:val="246"/>
          <w:jc w:val="center"/>
        </w:trPr>
        <w:tc>
          <w:tcPr>
            <w:tcW w:w="1242" w:type="dxa"/>
          </w:tcPr>
          <w:p w:rsidR="004F2A2C" w:rsidRPr="001911DD" w:rsidRDefault="004F2A2C" w:rsidP="009A6269">
            <w:pPr>
              <w:jc w:val="center"/>
              <w:rPr>
                <w:rFonts w:ascii="Calibri" w:hAnsi="Calibri" w:cs="Calibri"/>
                <w:color w:val="000000"/>
                <w:sz w:val="20"/>
                <w:szCs w:val="20"/>
              </w:rPr>
            </w:pPr>
            <w:r w:rsidRPr="001911DD">
              <w:rPr>
                <w:rFonts w:ascii="Calibri" w:hAnsi="Calibri" w:cs="Calibri"/>
                <w:color w:val="000000"/>
                <w:sz w:val="20"/>
                <w:szCs w:val="20"/>
              </w:rPr>
              <w:lastRenderedPageBreak/>
              <w:t>4</w:t>
            </w:r>
          </w:p>
        </w:tc>
        <w:tc>
          <w:tcPr>
            <w:tcW w:w="1208"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03221110</w:t>
            </w:r>
          </w:p>
        </w:tc>
        <w:tc>
          <w:tcPr>
            <w:tcW w:w="1418" w:type="dxa"/>
          </w:tcPr>
          <w:p w:rsidR="004F2A2C" w:rsidRPr="001911DD" w:rsidRDefault="004F2A2C" w:rsidP="009A6269">
            <w:pPr>
              <w:jc w:val="center"/>
              <w:rPr>
                <w:rFonts w:ascii="Arial" w:hAnsi="Arial" w:cs="Arial"/>
                <w:color w:val="000000"/>
                <w:sz w:val="20"/>
                <w:szCs w:val="20"/>
              </w:rPr>
            </w:pPr>
            <w:r w:rsidRPr="001911DD">
              <w:rPr>
                <w:rFonts w:ascii="GHEA Grapalat" w:hAnsi="GHEA Grapalat" w:cs="Calibri"/>
                <w:color w:val="000000"/>
                <w:sz w:val="20"/>
                <w:szCs w:val="20"/>
              </w:rPr>
              <w:t>Морковь</w:t>
            </w:r>
          </w:p>
        </w:tc>
        <w:tc>
          <w:tcPr>
            <w:tcW w:w="1275" w:type="dxa"/>
          </w:tcPr>
          <w:p w:rsidR="004F2A2C" w:rsidRPr="001911DD" w:rsidRDefault="004F2A2C" w:rsidP="009A6269">
            <w:pPr>
              <w:widowControl w:val="0"/>
              <w:jc w:val="center"/>
              <w:rPr>
                <w:rFonts w:ascii="GHEA Grapalat" w:hAnsi="GHEA Grapalat"/>
                <w:sz w:val="20"/>
                <w:szCs w:val="20"/>
              </w:rPr>
            </w:pPr>
          </w:p>
        </w:tc>
        <w:tc>
          <w:tcPr>
            <w:tcW w:w="3765"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 xml:space="preserve">Обычный и избранный вид. Безопасность и маркировка в соответствии с Правительством РА 2006 г. Статья 8 Закона РА «О свежих фруктах и </w:t>
            </w:r>
            <w:r w:rsidRPr="001911DD">
              <w:rPr>
                <w:rFonts w:ascii="Cambria Math" w:hAnsi="Cambria Math" w:cs="Cambria Math"/>
                <w:sz w:val="20"/>
                <w:szCs w:val="20"/>
              </w:rPr>
              <w:t>​​</w:t>
            </w:r>
            <w:r w:rsidRPr="001911DD">
              <w:rPr>
                <w:rFonts w:ascii="GHEA Grapalat" w:hAnsi="GHEA Grapalat" w:cs="GHEA Grapalat"/>
                <w:sz w:val="20"/>
                <w:szCs w:val="20"/>
              </w:rPr>
              <w:t>овощах»</w:t>
            </w:r>
            <w:r w:rsidRPr="001911DD">
              <w:rPr>
                <w:rFonts w:ascii="GHEA Grapalat" w:hAnsi="GHEA Grapalat"/>
                <w:sz w:val="20"/>
                <w:szCs w:val="20"/>
              </w:rPr>
              <w:t xml:space="preserve"> и Закона РА «О безопасности пищевых продуктов», утвержденных постановлением № 1913-Н от 21 декабря 2006 г.</w:t>
            </w:r>
          </w:p>
        </w:tc>
        <w:tc>
          <w:tcPr>
            <w:tcW w:w="1085"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КГ</w:t>
            </w:r>
          </w:p>
        </w:tc>
        <w:tc>
          <w:tcPr>
            <w:tcW w:w="1559" w:type="dxa"/>
          </w:tcPr>
          <w:p w:rsidR="004F2A2C" w:rsidRPr="001911DD" w:rsidRDefault="004F2A2C" w:rsidP="009A6269">
            <w:pPr>
              <w:widowControl w:val="0"/>
              <w:jc w:val="center"/>
              <w:rPr>
                <w:rFonts w:ascii="GHEA Grapalat" w:hAnsi="GHEA Grapalat"/>
                <w:sz w:val="20"/>
                <w:szCs w:val="20"/>
              </w:rPr>
            </w:pPr>
          </w:p>
        </w:tc>
        <w:tc>
          <w:tcPr>
            <w:tcW w:w="1134" w:type="dxa"/>
          </w:tcPr>
          <w:p w:rsidR="004F2A2C" w:rsidRPr="001911DD" w:rsidRDefault="004F2A2C" w:rsidP="009A6269">
            <w:pPr>
              <w:widowControl w:val="0"/>
              <w:jc w:val="center"/>
              <w:rPr>
                <w:rFonts w:ascii="GHEA Grapalat" w:hAnsi="GHEA Grapalat"/>
                <w:sz w:val="20"/>
                <w:szCs w:val="20"/>
              </w:rPr>
            </w:pPr>
          </w:p>
        </w:tc>
        <w:tc>
          <w:tcPr>
            <w:tcW w:w="850" w:type="dxa"/>
          </w:tcPr>
          <w:p w:rsidR="004F2A2C" w:rsidRPr="000D279D" w:rsidRDefault="004F2A2C" w:rsidP="004F2A2C">
            <w:pPr>
              <w:jc w:val="center"/>
              <w:rPr>
                <w:rFonts w:ascii="Calibri" w:hAnsi="Calibri" w:cs="Calibri"/>
                <w:color w:val="000000" w:themeColor="text1"/>
                <w:lang w:val="hy-AM"/>
              </w:rPr>
            </w:pPr>
            <w:r>
              <w:rPr>
                <w:rFonts w:ascii="Calibri" w:hAnsi="Calibri" w:cs="Calibri"/>
                <w:color w:val="000000" w:themeColor="text1"/>
                <w:sz w:val="22"/>
                <w:szCs w:val="22"/>
                <w:lang w:val="hy-AM"/>
              </w:rPr>
              <w:t>142․5</w:t>
            </w:r>
          </w:p>
        </w:tc>
        <w:tc>
          <w:tcPr>
            <w:tcW w:w="709" w:type="dxa"/>
          </w:tcPr>
          <w:p w:rsidR="004F2A2C" w:rsidRDefault="004F2A2C">
            <w:r w:rsidRPr="00EA1C45">
              <w:rPr>
                <w:sz w:val="20"/>
                <w:szCs w:val="20"/>
                <w:lang w:val="en-US"/>
              </w:rPr>
              <w:t>С А</w:t>
            </w:r>
            <w:r w:rsidRPr="00EA1C45">
              <w:rPr>
                <w:sz w:val="20"/>
                <w:szCs w:val="20"/>
              </w:rPr>
              <w:t>хавнатун</w:t>
            </w:r>
          </w:p>
        </w:tc>
        <w:tc>
          <w:tcPr>
            <w:tcW w:w="1158" w:type="dxa"/>
          </w:tcPr>
          <w:p w:rsidR="004F2A2C" w:rsidRPr="001911DD" w:rsidRDefault="004F2A2C" w:rsidP="009A6269">
            <w:pPr>
              <w:jc w:val="center"/>
              <w:rPr>
                <w:sz w:val="20"/>
                <w:szCs w:val="20"/>
              </w:rPr>
            </w:pPr>
            <w:r w:rsidRPr="001911DD">
              <w:rPr>
                <w:sz w:val="20"/>
                <w:szCs w:val="20"/>
              </w:rPr>
              <w:t>По требованию заказчика</w:t>
            </w:r>
          </w:p>
        </w:tc>
        <w:tc>
          <w:tcPr>
            <w:tcW w:w="947"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с даты вступления в силу договора, заключаемого между сторонами в случае финансовых средств до 23.12.2</w:t>
            </w:r>
            <w:r w:rsidRPr="001911DD">
              <w:rPr>
                <w:rFonts w:ascii="GHEA Grapalat" w:hAnsi="GHEA Grapalat"/>
                <w:sz w:val="20"/>
                <w:szCs w:val="20"/>
              </w:rPr>
              <w:lastRenderedPageBreak/>
              <w:t>022 г.</w:t>
            </w:r>
          </w:p>
        </w:tc>
      </w:tr>
      <w:tr w:rsidR="004F2A2C" w:rsidRPr="001911DD" w:rsidTr="00A70AF6">
        <w:trPr>
          <w:trHeight w:val="246"/>
          <w:jc w:val="center"/>
        </w:trPr>
        <w:tc>
          <w:tcPr>
            <w:tcW w:w="1242" w:type="dxa"/>
          </w:tcPr>
          <w:p w:rsidR="004F2A2C" w:rsidRPr="001911DD" w:rsidRDefault="004F2A2C" w:rsidP="009A6269">
            <w:pPr>
              <w:jc w:val="center"/>
              <w:rPr>
                <w:rFonts w:ascii="Calibri" w:hAnsi="Calibri" w:cs="Calibri"/>
                <w:color w:val="000000"/>
                <w:sz w:val="20"/>
                <w:szCs w:val="20"/>
              </w:rPr>
            </w:pPr>
            <w:r w:rsidRPr="001911DD">
              <w:rPr>
                <w:rFonts w:ascii="Calibri" w:hAnsi="Calibri" w:cs="Calibri"/>
                <w:color w:val="000000"/>
                <w:sz w:val="20"/>
                <w:szCs w:val="20"/>
              </w:rPr>
              <w:lastRenderedPageBreak/>
              <w:t>5</w:t>
            </w:r>
          </w:p>
        </w:tc>
        <w:tc>
          <w:tcPr>
            <w:tcW w:w="1208"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15331151</w:t>
            </w:r>
          </w:p>
        </w:tc>
        <w:tc>
          <w:tcPr>
            <w:tcW w:w="1418" w:type="dxa"/>
          </w:tcPr>
          <w:p w:rsidR="004F2A2C" w:rsidRPr="001911DD" w:rsidRDefault="004F2A2C" w:rsidP="009A6269">
            <w:pPr>
              <w:jc w:val="center"/>
              <w:rPr>
                <w:rFonts w:ascii="Arial" w:hAnsi="Arial" w:cs="Arial"/>
                <w:color w:val="000000"/>
                <w:sz w:val="20"/>
                <w:szCs w:val="20"/>
              </w:rPr>
            </w:pPr>
            <w:r w:rsidRPr="001911DD">
              <w:rPr>
                <w:rFonts w:ascii="Arial" w:hAnsi="Arial" w:cs="Arial"/>
                <w:color w:val="000000"/>
                <w:sz w:val="20"/>
                <w:szCs w:val="20"/>
              </w:rPr>
              <w:t>фасоль</w:t>
            </w:r>
          </w:p>
        </w:tc>
        <w:tc>
          <w:tcPr>
            <w:tcW w:w="1275" w:type="dxa"/>
          </w:tcPr>
          <w:p w:rsidR="004F2A2C" w:rsidRPr="001911DD" w:rsidRDefault="004F2A2C" w:rsidP="009A6269">
            <w:pPr>
              <w:widowControl w:val="0"/>
              <w:jc w:val="center"/>
              <w:rPr>
                <w:rFonts w:ascii="GHEA Grapalat" w:hAnsi="GHEA Grapalat"/>
                <w:sz w:val="20"/>
                <w:szCs w:val="20"/>
              </w:rPr>
            </w:pPr>
          </w:p>
        </w:tc>
        <w:tc>
          <w:tcPr>
            <w:tcW w:w="3765"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Фасоль цветная, однотонная, по цвету светлая, сухая, влажностью не более 14% или средней сухости (15,1-18,0)%. Безопасность согласно гигиеническим нормам N 2-III-4.9-01-2010 статьи 9 Закона РА «О безопасности пищевых продуктов». Срок годности не менее 50%.</w:t>
            </w:r>
          </w:p>
        </w:tc>
        <w:tc>
          <w:tcPr>
            <w:tcW w:w="1085"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КГ</w:t>
            </w:r>
          </w:p>
        </w:tc>
        <w:tc>
          <w:tcPr>
            <w:tcW w:w="1559" w:type="dxa"/>
          </w:tcPr>
          <w:p w:rsidR="004F2A2C" w:rsidRPr="001911DD" w:rsidRDefault="004F2A2C" w:rsidP="009A6269">
            <w:pPr>
              <w:widowControl w:val="0"/>
              <w:jc w:val="center"/>
              <w:rPr>
                <w:rFonts w:ascii="GHEA Grapalat" w:hAnsi="GHEA Grapalat"/>
                <w:sz w:val="20"/>
                <w:szCs w:val="20"/>
              </w:rPr>
            </w:pPr>
          </w:p>
        </w:tc>
        <w:tc>
          <w:tcPr>
            <w:tcW w:w="1134" w:type="dxa"/>
          </w:tcPr>
          <w:p w:rsidR="004F2A2C" w:rsidRPr="001911DD" w:rsidRDefault="004F2A2C" w:rsidP="009A6269">
            <w:pPr>
              <w:widowControl w:val="0"/>
              <w:jc w:val="center"/>
              <w:rPr>
                <w:rFonts w:ascii="GHEA Grapalat" w:hAnsi="GHEA Grapalat"/>
                <w:sz w:val="20"/>
                <w:szCs w:val="20"/>
              </w:rPr>
            </w:pPr>
          </w:p>
        </w:tc>
        <w:tc>
          <w:tcPr>
            <w:tcW w:w="850" w:type="dxa"/>
          </w:tcPr>
          <w:p w:rsidR="004F2A2C" w:rsidRPr="000D279D" w:rsidRDefault="004F2A2C" w:rsidP="004F2A2C">
            <w:pPr>
              <w:jc w:val="center"/>
              <w:rPr>
                <w:rFonts w:ascii="Calibri" w:hAnsi="Calibri" w:cs="Calibri"/>
                <w:color w:val="000000" w:themeColor="text1"/>
                <w:lang w:val="hy-AM"/>
              </w:rPr>
            </w:pPr>
            <w:r>
              <w:rPr>
                <w:rFonts w:ascii="Calibri" w:hAnsi="Calibri" w:cs="Calibri"/>
                <w:color w:val="000000" w:themeColor="text1"/>
                <w:sz w:val="22"/>
                <w:szCs w:val="22"/>
                <w:lang w:val="hy-AM"/>
              </w:rPr>
              <w:t>142․5</w:t>
            </w:r>
          </w:p>
        </w:tc>
        <w:tc>
          <w:tcPr>
            <w:tcW w:w="709" w:type="dxa"/>
          </w:tcPr>
          <w:p w:rsidR="004F2A2C" w:rsidRDefault="004F2A2C">
            <w:r w:rsidRPr="00EA1C45">
              <w:rPr>
                <w:sz w:val="20"/>
                <w:szCs w:val="20"/>
                <w:lang w:val="en-US"/>
              </w:rPr>
              <w:t>С А</w:t>
            </w:r>
            <w:r w:rsidRPr="00EA1C45">
              <w:rPr>
                <w:sz w:val="20"/>
                <w:szCs w:val="20"/>
              </w:rPr>
              <w:t>хавнатун</w:t>
            </w:r>
          </w:p>
        </w:tc>
        <w:tc>
          <w:tcPr>
            <w:tcW w:w="1158" w:type="dxa"/>
          </w:tcPr>
          <w:p w:rsidR="004F2A2C" w:rsidRPr="001911DD" w:rsidRDefault="004F2A2C" w:rsidP="009A6269">
            <w:pPr>
              <w:jc w:val="center"/>
              <w:rPr>
                <w:sz w:val="20"/>
                <w:szCs w:val="20"/>
              </w:rPr>
            </w:pPr>
            <w:r w:rsidRPr="001911DD">
              <w:rPr>
                <w:sz w:val="20"/>
                <w:szCs w:val="20"/>
              </w:rPr>
              <w:t>По требованию заказчика</w:t>
            </w:r>
          </w:p>
        </w:tc>
        <w:tc>
          <w:tcPr>
            <w:tcW w:w="947"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с даты вступления в силу договора, заключаемого между сторонами в случае финансовых средств до 23.12.2022 г.</w:t>
            </w:r>
          </w:p>
        </w:tc>
      </w:tr>
      <w:tr w:rsidR="004F2A2C" w:rsidRPr="001911DD" w:rsidTr="00A70AF6">
        <w:trPr>
          <w:trHeight w:val="246"/>
          <w:jc w:val="center"/>
        </w:trPr>
        <w:tc>
          <w:tcPr>
            <w:tcW w:w="1242" w:type="dxa"/>
          </w:tcPr>
          <w:p w:rsidR="004F2A2C" w:rsidRPr="001911DD" w:rsidRDefault="004F2A2C" w:rsidP="009A6269">
            <w:pPr>
              <w:jc w:val="center"/>
              <w:rPr>
                <w:rFonts w:ascii="Calibri" w:hAnsi="Calibri" w:cs="Calibri"/>
                <w:color w:val="000000"/>
                <w:sz w:val="20"/>
                <w:szCs w:val="20"/>
              </w:rPr>
            </w:pPr>
            <w:r w:rsidRPr="001911DD">
              <w:rPr>
                <w:rFonts w:ascii="Calibri" w:hAnsi="Calibri" w:cs="Calibri"/>
                <w:color w:val="000000"/>
                <w:sz w:val="20"/>
                <w:szCs w:val="20"/>
              </w:rPr>
              <w:t>6</w:t>
            </w:r>
          </w:p>
        </w:tc>
        <w:tc>
          <w:tcPr>
            <w:tcW w:w="1208"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03222128</w:t>
            </w:r>
          </w:p>
        </w:tc>
        <w:tc>
          <w:tcPr>
            <w:tcW w:w="1418" w:type="dxa"/>
          </w:tcPr>
          <w:p w:rsidR="004F2A2C" w:rsidRPr="001911DD" w:rsidRDefault="004F2A2C" w:rsidP="009A6269">
            <w:pPr>
              <w:jc w:val="center"/>
              <w:rPr>
                <w:rFonts w:ascii="Arial" w:hAnsi="Arial" w:cs="Arial"/>
                <w:color w:val="000000"/>
                <w:sz w:val="20"/>
                <w:szCs w:val="20"/>
              </w:rPr>
            </w:pPr>
            <w:r w:rsidRPr="001911DD">
              <w:rPr>
                <w:rFonts w:ascii="Arial" w:hAnsi="Arial" w:cs="Arial"/>
                <w:color w:val="000000"/>
                <w:sz w:val="20"/>
                <w:szCs w:val="20"/>
              </w:rPr>
              <w:t>яблоко</w:t>
            </w:r>
          </w:p>
        </w:tc>
        <w:tc>
          <w:tcPr>
            <w:tcW w:w="1275" w:type="dxa"/>
          </w:tcPr>
          <w:p w:rsidR="004F2A2C" w:rsidRPr="001911DD" w:rsidRDefault="004F2A2C" w:rsidP="009A6269">
            <w:pPr>
              <w:widowControl w:val="0"/>
              <w:jc w:val="center"/>
              <w:rPr>
                <w:rFonts w:ascii="GHEA Grapalat" w:hAnsi="GHEA Grapalat"/>
                <w:sz w:val="20"/>
                <w:szCs w:val="20"/>
              </w:rPr>
            </w:pPr>
          </w:p>
        </w:tc>
        <w:tc>
          <w:tcPr>
            <w:tcW w:w="3765"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Яблоки свежие, группа фруктов I, разные сорта Армении, узкий диаметр не менее 5 см, безопасность и маркировка, согласно Правительству РА 2006 г. Статья 8 «Технического регламента на свежие фрукты и овощи» и статья 9 Закона РА «О безопасности пищевых продуктов» утверждены постановлением N 1913-N от 21 декабря 2006 года.</w:t>
            </w:r>
          </w:p>
        </w:tc>
        <w:tc>
          <w:tcPr>
            <w:tcW w:w="1085"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КГ</w:t>
            </w:r>
          </w:p>
        </w:tc>
        <w:tc>
          <w:tcPr>
            <w:tcW w:w="1559" w:type="dxa"/>
          </w:tcPr>
          <w:p w:rsidR="004F2A2C" w:rsidRPr="001911DD" w:rsidRDefault="004F2A2C" w:rsidP="009A6269">
            <w:pPr>
              <w:widowControl w:val="0"/>
              <w:jc w:val="center"/>
              <w:rPr>
                <w:rFonts w:ascii="GHEA Grapalat" w:hAnsi="GHEA Grapalat"/>
                <w:sz w:val="20"/>
                <w:szCs w:val="20"/>
              </w:rPr>
            </w:pPr>
          </w:p>
        </w:tc>
        <w:tc>
          <w:tcPr>
            <w:tcW w:w="1134" w:type="dxa"/>
          </w:tcPr>
          <w:p w:rsidR="004F2A2C" w:rsidRPr="001911DD" w:rsidRDefault="004F2A2C" w:rsidP="009A6269">
            <w:pPr>
              <w:widowControl w:val="0"/>
              <w:jc w:val="center"/>
              <w:rPr>
                <w:rFonts w:ascii="GHEA Grapalat" w:hAnsi="GHEA Grapalat"/>
                <w:sz w:val="20"/>
                <w:szCs w:val="20"/>
              </w:rPr>
            </w:pPr>
          </w:p>
        </w:tc>
        <w:tc>
          <w:tcPr>
            <w:tcW w:w="850" w:type="dxa"/>
          </w:tcPr>
          <w:p w:rsidR="004F2A2C" w:rsidRPr="000D279D" w:rsidRDefault="004F2A2C" w:rsidP="004F2A2C">
            <w:pPr>
              <w:jc w:val="center"/>
              <w:rPr>
                <w:rFonts w:ascii="Calibri" w:hAnsi="Calibri" w:cs="Calibri"/>
                <w:color w:val="000000" w:themeColor="text1"/>
                <w:lang w:val="hy-AM"/>
              </w:rPr>
            </w:pPr>
            <w:r>
              <w:rPr>
                <w:rFonts w:ascii="Calibri" w:hAnsi="Calibri" w:cs="Calibri"/>
                <w:color w:val="000000" w:themeColor="text1"/>
                <w:sz w:val="22"/>
                <w:szCs w:val="22"/>
                <w:lang w:val="hy-AM"/>
              </w:rPr>
              <w:t>570</w:t>
            </w:r>
          </w:p>
        </w:tc>
        <w:tc>
          <w:tcPr>
            <w:tcW w:w="709" w:type="dxa"/>
          </w:tcPr>
          <w:p w:rsidR="004F2A2C" w:rsidRDefault="004F2A2C">
            <w:r w:rsidRPr="00EA1C45">
              <w:rPr>
                <w:sz w:val="20"/>
                <w:szCs w:val="20"/>
                <w:lang w:val="en-US"/>
              </w:rPr>
              <w:t>С А</w:t>
            </w:r>
            <w:r w:rsidRPr="00EA1C45">
              <w:rPr>
                <w:sz w:val="20"/>
                <w:szCs w:val="20"/>
              </w:rPr>
              <w:t>хавнатун</w:t>
            </w:r>
          </w:p>
        </w:tc>
        <w:tc>
          <w:tcPr>
            <w:tcW w:w="1158" w:type="dxa"/>
          </w:tcPr>
          <w:p w:rsidR="004F2A2C" w:rsidRPr="001911DD" w:rsidRDefault="004F2A2C" w:rsidP="009A6269">
            <w:pPr>
              <w:jc w:val="center"/>
              <w:rPr>
                <w:sz w:val="20"/>
                <w:szCs w:val="20"/>
              </w:rPr>
            </w:pPr>
            <w:r w:rsidRPr="001911DD">
              <w:rPr>
                <w:sz w:val="20"/>
                <w:szCs w:val="20"/>
              </w:rPr>
              <w:t>По требованию заказчика</w:t>
            </w:r>
          </w:p>
        </w:tc>
        <w:tc>
          <w:tcPr>
            <w:tcW w:w="947"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 xml:space="preserve">с даты вступления в силу договора, заключаемого между сторонами в случае финансовых </w:t>
            </w:r>
            <w:r w:rsidRPr="001911DD">
              <w:rPr>
                <w:rFonts w:ascii="GHEA Grapalat" w:hAnsi="GHEA Grapalat"/>
                <w:sz w:val="20"/>
                <w:szCs w:val="20"/>
              </w:rPr>
              <w:lastRenderedPageBreak/>
              <w:t>средств до 23.12.2022 г.</w:t>
            </w:r>
          </w:p>
        </w:tc>
      </w:tr>
      <w:tr w:rsidR="004F2A2C" w:rsidRPr="001911DD" w:rsidTr="00A70AF6">
        <w:trPr>
          <w:trHeight w:val="246"/>
          <w:jc w:val="center"/>
        </w:trPr>
        <w:tc>
          <w:tcPr>
            <w:tcW w:w="1242" w:type="dxa"/>
          </w:tcPr>
          <w:p w:rsidR="004F2A2C" w:rsidRPr="001911DD" w:rsidRDefault="004F2A2C" w:rsidP="009A6269">
            <w:pPr>
              <w:jc w:val="center"/>
              <w:rPr>
                <w:rFonts w:ascii="Calibri" w:hAnsi="Calibri" w:cs="Calibri"/>
                <w:color w:val="000000"/>
                <w:sz w:val="20"/>
                <w:szCs w:val="20"/>
              </w:rPr>
            </w:pPr>
            <w:r w:rsidRPr="001911DD">
              <w:rPr>
                <w:rFonts w:ascii="Calibri" w:hAnsi="Calibri" w:cs="Calibri"/>
                <w:color w:val="000000"/>
                <w:sz w:val="20"/>
                <w:szCs w:val="20"/>
              </w:rPr>
              <w:lastRenderedPageBreak/>
              <w:t>7</w:t>
            </w:r>
          </w:p>
        </w:tc>
        <w:tc>
          <w:tcPr>
            <w:tcW w:w="1208"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03221410</w:t>
            </w:r>
          </w:p>
        </w:tc>
        <w:tc>
          <w:tcPr>
            <w:tcW w:w="1418" w:type="dxa"/>
          </w:tcPr>
          <w:p w:rsidR="004F2A2C" w:rsidRPr="001911DD" w:rsidRDefault="004F2A2C" w:rsidP="009A6269">
            <w:pPr>
              <w:jc w:val="center"/>
              <w:rPr>
                <w:rFonts w:ascii="Arial" w:hAnsi="Arial" w:cs="Arial"/>
                <w:color w:val="000000"/>
                <w:sz w:val="20"/>
                <w:szCs w:val="20"/>
              </w:rPr>
            </w:pPr>
            <w:r w:rsidRPr="001911DD">
              <w:rPr>
                <w:rFonts w:ascii="Arial" w:hAnsi="Arial" w:cs="Arial"/>
                <w:color w:val="000000"/>
                <w:sz w:val="20"/>
                <w:szCs w:val="20"/>
              </w:rPr>
              <w:t>Капуста</w:t>
            </w:r>
          </w:p>
        </w:tc>
        <w:tc>
          <w:tcPr>
            <w:tcW w:w="1275" w:type="dxa"/>
          </w:tcPr>
          <w:p w:rsidR="004F2A2C" w:rsidRPr="001911DD" w:rsidRDefault="004F2A2C" w:rsidP="009A6269">
            <w:pPr>
              <w:widowControl w:val="0"/>
              <w:jc w:val="center"/>
              <w:rPr>
                <w:rFonts w:ascii="GHEA Grapalat" w:hAnsi="GHEA Grapalat"/>
                <w:sz w:val="20"/>
                <w:szCs w:val="20"/>
              </w:rPr>
            </w:pPr>
          </w:p>
        </w:tc>
        <w:tc>
          <w:tcPr>
            <w:tcW w:w="3765"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 xml:space="preserve">Свежая капуста - розничная сеть и общественное питание, поставка и продажа. По срокам созревания свежая капуста делится на следующие виды: скороспелые, средние и поздние. Внешний вид: кочаны свежие, цельные, чистые, здоровые, полностью сформированные, без болезней, незрелые, с цветом, формой и вкусом, типичными для ботанических видов, без побочного запаха и вкуса. Кочаны не должны быть повреждены сельскохозяйственными вредителями, не должны иметь избытка внешней влаги, должны быть плотными или немного плотными, но не ломкими, ранняя капуста с разной степенью ломкости. Степень очистки кочанов: кочаны следует очищать до тех пор, пока зеленые и белые листья не будут плотно прилегать к поверхности. Ранние кочаны следует очищать от лепестков роз и непригодных для употребления листьев. Длина капусты не более 3 см. Масса очищенных кочанов не менее 0,8 кг, ранней - 0,3-0,4 кг. Масса треснувших кочанов с трещинами глубиной не более 3 см, с </w:t>
            </w:r>
            <w:r w:rsidRPr="001911DD">
              <w:rPr>
                <w:rFonts w:ascii="GHEA Grapalat" w:hAnsi="GHEA Grapalat"/>
                <w:sz w:val="20"/>
                <w:szCs w:val="20"/>
              </w:rPr>
              <w:lastRenderedPageBreak/>
              <w:t>механическими повреждениями не более 5%. При механических повреждениях на глубину более 3 см, трещинах, гнилых, поврежденных сельскохозяйственными вредителями, отмороженных, пропаренных, наличие колосьев с признаками пожелтения и покраснения сердцевины не допускается. Запрещается иметь капусту с обозначенными кочанами и кочаны. Безопасность, упаковка и маркировка в соответствии с Правительством РА 2006 г. Статья 8 Технического регламента по свежим фруктам и овощам и статья 9 Закона РА «О безопасности пищевых продуктов», утвержденных постановлением N 1913 N от 21 декабря 2006 года.</w:t>
            </w:r>
          </w:p>
        </w:tc>
        <w:tc>
          <w:tcPr>
            <w:tcW w:w="1085"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lastRenderedPageBreak/>
              <w:t>КГ</w:t>
            </w:r>
          </w:p>
        </w:tc>
        <w:tc>
          <w:tcPr>
            <w:tcW w:w="1559" w:type="dxa"/>
          </w:tcPr>
          <w:p w:rsidR="004F2A2C" w:rsidRPr="001911DD" w:rsidRDefault="004F2A2C" w:rsidP="009A6269">
            <w:pPr>
              <w:widowControl w:val="0"/>
              <w:jc w:val="center"/>
              <w:rPr>
                <w:rFonts w:ascii="GHEA Grapalat" w:hAnsi="GHEA Grapalat"/>
                <w:sz w:val="20"/>
                <w:szCs w:val="20"/>
              </w:rPr>
            </w:pPr>
          </w:p>
        </w:tc>
        <w:tc>
          <w:tcPr>
            <w:tcW w:w="1134" w:type="dxa"/>
          </w:tcPr>
          <w:p w:rsidR="004F2A2C" w:rsidRPr="001911DD" w:rsidRDefault="004F2A2C" w:rsidP="009A6269">
            <w:pPr>
              <w:widowControl w:val="0"/>
              <w:jc w:val="center"/>
              <w:rPr>
                <w:rFonts w:ascii="GHEA Grapalat" w:hAnsi="GHEA Grapalat"/>
                <w:sz w:val="20"/>
                <w:szCs w:val="20"/>
              </w:rPr>
            </w:pPr>
          </w:p>
        </w:tc>
        <w:tc>
          <w:tcPr>
            <w:tcW w:w="850" w:type="dxa"/>
          </w:tcPr>
          <w:p w:rsidR="004F2A2C" w:rsidRPr="000D279D" w:rsidRDefault="004F2A2C" w:rsidP="004F2A2C">
            <w:pPr>
              <w:jc w:val="center"/>
              <w:rPr>
                <w:rFonts w:ascii="Calibri" w:hAnsi="Calibri" w:cs="Calibri"/>
                <w:color w:val="000000" w:themeColor="text1"/>
                <w:lang w:val="hy-AM"/>
              </w:rPr>
            </w:pPr>
            <w:r>
              <w:rPr>
                <w:rFonts w:ascii="Calibri" w:hAnsi="Calibri" w:cs="Calibri"/>
                <w:color w:val="000000" w:themeColor="text1"/>
                <w:sz w:val="22"/>
                <w:szCs w:val="22"/>
                <w:lang w:val="hy-AM"/>
              </w:rPr>
              <w:t>427․5</w:t>
            </w:r>
          </w:p>
        </w:tc>
        <w:tc>
          <w:tcPr>
            <w:tcW w:w="709" w:type="dxa"/>
          </w:tcPr>
          <w:p w:rsidR="004F2A2C" w:rsidRDefault="004F2A2C">
            <w:r w:rsidRPr="00EA1C45">
              <w:rPr>
                <w:sz w:val="20"/>
                <w:szCs w:val="20"/>
                <w:lang w:val="en-US"/>
              </w:rPr>
              <w:t>С А</w:t>
            </w:r>
            <w:r w:rsidRPr="00EA1C45">
              <w:rPr>
                <w:sz w:val="20"/>
                <w:szCs w:val="20"/>
              </w:rPr>
              <w:t>хавнатун</w:t>
            </w:r>
          </w:p>
        </w:tc>
        <w:tc>
          <w:tcPr>
            <w:tcW w:w="1158" w:type="dxa"/>
          </w:tcPr>
          <w:p w:rsidR="004F2A2C" w:rsidRPr="001911DD" w:rsidRDefault="004F2A2C" w:rsidP="009A6269">
            <w:pPr>
              <w:jc w:val="center"/>
              <w:rPr>
                <w:sz w:val="20"/>
                <w:szCs w:val="20"/>
              </w:rPr>
            </w:pPr>
            <w:r w:rsidRPr="001911DD">
              <w:rPr>
                <w:sz w:val="20"/>
                <w:szCs w:val="20"/>
              </w:rPr>
              <w:t>По требованию заказчика</w:t>
            </w:r>
          </w:p>
        </w:tc>
        <w:tc>
          <w:tcPr>
            <w:tcW w:w="947"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с даты вступления в силу договора, заключаемого между сторонами в случае финансовых средств до 23.12.2022 г.</w:t>
            </w:r>
          </w:p>
        </w:tc>
      </w:tr>
      <w:tr w:rsidR="004F2A2C" w:rsidRPr="001911DD" w:rsidTr="00A70AF6">
        <w:trPr>
          <w:trHeight w:val="246"/>
          <w:jc w:val="center"/>
        </w:trPr>
        <w:tc>
          <w:tcPr>
            <w:tcW w:w="1242" w:type="dxa"/>
          </w:tcPr>
          <w:p w:rsidR="004F2A2C" w:rsidRPr="001911DD" w:rsidRDefault="004F2A2C" w:rsidP="009A6269">
            <w:pPr>
              <w:jc w:val="center"/>
              <w:rPr>
                <w:rFonts w:ascii="Calibri" w:hAnsi="Calibri" w:cs="Calibri"/>
                <w:color w:val="000000"/>
                <w:sz w:val="20"/>
                <w:szCs w:val="20"/>
              </w:rPr>
            </w:pPr>
            <w:r w:rsidRPr="001911DD">
              <w:rPr>
                <w:rFonts w:ascii="Calibri" w:hAnsi="Calibri" w:cs="Calibri"/>
                <w:color w:val="000000"/>
                <w:sz w:val="20"/>
                <w:szCs w:val="20"/>
              </w:rPr>
              <w:lastRenderedPageBreak/>
              <w:t>8</w:t>
            </w:r>
          </w:p>
        </w:tc>
        <w:tc>
          <w:tcPr>
            <w:tcW w:w="1208"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03221100</w:t>
            </w:r>
          </w:p>
        </w:tc>
        <w:tc>
          <w:tcPr>
            <w:tcW w:w="1418" w:type="dxa"/>
          </w:tcPr>
          <w:p w:rsidR="004F2A2C" w:rsidRPr="001911DD" w:rsidRDefault="004F2A2C" w:rsidP="009A6269">
            <w:pPr>
              <w:jc w:val="center"/>
              <w:rPr>
                <w:rFonts w:ascii="Arial" w:hAnsi="Arial" w:cs="Arial"/>
                <w:color w:val="000000"/>
                <w:sz w:val="20"/>
                <w:szCs w:val="20"/>
              </w:rPr>
            </w:pPr>
            <w:r w:rsidRPr="001911DD">
              <w:rPr>
                <w:rFonts w:ascii="Arial" w:hAnsi="Arial" w:cs="Arial"/>
                <w:color w:val="000000"/>
                <w:sz w:val="20"/>
                <w:szCs w:val="20"/>
              </w:rPr>
              <w:t>Свекла</w:t>
            </w:r>
          </w:p>
        </w:tc>
        <w:tc>
          <w:tcPr>
            <w:tcW w:w="1275" w:type="dxa"/>
          </w:tcPr>
          <w:p w:rsidR="004F2A2C" w:rsidRPr="001911DD" w:rsidRDefault="004F2A2C" w:rsidP="009A6269">
            <w:pPr>
              <w:widowControl w:val="0"/>
              <w:jc w:val="center"/>
              <w:rPr>
                <w:rFonts w:ascii="GHEA Grapalat" w:hAnsi="GHEA Grapalat"/>
                <w:sz w:val="20"/>
                <w:szCs w:val="20"/>
              </w:rPr>
            </w:pPr>
          </w:p>
        </w:tc>
        <w:tc>
          <w:tcPr>
            <w:tcW w:w="3765"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Внешний вид: корни свежие, целые, без болезней, сухие, неповрежденные, без трещин и повреждений. Внутреннее строение: сердцевина сочная, темно-красного цвета разных оттенков. Размер корней (с наибольшим поперечным диаметром) 5-14 см. Допускаются отклонения от заданных размеров и при механических повреждениях на глубину более 3 мм, не более 5% от общего количества. Количество прикрепляемой к корням почвы - не более 1% от общего количества.</w:t>
            </w:r>
          </w:p>
        </w:tc>
        <w:tc>
          <w:tcPr>
            <w:tcW w:w="1085"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КГ</w:t>
            </w:r>
          </w:p>
        </w:tc>
        <w:tc>
          <w:tcPr>
            <w:tcW w:w="1559" w:type="dxa"/>
          </w:tcPr>
          <w:p w:rsidR="004F2A2C" w:rsidRPr="001911DD" w:rsidRDefault="004F2A2C" w:rsidP="009A6269">
            <w:pPr>
              <w:widowControl w:val="0"/>
              <w:jc w:val="center"/>
              <w:rPr>
                <w:rFonts w:ascii="GHEA Grapalat" w:hAnsi="GHEA Grapalat"/>
                <w:sz w:val="20"/>
                <w:szCs w:val="20"/>
              </w:rPr>
            </w:pPr>
          </w:p>
        </w:tc>
        <w:tc>
          <w:tcPr>
            <w:tcW w:w="1134" w:type="dxa"/>
          </w:tcPr>
          <w:p w:rsidR="004F2A2C" w:rsidRPr="001911DD" w:rsidRDefault="004F2A2C" w:rsidP="009A6269">
            <w:pPr>
              <w:widowControl w:val="0"/>
              <w:jc w:val="center"/>
              <w:rPr>
                <w:rFonts w:ascii="GHEA Grapalat" w:hAnsi="GHEA Grapalat"/>
                <w:sz w:val="20"/>
                <w:szCs w:val="20"/>
              </w:rPr>
            </w:pPr>
          </w:p>
        </w:tc>
        <w:tc>
          <w:tcPr>
            <w:tcW w:w="850" w:type="dxa"/>
          </w:tcPr>
          <w:p w:rsidR="004F2A2C" w:rsidRPr="000D279D" w:rsidRDefault="004F2A2C" w:rsidP="004F2A2C">
            <w:pPr>
              <w:jc w:val="center"/>
              <w:rPr>
                <w:rFonts w:ascii="Calibri" w:hAnsi="Calibri" w:cs="Calibri"/>
                <w:color w:val="000000" w:themeColor="text1"/>
                <w:lang w:val="hy-AM"/>
              </w:rPr>
            </w:pPr>
            <w:r>
              <w:rPr>
                <w:rFonts w:ascii="Calibri" w:hAnsi="Calibri" w:cs="Calibri"/>
                <w:color w:val="000000" w:themeColor="text1"/>
                <w:sz w:val="22"/>
                <w:szCs w:val="22"/>
                <w:lang w:val="hy-AM"/>
              </w:rPr>
              <w:t>71․3</w:t>
            </w:r>
          </w:p>
        </w:tc>
        <w:tc>
          <w:tcPr>
            <w:tcW w:w="709" w:type="dxa"/>
          </w:tcPr>
          <w:p w:rsidR="004F2A2C" w:rsidRDefault="004F2A2C">
            <w:r w:rsidRPr="00EA1C45">
              <w:rPr>
                <w:sz w:val="20"/>
                <w:szCs w:val="20"/>
                <w:lang w:val="en-US"/>
              </w:rPr>
              <w:t>С А</w:t>
            </w:r>
            <w:r w:rsidRPr="00EA1C45">
              <w:rPr>
                <w:sz w:val="20"/>
                <w:szCs w:val="20"/>
              </w:rPr>
              <w:t>хавнатун</w:t>
            </w:r>
          </w:p>
        </w:tc>
        <w:tc>
          <w:tcPr>
            <w:tcW w:w="1158" w:type="dxa"/>
          </w:tcPr>
          <w:p w:rsidR="004F2A2C" w:rsidRPr="001911DD" w:rsidRDefault="004F2A2C" w:rsidP="009A6269">
            <w:pPr>
              <w:jc w:val="center"/>
              <w:rPr>
                <w:sz w:val="20"/>
                <w:szCs w:val="20"/>
              </w:rPr>
            </w:pPr>
            <w:r w:rsidRPr="001911DD">
              <w:rPr>
                <w:sz w:val="20"/>
                <w:szCs w:val="20"/>
              </w:rPr>
              <w:t>По требованию заказчика</w:t>
            </w:r>
          </w:p>
        </w:tc>
        <w:tc>
          <w:tcPr>
            <w:tcW w:w="947"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 xml:space="preserve">с даты вступления в силу договора, заключаемого между сторонами в случае финансовых </w:t>
            </w:r>
            <w:r w:rsidRPr="001911DD">
              <w:rPr>
                <w:rFonts w:ascii="GHEA Grapalat" w:hAnsi="GHEA Grapalat"/>
                <w:sz w:val="20"/>
                <w:szCs w:val="20"/>
              </w:rPr>
              <w:lastRenderedPageBreak/>
              <w:t>средств до 23.12.2022 г.</w:t>
            </w:r>
          </w:p>
        </w:tc>
      </w:tr>
      <w:tr w:rsidR="004F2A2C" w:rsidRPr="001911DD" w:rsidTr="00A70AF6">
        <w:trPr>
          <w:trHeight w:val="246"/>
          <w:jc w:val="center"/>
        </w:trPr>
        <w:tc>
          <w:tcPr>
            <w:tcW w:w="1242" w:type="dxa"/>
          </w:tcPr>
          <w:p w:rsidR="004F2A2C" w:rsidRPr="001911DD" w:rsidRDefault="004F2A2C" w:rsidP="009A6269">
            <w:pPr>
              <w:jc w:val="center"/>
              <w:rPr>
                <w:rFonts w:ascii="Calibri" w:hAnsi="Calibri" w:cs="Calibri"/>
                <w:color w:val="000000"/>
                <w:sz w:val="20"/>
                <w:szCs w:val="20"/>
              </w:rPr>
            </w:pPr>
            <w:r w:rsidRPr="001911DD">
              <w:rPr>
                <w:rFonts w:ascii="Calibri" w:hAnsi="Calibri" w:cs="Calibri"/>
                <w:color w:val="000000"/>
                <w:sz w:val="20"/>
                <w:szCs w:val="20"/>
              </w:rPr>
              <w:lastRenderedPageBreak/>
              <w:t>9</w:t>
            </w:r>
          </w:p>
        </w:tc>
        <w:tc>
          <w:tcPr>
            <w:tcW w:w="1208"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15311100</w:t>
            </w:r>
          </w:p>
        </w:tc>
        <w:tc>
          <w:tcPr>
            <w:tcW w:w="1418" w:type="dxa"/>
          </w:tcPr>
          <w:p w:rsidR="004F2A2C" w:rsidRPr="001911DD" w:rsidRDefault="004F2A2C" w:rsidP="009A6269">
            <w:pPr>
              <w:jc w:val="center"/>
              <w:rPr>
                <w:rFonts w:ascii="Arial" w:hAnsi="Arial" w:cs="Arial"/>
                <w:color w:val="000000"/>
                <w:sz w:val="20"/>
                <w:szCs w:val="20"/>
              </w:rPr>
            </w:pPr>
            <w:r w:rsidRPr="001911DD">
              <w:rPr>
                <w:rFonts w:ascii="GHEA Grapalat" w:hAnsi="GHEA Grapalat" w:cs="Calibri"/>
                <w:color w:val="000000"/>
                <w:sz w:val="20"/>
                <w:szCs w:val="20"/>
              </w:rPr>
              <w:t>Картофель</w:t>
            </w:r>
          </w:p>
        </w:tc>
        <w:tc>
          <w:tcPr>
            <w:tcW w:w="1275" w:type="dxa"/>
          </w:tcPr>
          <w:p w:rsidR="004F2A2C" w:rsidRPr="001911DD" w:rsidRDefault="004F2A2C" w:rsidP="009A6269">
            <w:pPr>
              <w:widowControl w:val="0"/>
              <w:jc w:val="center"/>
              <w:rPr>
                <w:rFonts w:ascii="GHEA Grapalat" w:hAnsi="GHEA Grapalat"/>
                <w:sz w:val="20"/>
                <w:szCs w:val="20"/>
              </w:rPr>
            </w:pPr>
          </w:p>
        </w:tc>
        <w:tc>
          <w:tcPr>
            <w:tcW w:w="3765"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 xml:space="preserve">Преждевременные и поздние, I тип, неотмороженные, без травм, округлоовальные 4 см, 5%, удлиненные 3,5 см, 5%, округлоовальные (4–5) см 20%, удлиненные (4–4,5) см 20%, круглые овальные (от 5 до 6 см) 55%, удлиненные (от 5 до 5,5) см 55%, круглые овальные (от 6 до 7) см 20%, удлиненные (от 6 до 6,5) см 20%: Чистота ассортимента не менее 90%, упаковка без упаковки. Безопасность и маркировка в соответствии с Правительством РА 2006 г. Статья 9 Закона РА «О свежих фруктах и </w:t>
            </w:r>
            <w:r w:rsidRPr="001911DD">
              <w:rPr>
                <w:rFonts w:ascii="Cambria Math" w:hAnsi="Cambria Math" w:cs="Cambria Math"/>
                <w:sz w:val="20"/>
                <w:szCs w:val="20"/>
              </w:rPr>
              <w:t>​​</w:t>
            </w:r>
            <w:r w:rsidRPr="001911DD">
              <w:rPr>
                <w:rFonts w:ascii="GHEA Grapalat" w:hAnsi="GHEA Grapalat" w:cs="GHEA Grapalat"/>
                <w:sz w:val="20"/>
                <w:szCs w:val="20"/>
              </w:rPr>
              <w:t>овощах»</w:t>
            </w:r>
            <w:r w:rsidRPr="001911DD">
              <w:rPr>
                <w:rFonts w:ascii="GHEA Grapalat" w:hAnsi="GHEA Grapalat"/>
                <w:sz w:val="20"/>
                <w:szCs w:val="20"/>
              </w:rPr>
              <w:t xml:space="preserve"> и Закона РА «О безопасности пищевых продуктов», утвержденных постановлением № 1913-Н от 21 декабря 2006 г.</w:t>
            </w:r>
          </w:p>
        </w:tc>
        <w:tc>
          <w:tcPr>
            <w:tcW w:w="1085"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КГ</w:t>
            </w:r>
          </w:p>
        </w:tc>
        <w:tc>
          <w:tcPr>
            <w:tcW w:w="1559" w:type="dxa"/>
          </w:tcPr>
          <w:p w:rsidR="004F2A2C" w:rsidRPr="001911DD" w:rsidRDefault="004F2A2C" w:rsidP="009A6269">
            <w:pPr>
              <w:widowControl w:val="0"/>
              <w:jc w:val="center"/>
              <w:rPr>
                <w:rFonts w:ascii="GHEA Grapalat" w:hAnsi="GHEA Grapalat"/>
                <w:sz w:val="20"/>
                <w:szCs w:val="20"/>
              </w:rPr>
            </w:pPr>
          </w:p>
        </w:tc>
        <w:tc>
          <w:tcPr>
            <w:tcW w:w="1134" w:type="dxa"/>
          </w:tcPr>
          <w:p w:rsidR="004F2A2C" w:rsidRPr="001911DD" w:rsidRDefault="004F2A2C" w:rsidP="009A6269">
            <w:pPr>
              <w:widowControl w:val="0"/>
              <w:jc w:val="center"/>
              <w:rPr>
                <w:rFonts w:ascii="GHEA Grapalat" w:hAnsi="GHEA Grapalat"/>
                <w:sz w:val="20"/>
                <w:szCs w:val="20"/>
              </w:rPr>
            </w:pPr>
          </w:p>
        </w:tc>
        <w:tc>
          <w:tcPr>
            <w:tcW w:w="850" w:type="dxa"/>
          </w:tcPr>
          <w:p w:rsidR="004F2A2C" w:rsidRPr="000D279D" w:rsidRDefault="004F2A2C" w:rsidP="004F2A2C">
            <w:pPr>
              <w:jc w:val="center"/>
              <w:rPr>
                <w:rFonts w:ascii="Calibri" w:hAnsi="Calibri" w:cs="Calibri"/>
                <w:color w:val="000000" w:themeColor="text1"/>
                <w:lang w:val="hy-AM"/>
              </w:rPr>
            </w:pPr>
            <w:r>
              <w:rPr>
                <w:rFonts w:ascii="Calibri" w:hAnsi="Calibri" w:cs="Calibri"/>
                <w:color w:val="000000" w:themeColor="text1"/>
                <w:sz w:val="22"/>
                <w:szCs w:val="22"/>
                <w:lang w:val="hy-AM"/>
              </w:rPr>
              <w:t>427․5</w:t>
            </w:r>
          </w:p>
        </w:tc>
        <w:tc>
          <w:tcPr>
            <w:tcW w:w="709" w:type="dxa"/>
          </w:tcPr>
          <w:p w:rsidR="004F2A2C" w:rsidRDefault="004F2A2C">
            <w:r w:rsidRPr="00EA1C45">
              <w:rPr>
                <w:sz w:val="20"/>
                <w:szCs w:val="20"/>
                <w:lang w:val="en-US"/>
              </w:rPr>
              <w:t>С А</w:t>
            </w:r>
            <w:r w:rsidRPr="00EA1C45">
              <w:rPr>
                <w:sz w:val="20"/>
                <w:szCs w:val="20"/>
              </w:rPr>
              <w:t>хавнатун</w:t>
            </w:r>
          </w:p>
        </w:tc>
        <w:tc>
          <w:tcPr>
            <w:tcW w:w="1158" w:type="dxa"/>
          </w:tcPr>
          <w:p w:rsidR="004F2A2C" w:rsidRPr="001911DD" w:rsidRDefault="004F2A2C" w:rsidP="009A6269">
            <w:pPr>
              <w:jc w:val="center"/>
              <w:rPr>
                <w:sz w:val="20"/>
                <w:szCs w:val="20"/>
              </w:rPr>
            </w:pPr>
            <w:r w:rsidRPr="001911DD">
              <w:rPr>
                <w:sz w:val="20"/>
                <w:szCs w:val="20"/>
              </w:rPr>
              <w:t>По требованию заказчика</w:t>
            </w:r>
          </w:p>
        </w:tc>
        <w:tc>
          <w:tcPr>
            <w:tcW w:w="947"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с даты вступления в силу договора, заключаемого между сторонами в случае финансовых средств до 23.12.2022 г.</w:t>
            </w:r>
          </w:p>
        </w:tc>
      </w:tr>
      <w:tr w:rsidR="004F2A2C" w:rsidRPr="001911DD" w:rsidTr="00A70AF6">
        <w:trPr>
          <w:trHeight w:val="246"/>
          <w:jc w:val="center"/>
        </w:trPr>
        <w:tc>
          <w:tcPr>
            <w:tcW w:w="1242" w:type="dxa"/>
          </w:tcPr>
          <w:p w:rsidR="004F2A2C" w:rsidRPr="001911DD" w:rsidRDefault="004F2A2C" w:rsidP="009A6269">
            <w:pPr>
              <w:jc w:val="center"/>
              <w:rPr>
                <w:rFonts w:ascii="Calibri" w:hAnsi="Calibri" w:cs="Calibri"/>
                <w:color w:val="000000"/>
                <w:sz w:val="20"/>
                <w:szCs w:val="20"/>
              </w:rPr>
            </w:pPr>
            <w:r w:rsidRPr="001911DD">
              <w:rPr>
                <w:rFonts w:ascii="Calibri" w:hAnsi="Calibri" w:cs="Calibri"/>
                <w:color w:val="000000"/>
                <w:sz w:val="20"/>
                <w:szCs w:val="20"/>
              </w:rPr>
              <w:t>10</w:t>
            </w:r>
          </w:p>
        </w:tc>
        <w:tc>
          <w:tcPr>
            <w:tcW w:w="1208" w:type="dxa"/>
          </w:tcPr>
          <w:p w:rsidR="004F2A2C" w:rsidRPr="001911DD" w:rsidRDefault="004F2A2C" w:rsidP="009A6269">
            <w:pPr>
              <w:jc w:val="center"/>
              <w:rPr>
                <w:rFonts w:ascii="Calibri" w:hAnsi="Calibri" w:cs="Calibri"/>
                <w:sz w:val="20"/>
                <w:szCs w:val="20"/>
              </w:rPr>
            </w:pPr>
            <w:r w:rsidRPr="001911DD">
              <w:rPr>
                <w:rFonts w:ascii="Calibri" w:hAnsi="Calibri" w:cs="Calibri"/>
                <w:sz w:val="20"/>
                <w:szCs w:val="20"/>
              </w:rPr>
              <w:t>15619000</w:t>
            </w:r>
          </w:p>
        </w:tc>
        <w:tc>
          <w:tcPr>
            <w:tcW w:w="1418" w:type="dxa"/>
          </w:tcPr>
          <w:p w:rsidR="004F2A2C" w:rsidRPr="001911DD" w:rsidRDefault="004F2A2C" w:rsidP="009A6269">
            <w:pPr>
              <w:jc w:val="center"/>
              <w:rPr>
                <w:rFonts w:ascii="Arial" w:hAnsi="Arial" w:cs="Arial"/>
                <w:color w:val="000000"/>
                <w:sz w:val="20"/>
                <w:szCs w:val="20"/>
                <w:lang w:val="en-US"/>
              </w:rPr>
            </w:pPr>
            <w:r w:rsidRPr="001911DD">
              <w:rPr>
                <w:rFonts w:ascii="Arial" w:hAnsi="Arial" w:cs="Arial"/>
                <w:color w:val="000000"/>
                <w:sz w:val="20"/>
                <w:szCs w:val="20"/>
                <w:lang w:val="en-US"/>
              </w:rPr>
              <w:t>бук</w:t>
            </w:r>
          </w:p>
        </w:tc>
        <w:tc>
          <w:tcPr>
            <w:tcW w:w="1275" w:type="dxa"/>
          </w:tcPr>
          <w:p w:rsidR="004F2A2C" w:rsidRPr="001911DD" w:rsidRDefault="004F2A2C" w:rsidP="009A6269">
            <w:pPr>
              <w:widowControl w:val="0"/>
              <w:jc w:val="center"/>
              <w:rPr>
                <w:rFonts w:ascii="GHEA Grapalat" w:hAnsi="GHEA Grapalat"/>
                <w:sz w:val="20"/>
                <w:szCs w:val="20"/>
              </w:rPr>
            </w:pPr>
          </w:p>
        </w:tc>
        <w:tc>
          <w:tcPr>
            <w:tcW w:w="3765"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 xml:space="preserve">Бук получают из буковых зерен I или II видов, влажность не более 14,0%, зерна не менее 97,5%. остаточный срок годности не менее 70 %: Безопасность и маркировка в соответствии с Правительством РА 2007 г. Статья 9 Закона РА «О безопасности пищевых продуктов» и требования к техническим требованиям к зерну, его </w:t>
            </w:r>
            <w:r w:rsidRPr="001911DD">
              <w:rPr>
                <w:rFonts w:ascii="GHEA Grapalat" w:hAnsi="GHEA Grapalat"/>
                <w:sz w:val="20"/>
                <w:szCs w:val="20"/>
              </w:rPr>
              <w:lastRenderedPageBreak/>
              <w:t>производству, хранению, переработке и использованию, утверждены постановлением № 22-Н от 11 января 2010 г.</w:t>
            </w:r>
          </w:p>
        </w:tc>
        <w:tc>
          <w:tcPr>
            <w:tcW w:w="1085"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lastRenderedPageBreak/>
              <w:t>КГ</w:t>
            </w:r>
          </w:p>
        </w:tc>
        <w:tc>
          <w:tcPr>
            <w:tcW w:w="1559" w:type="dxa"/>
          </w:tcPr>
          <w:p w:rsidR="004F2A2C" w:rsidRPr="001911DD" w:rsidRDefault="004F2A2C" w:rsidP="009A6269">
            <w:pPr>
              <w:widowControl w:val="0"/>
              <w:jc w:val="center"/>
              <w:rPr>
                <w:rFonts w:ascii="GHEA Grapalat" w:hAnsi="GHEA Grapalat"/>
                <w:sz w:val="20"/>
                <w:szCs w:val="20"/>
              </w:rPr>
            </w:pPr>
          </w:p>
        </w:tc>
        <w:tc>
          <w:tcPr>
            <w:tcW w:w="1134" w:type="dxa"/>
          </w:tcPr>
          <w:p w:rsidR="004F2A2C" w:rsidRPr="001911DD" w:rsidRDefault="004F2A2C" w:rsidP="009A6269">
            <w:pPr>
              <w:widowControl w:val="0"/>
              <w:jc w:val="center"/>
              <w:rPr>
                <w:rFonts w:ascii="GHEA Grapalat" w:hAnsi="GHEA Grapalat"/>
                <w:sz w:val="20"/>
                <w:szCs w:val="20"/>
              </w:rPr>
            </w:pPr>
          </w:p>
        </w:tc>
        <w:tc>
          <w:tcPr>
            <w:tcW w:w="850" w:type="dxa"/>
          </w:tcPr>
          <w:p w:rsidR="004F2A2C" w:rsidRPr="000D279D" w:rsidRDefault="004F2A2C" w:rsidP="004F2A2C">
            <w:pPr>
              <w:jc w:val="center"/>
              <w:rPr>
                <w:rFonts w:ascii="Calibri" w:hAnsi="Calibri" w:cs="Calibri"/>
                <w:color w:val="000000" w:themeColor="text1"/>
                <w:lang w:val="hy-AM"/>
              </w:rPr>
            </w:pPr>
            <w:r>
              <w:rPr>
                <w:rFonts w:ascii="Calibri" w:hAnsi="Calibri" w:cs="Calibri"/>
                <w:color w:val="000000" w:themeColor="text1"/>
                <w:sz w:val="22"/>
                <w:szCs w:val="22"/>
                <w:lang w:val="hy-AM"/>
              </w:rPr>
              <w:t>142․5</w:t>
            </w:r>
          </w:p>
        </w:tc>
        <w:tc>
          <w:tcPr>
            <w:tcW w:w="709" w:type="dxa"/>
          </w:tcPr>
          <w:p w:rsidR="004F2A2C" w:rsidRDefault="004F2A2C">
            <w:r w:rsidRPr="00EA1C45">
              <w:rPr>
                <w:sz w:val="20"/>
                <w:szCs w:val="20"/>
                <w:lang w:val="en-US"/>
              </w:rPr>
              <w:t>С А</w:t>
            </w:r>
            <w:r w:rsidRPr="00EA1C45">
              <w:rPr>
                <w:sz w:val="20"/>
                <w:szCs w:val="20"/>
              </w:rPr>
              <w:t>хавнатун</w:t>
            </w:r>
          </w:p>
        </w:tc>
        <w:tc>
          <w:tcPr>
            <w:tcW w:w="1158" w:type="dxa"/>
          </w:tcPr>
          <w:p w:rsidR="004F2A2C" w:rsidRPr="001911DD" w:rsidRDefault="004F2A2C" w:rsidP="009A6269">
            <w:pPr>
              <w:jc w:val="center"/>
              <w:rPr>
                <w:sz w:val="20"/>
                <w:szCs w:val="20"/>
              </w:rPr>
            </w:pPr>
            <w:r w:rsidRPr="001911DD">
              <w:rPr>
                <w:sz w:val="20"/>
                <w:szCs w:val="20"/>
              </w:rPr>
              <w:t>По требованию заказчика</w:t>
            </w:r>
          </w:p>
        </w:tc>
        <w:tc>
          <w:tcPr>
            <w:tcW w:w="947"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с даты вступления в силу договора, заключаемого между сторона</w:t>
            </w:r>
            <w:r w:rsidRPr="001911DD">
              <w:rPr>
                <w:rFonts w:ascii="GHEA Grapalat" w:hAnsi="GHEA Grapalat"/>
                <w:sz w:val="20"/>
                <w:szCs w:val="20"/>
              </w:rPr>
              <w:lastRenderedPageBreak/>
              <w:t>ми в случае финансовых средств до 23.12.2022 г.</w:t>
            </w:r>
          </w:p>
        </w:tc>
      </w:tr>
      <w:tr w:rsidR="004F2A2C" w:rsidRPr="001911DD" w:rsidTr="00A70AF6">
        <w:trPr>
          <w:trHeight w:val="246"/>
          <w:jc w:val="center"/>
        </w:trPr>
        <w:tc>
          <w:tcPr>
            <w:tcW w:w="1242" w:type="dxa"/>
          </w:tcPr>
          <w:p w:rsidR="004F2A2C" w:rsidRPr="001911DD" w:rsidRDefault="004F2A2C" w:rsidP="009A6269">
            <w:pPr>
              <w:jc w:val="center"/>
              <w:rPr>
                <w:rFonts w:ascii="Calibri" w:hAnsi="Calibri" w:cs="Calibri"/>
                <w:color w:val="000000"/>
                <w:sz w:val="20"/>
                <w:szCs w:val="20"/>
              </w:rPr>
            </w:pPr>
            <w:r w:rsidRPr="001911DD">
              <w:rPr>
                <w:rFonts w:ascii="Calibri" w:hAnsi="Calibri" w:cs="Calibri"/>
                <w:color w:val="000000"/>
                <w:sz w:val="20"/>
                <w:szCs w:val="20"/>
              </w:rPr>
              <w:lastRenderedPageBreak/>
              <w:t>11</w:t>
            </w:r>
          </w:p>
        </w:tc>
        <w:tc>
          <w:tcPr>
            <w:tcW w:w="1208"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15112150</w:t>
            </w:r>
          </w:p>
        </w:tc>
        <w:tc>
          <w:tcPr>
            <w:tcW w:w="1418" w:type="dxa"/>
          </w:tcPr>
          <w:p w:rsidR="004F2A2C" w:rsidRPr="001911DD" w:rsidRDefault="004F2A2C" w:rsidP="009A6269">
            <w:pPr>
              <w:jc w:val="center"/>
              <w:rPr>
                <w:rFonts w:ascii="Arial" w:hAnsi="Arial" w:cs="Arial"/>
                <w:color w:val="000000"/>
                <w:sz w:val="20"/>
                <w:szCs w:val="20"/>
              </w:rPr>
            </w:pPr>
            <w:r w:rsidRPr="001911DD">
              <w:rPr>
                <w:rFonts w:ascii="Arial" w:hAnsi="Arial" w:cs="Arial"/>
                <w:color w:val="000000"/>
                <w:sz w:val="20"/>
                <w:szCs w:val="20"/>
              </w:rPr>
              <w:t>Птица / Куриная грудка /</w:t>
            </w:r>
          </w:p>
        </w:tc>
        <w:tc>
          <w:tcPr>
            <w:tcW w:w="1275" w:type="dxa"/>
          </w:tcPr>
          <w:p w:rsidR="004F2A2C" w:rsidRPr="001911DD" w:rsidRDefault="004F2A2C" w:rsidP="009A6269">
            <w:pPr>
              <w:widowControl w:val="0"/>
              <w:jc w:val="center"/>
              <w:rPr>
                <w:rFonts w:ascii="GHEA Grapalat" w:hAnsi="GHEA Grapalat"/>
                <w:sz w:val="20"/>
                <w:szCs w:val="20"/>
              </w:rPr>
            </w:pPr>
          </w:p>
        </w:tc>
        <w:tc>
          <w:tcPr>
            <w:tcW w:w="3765"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Куриная грудка, охлажденная, чистая, кровоточащая, без посторонних запахов, упакованная в полиэтиленовые пленки. Безопасность и маркировка в соответствии с Правительством РА 2006 г. Статья 9 Закона РА «О мясе и мясных продуктах» и Закона РА «О безопасности пищевых продуктов» утверждена постановлением № 1560-Н от 19 октября 2010 г.</w:t>
            </w:r>
          </w:p>
        </w:tc>
        <w:tc>
          <w:tcPr>
            <w:tcW w:w="1085"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КГ</w:t>
            </w:r>
          </w:p>
        </w:tc>
        <w:tc>
          <w:tcPr>
            <w:tcW w:w="1559" w:type="dxa"/>
          </w:tcPr>
          <w:p w:rsidR="004F2A2C" w:rsidRPr="001911DD" w:rsidRDefault="004F2A2C" w:rsidP="009A6269">
            <w:pPr>
              <w:widowControl w:val="0"/>
              <w:jc w:val="center"/>
              <w:rPr>
                <w:rFonts w:ascii="GHEA Grapalat" w:hAnsi="GHEA Grapalat"/>
                <w:sz w:val="20"/>
                <w:szCs w:val="20"/>
              </w:rPr>
            </w:pPr>
          </w:p>
        </w:tc>
        <w:tc>
          <w:tcPr>
            <w:tcW w:w="1134" w:type="dxa"/>
          </w:tcPr>
          <w:p w:rsidR="004F2A2C" w:rsidRPr="001911DD" w:rsidRDefault="004F2A2C" w:rsidP="009A6269">
            <w:pPr>
              <w:widowControl w:val="0"/>
              <w:jc w:val="center"/>
              <w:rPr>
                <w:rFonts w:ascii="GHEA Grapalat" w:hAnsi="GHEA Grapalat"/>
                <w:sz w:val="20"/>
                <w:szCs w:val="20"/>
              </w:rPr>
            </w:pPr>
          </w:p>
        </w:tc>
        <w:tc>
          <w:tcPr>
            <w:tcW w:w="850" w:type="dxa"/>
          </w:tcPr>
          <w:p w:rsidR="004F2A2C" w:rsidRPr="000D279D" w:rsidRDefault="004F2A2C" w:rsidP="004F2A2C">
            <w:pPr>
              <w:jc w:val="center"/>
              <w:rPr>
                <w:rFonts w:ascii="Calibri" w:hAnsi="Calibri" w:cs="Calibri"/>
                <w:color w:val="000000" w:themeColor="text1"/>
                <w:lang w:val="hy-AM"/>
              </w:rPr>
            </w:pPr>
            <w:r>
              <w:rPr>
                <w:rFonts w:ascii="Calibri" w:hAnsi="Calibri" w:cs="Calibri"/>
                <w:color w:val="000000" w:themeColor="text1"/>
                <w:sz w:val="22"/>
                <w:szCs w:val="22"/>
                <w:lang w:val="hy-AM"/>
              </w:rPr>
              <w:t>142․5</w:t>
            </w:r>
          </w:p>
        </w:tc>
        <w:tc>
          <w:tcPr>
            <w:tcW w:w="709" w:type="dxa"/>
          </w:tcPr>
          <w:p w:rsidR="004F2A2C" w:rsidRDefault="004F2A2C">
            <w:r w:rsidRPr="00EA1C45">
              <w:rPr>
                <w:sz w:val="20"/>
                <w:szCs w:val="20"/>
                <w:lang w:val="en-US"/>
              </w:rPr>
              <w:t>С А</w:t>
            </w:r>
            <w:r w:rsidRPr="00EA1C45">
              <w:rPr>
                <w:sz w:val="20"/>
                <w:szCs w:val="20"/>
              </w:rPr>
              <w:t>хавнатун</w:t>
            </w:r>
          </w:p>
        </w:tc>
        <w:tc>
          <w:tcPr>
            <w:tcW w:w="1158" w:type="dxa"/>
          </w:tcPr>
          <w:p w:rsidR="004F2A2C" w:rsidRPr="001911DD" w:rsidRDefault="004F2A2C" w:rsidP="009A6269">
            <w:pPr>
              <w:jc w:val="center"/>
              <w:rPr>
                <w:sz w:val="20"/>
                <w:szCs w:val="20"/>
              </w:rPr>
            </w:pPr>
            <w:r w:rsidRPr="001911DD">
              <w:rPr>
                <w:sz w:val="20"/>
                <w:szCs w:val="20"/>
              </w:rPr>
              <w:t>По требованию заказчика</w:t>
            </w:r>
          </w:p>
        </w:tc>
        <w:tc>
          <w:tcPr>
            <w:tcW w:w="947"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с даты вступления в силу договора, заключаемого между сторонами в случае финансовых средств до 23.12.2022 г.</w:t>
            </w:r>
          </w:p>
        </w:tc>
      </w:tr>
      <w:tr w:rsidR="004F2A2C" w:rsidRPr="001911DD" w:rsidTr="00A70AF6">
        <w:trPr>
          <w:trHeight w:val="246"/>
          <w:jc w:val="center"/>
        </w:trPr>
        <w:tc>
          <w:tcPr>
            <w:tcW w:w="1242" w:type="dxa"/>
          </w:tcPr>
          <w:p w:rsidR="004F2A2C" w:rsidRPr="001911DD" w:rsidRDefault="004F2A2C" w:rsidP="009A6269">
            <w:pPr>
              <w:jc w:val="center"/>
              <w:rPr>
                <w:rFonts w:ascii="Calibri" w:hAnsi="Calibri" w:cs="Calibri"/>
                <w:color w:val="000000"/>
                <w:sz w:val="20"/>
                <w:szCs w:val="20"/>
              </w:rPr>
            </w:pPr>
            <w:r w:rsidRPr="001911DD">
              <w:rPr>
                <w:rFonts w:ascii="Calibri" w:hAnsi="Calibri" w:cs="Calibri"/>
                <w:color w:val="000000"/>
                <w:sz w:val="20"/>
                <w:szCs w:val="20"/>
              </w:rPr>
              <w:t>12</w:t>
            </w:r>
          </w:p>
        </w:tc>
        <w:tc>
          <w:tcPr>
            <w:tcW w:w="1208"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15811100</w:t>
            </w:r>
          </w:p>
        </w:tc>
        <w:tc>
          <w:tcPr>
            <w:tcW w:w="1418" w:type="dxa"/>
          </w:tcPr>
          <w:p w:rsidR="004F2A2C" w:rsidRPr="001911DD" w:rsidRDefault="004F2A2C" w:rsidP="009A6269">
            <w:pPr>
              <w:jc w:val="center"/>
              <w:rPr>
                <w:rFonts w:ascii="GHEA Grapalat" w:hAnsi="GHEA Grapalat" w:cs="Calibri"/>
                <w:color w:val="000000"/>
                <w:sz w:val="20"/>
                <w:szCs w:val="20"/>
              </w:rPr>
            </w:pPr>
            <w:r w:rsidRPr="001911DD">
              <w:rPr>
                <w:rFonts w:ascii="GHEA Grapalat" w:hAnsi="GHEA Grapalat" w:cs="Calibri"/>
                <w:color w:val="000000"/>
                <w:sz w:val="20"/>
                <w:szCs w:val="20"/>
              </w:rPr>
              <w:t>Хлеб</w:t>
            </w:r>
          </w:p>
        </w:tc>
        <w:tc>
          <w:tcPr>
            <w:tcW w:w="1275" w:type="dxa"/>
          </w:tcPr>
          <w:p w:rsidR="004F2A2C" w:rsidRPr="001911DD" w:rsidRDefault="004F2A2C" w:rsidP="009A6269">
            <w:pPr>
              <w:widowControl w:val="0"/>
              <w:jc w:val="center"/>
              <w:rPr>
                <w:rFonts w:ascii="GHEA Grapalat" w:hAnsi="GHEA Grapalat"/>
                <w:sz w:val="20"/>
                <w:szCs w:val="20"/>
              </w:rPr>
            </w:pPr>
          </w:p>
        </w:tc>
        <w:tc>
          <w:tcPr>
            <w:tcW w:w="3765"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Изготавливается из пшеничной муки 1-го сорта. Безопасность согласно гигиеническим нормам N 2-III-4.9-01-2010 и статье 9 Закона РА «О безопасности пищевых продуктов». Срок годности не менее 90%.</w:t>
            </w:r>
          </w:p>
        </w:tc>
        <w:tc>
          <w:tcPr>
            <w:tcW w:w="1085"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КГ</w:t>
            </w:r>
          </w:p>
        </w:tc>
        <w:tc>
          <w:tcPr>
            <w:tcW w:w="1559" w:type="dxa"/>
          </w:tcPr>
          <w:p w:rsidR="004F2A2C" w:rsidRPr="001911DD" w:rsidRDefault="004F2A2C" w:rsidP="009A6269">
            <w:pPr>
              <w:widowControl w:val="0"/>
              <w:jc w:val="center"/>
              <w:rPr>
                <w:rFonts w:ascii="GHEA Grapalat" w:hAnsi="GHEA Grapalat"/>
                <w:sz w:val="20"/>
                <w:szCs w:val="20"/>
              </w:rPr>
            </w:pPr>
          </w:p>
        </w:tc>
        <w:tc>
          <w:tcPr>
            <w:tcW w:w="1134" w:type="dxa"/>
          </w:tcPr>
          <w:p w:rsidR="004F2A2C" w:rsidRPr="001911DD" w:rsidRDefault="004F2A2C" w:rsidP="009A6269">
            <w:pPr>
              <w:widowControl w:val="0"/>
              <w:jc w:val="center"/>
              <w:rPr>
                <w:rFonts w:ascii="GHEA Grapalat" w:hAnsi="GHEA Grapalat"/>
                <w:sz w:val="20"/>
                <w:szCs w:val="20"/>
              </w:rPr>
            </w:pPr>
          </w:p>
        </w:tc>
        <w:tc>
          <w:tcPr>
            <w:tcW w:w="850" w:type="dxa"/>
          </w:tcPr>
          <w:p w:rsidR="004F2A2C" w:rsidRPr="000D279D" w:rsidRDefault="004F2A2C" w:rsidP="004F2A2C">
            <w:pPr>
              <w:jc w:val="center"/>
              <w:rPr>
                <w:rFonts w:ascii="Calibri" w:hAnsi="Calibri" w:cs="Calibri"/>
                <w:color w:val="000000" w:themeColor="text1"/>
                <w:lang w:val="hy-AM"/>
              </w:rPr>
            </w:pPr>
            <w:r>
              <w:rPr>
                <w:rFonts w:ascii="Calibri" w:hAnsi="Calibri" w:cs="Calibri"/>
                <w:color w:val="000000" w:themeColor="text1"/>
                <w:sz w:val="22"/>
                <w:szCs w:val="22"/>
                <w:lang w:val="hy-AM"/>
              </w:rPr>
              <w:t>1068</w:t>
            </w:r>
          </w:p>
        </w:tc>
        <w:tc>
          <w:tcPr>
            <w:tcW w:w="709" w:type="dxa"/>
          </w:tcPr>
          <w:p w:rsidR="004F2A2C" w:rsidRDefault="004F2A2C">
            <w:r w:rsidRPr="00EA1C45">
              <w:rPr>
                <w:sz w:val="20"/>
                <w:szCs w:val="20"/>
                <w:lang w:val="en-US"/>
              </w:rPr>
              <w:t>С А</w:t>
            </w:r>
            <w:r w:rsidRPr="00EA1C45">
              <w:rPr>
                <w:sz w:val="20"/>
                <w:szCs w:val="20"/>
              </w:rPr>
              <w:t>хавнатун</w:t>
            </w:r>
          </w:p>
        </w:tc>
        <w:tc>
          <w:tcPr>
            <w:tcW w:w="1158" w:type="dxa"/>
          </w:tcPr>
          <w:p w:rsidR="004F2A2C" w:rsidRPr="001911DD" w:rsidRDefault="004F2A2C" w:rsidP="009A6269">
            <w:pPr>
              <w:jc w:val="center"/>
              <w:rPr>
                <w:sz w:val="20"/>
                <w:szCs w:val="20"/>
              </w:rPr>
            </w:pPr>
            <w:r w:rsidRPr="001911DD">
              <w:rPr>
                <w:sz w:val="20"/>
                <w:szCs w:val="20"/>
              </w:rPr>
              <w:t>По требованию заказчика</w:t>
            </w:r>
          </w:p>
        </w:tc>
        <w:tc>
          <w:tcPr>
            <w:tcW w:w="947"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с даты вступления в силу договора, заключ</w:t>
            </w:r>
            <w:r w:rsidRPr="001911DD">
              <w:rPr>
                <w:rFonts w:ascii="GHEA Grapalat" w:hAnsi="GHEA Grapalat"/>
                <w:sz w:val="20"/>
                <w:szCs w:val="20"/>
              </w:rPr>
              <w:lastRenderedPageBreak/>
              <w:t>аемого между сторонами в случае финансовых средств до 23.12.2022 г.</w:t>
            </w:r>
          </w:p>
        </w:tc>
      </w:tr>
      <w:tr w:rsidR="004F2A2C" w:rsidRPr="001911DD" w:rsidTr="00A70AF6">
        <w:trPr>
          <w:trHeight w:val="246"/>
          <w:jc w:val="center"/>
        </w:trPr>
        <w:tc>
          <w:tcPr>
            <w:tcW w:w="1242" w:type="dxa"/>
          </w:tcPr>
          <w:p w:rsidR="004F2A2C" w:rsidRPr="001911DD" w:rsidRDefault="004F2A2C" w:rsidP="009A6269">
            <w:pPr>
              <w:jc w:val="center"/>
              <w:rPr>
                <w:rFonts w:ascii="Calibri" w:hAnsi="Calibri" w:cs="Calibri"/>
                <w:color w:val="000000"/>
                <w:sz w:val="20"/>
                <w:szCs w:val="20"/>
              </w:rPr>
            </w:pPr>
            <w:r w:rsidRPr="001911DD">
              <w:rPr>
                <w:rFonts w:ascii="Calibri" w:hAnsi="Calibri" w:cs="Calibri"/>
                <w:color w:val="000000"/>
                <w:sz w:val="20"/>
                <w:szCs w:val="20"/>
              </w:rPr>
              <w:lastRenderedPageBreak/>
              <w:t>13</w:t>
            </w:r>
          </w:p>
        </w:tc>
        <w:tc>
          <w:tcPr>
            <w:tcW w:w="1208"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15616000</w:t>
            </w:r>
          </w:p>
        </w:tc>
        <w:tc>
          <w:tcPr>
            <w:tcW w:w="1418" w:type="dxa"/>
          </w:tcPr>
          <w:p w:rsidR="004F2A2C" w:rsidRPr="001911DD" w:rsidRDefault="004F2A2C" w:rsidP="009A6269">
            <w:pPr>
              <w:jc w:val="center"/>
              <w:rPr>
                <w:rFonts w:ascii="GHEA Grapalat" w:hAnsi="GHEA Grapalat" w:cs="Calibri"/>
                <w:color w:val="000000"/>
                <w:sz w:val="20"/>
                <w:szCs w:val="20"/>
              </w:rPr>
            </w:pPr>
            <w:r w:rsidRPr="001911DD">
              <w:rPr>
                <w:rFonts w:ascii="GHEA Grapalat" w:hAnsi="GHEA Grapalat" w:cs="Calibri"/>
                <w:color w:val="000000"/>
                <w:sz w:val="20"/>
                <w:szCs w:val="20"/>
              </w:rPr>
              <w:t>Гречневая крупа</w:t>
            </w:r>
          </w:p>
        </w:tc>
        <w:tc>
          <w:tcPr>
            <w:tcW w:w="1275" w:type="dxa"/>
          </w:tcPr>
          <w:p w:rsidR="004F2A2C" w:rsidRPr="001911DD" w:rsidRDefault="004F2A2C" w:rsidP="009A6269">
            <w:pPr>
              <w:widowControl w:val="0"/>
              <w:jc w:val="center"/>
              <w:rPr>
                <w:rFonts w:ascii="GHEA Grapalat" w:hAnsi="GHEA Grapalat"/>
                <w:sz w:val="20"/>
                <w:szCs w:val="20"/>
              </w:rPr>
            </w:pPr>
          </w:p>
        </w:tc>
        <w:tc>
          <w:tcPr>
            <w:tcW w:w="3765"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Гречка I или II сорта, влажность не более 14,0%, зерна не менее 97,5%. Срок годности не менее 70%. Безопасность и маркировка в соответствии с Правительством РА 2007 г. Статья 9 Закона РА «О безопасности пищевых продуктов» и требования к техническим требованиям к зерну, его производству, хранению, переработке и использованию, утверждены постановлением № 22-Н от 11 января 2010 г.</w:t>
            </w:r>
          </w:p>
        </w:tc>
        <w:tc>
          <w:tcPr>
            <w:tcW w:w="1085"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КГ</w:t>
            </w:r>
          </w:p>
        </w:tc>
        <w:tc>
          <w:tcPr>
            <w:tcW w:w="1559" w:type="dxa"/>
          </w:tcPr>
          <w:p w:rsidR="004F2A2C" w:rsidRPr="001911DD" w:rsidRDefault="004F2A2C" w:rsidP="009A6269">
            <w:pPr>
              <w:widowControl w:val="0"/>
              <w:jc w:val="center"/>
              <w:rPr>
                <w:rFonts w:ascii="GHEA Grapalat" w:hAnsi="GHEA Grapalat"/>
                <w:sz w:val="20"/>
                <w:szCs w:val="20"/>
              </w:rPr>
            </w:pPr>
          </w:p>
        </w:tc>
        <w:tc>
          <w:tcPr>
            <w:tcW w:w="1134" w:type="dxa"/>
          </w:tcPr>
          <w:p w:rsidR="004F2A2C" w:rsidRPr="001911DD" w:rsidRDefault="004F2A2C" w:rsidP="009A6269">
            <w:pPr>
              <w:widowControl w:val="0"/>
              <w:jc w:val="center"/>
              <w:rPr>
                <w:rFonts w:ascii="GHEA Grapalat" w:hAnsi="GHEA Grapalat"/>
                <w:sz w:val="20"/>
                <w:szCs w:val="20"/>
              </w:rPr>
            </w:pPr>
          </w:p>
        </w:tc>
        <w:tc>
          <w:tcPr>
            <w:tcW w:w="850" w:type="dxa"/>
          </w:tcPr>
          <w:p w:rsidR="004F2A2C" w:rsidRPr="000D279D" w:rsidRDefault="004F2A2C" w:rsidP="004F2A2C">
            <w:pPr>
              <w:jc w:val="center"/>
              <w:rPr>
                <w:rFonts w:ascii="Calibri" w:hAnsi="Calibri" w:cs="Calibri"/>
                <w:color w:val="000000" w:themeColor="text1"/>
                <w:lang w:val="hy-AM"/>
              </w:rPr>
            </w:pPr>
            <w:r>
              <w:rPr>
                <w:rFonts w:ascii="Calibri" w:hAnsi="Calibri" w:cs="Calibri"/>
                <w:color w:val="000000" w:themeColor="text1"/>
                <w:sz w:val="22"/>
                <w:szCs w:val="22"/>
                <w:lang w:val="hy-AM"/>
              </w:rPr>
              <w:t>142․5</w:t>
            </w:r>
          </w:p>
        </w:tc>
        <w:tc>
          <w:tcPr>
            <w:tcW w:w="709" w:type="dxa"/>
          </w:tcPr>
          <w:p w:rsidR="004F2A2C" w:rsidRDefault="004F2A2C">
            <w:r w:rsidRPr="00EA1C45">
              <w:rPr>
                <w:sz w:val="20"/>
                <w:szCs w:val="20"/>
                <w:lang w:val="en-US"/>
              </w:rPr>
              <w:t>С А</w:t>
            </w:r>
            <w:r w:rsidRPr="00EA1C45">
              <w:rPr>
                <w:sz w:val="20"/>
                <w:szCs w:val="20"/>
              </w:rPr>
              <w:t>хавнатун</w:t>
            </w:r>
          </w:p>
        </w:tc>
        <w:tc>
          <w:tcPr>
            <w:tcW w:w="1158" w:type="dxa"/>
          </w:tcPr>
          <w:p w:rsidR="004F2A2C" w:rsidRPr="001911DD" w:rsidRDefault="004F2A2C" w:rsidP="009A6269">
            <w:pPr>
              <w:jc w:val="center"/>
              <w:rPr>
                <w:sz w:val="20"/>
                <w:szCs w:val="20"/>
              </w:rPr>
            </w:pPr>
            <w:r w:rsidRPr="001911DD">
              <w:rPr>
                <w:sz w:val="20"/>
                <w:szCs w:val="20"/>
              </w:rPr>
              <w:t>По требованию заказчика</w:t>
            </w:r>
          </w:p>
        </w:tc>
        <w:tc>
          <w:tcPr>
            <w:tcW w:w="947"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с даты вступления в силу договора, заключаемого между сторонами в случае финансовых средств до 23.12.2022 г.</w:t>
            </w:r>
          </w:p>
        </w:tc>
      </w:tr>
      <w:tr w:rsidR="004F2A2C" w:rsidRPr="001911DD" w:rsidTr="00A70AF6">
        <w:trPr>
          <w:trHeight w:val="246"/>
          <w:jc w:val="center"/>
        </w:trPr>
        <w:tc>
          <w:tcPr>
            <w:tcW w:w="1242" w:type="dxa"/>
          </w:tcPr>
          <w:p w:rsidR="004F2A2C" w:rsidRPr="001911DD" w:rsidRDefault="004F2A2C" w:rsidP="009A6269">
            <w:pPr>
              <w:jc w:val="center"/>
              <w:rPr>
                <w:rFonts w:ascii="Calibri" w:hAnsi="Calibri" w:cs="Calibri"/>
                <w:color w:val="000000"/>
                <w:sz w:val="20"/>
                <w:szCs w:val="20"/>
              </w:rPr>
            </w:pPr>
            <w:r w:rsidRPr="001911DD">
              <w:rPr>
                <w:rFonts w:ascii="Calibri" w:hAnsi="Calibri" w:cs="Calibri"/>
                <w:color w:val="000000"/>
                <w:sz w:val="20"/>
                <w:szCs w:val="20"/>
              </w:rPr>
              <w:t>14</w:t>
            </w:r>
          </w:p>
        </w:tc>
        <w:tc>
          <w:tcPr>
            <w:tcW w:w="1208"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03142510</w:t>
            </w:r>
          </w:p>
        </w:tc>
        <w:tc>
          <w:tcPr>
            <w:tcW w:w="1418" w:type="dxa"/>
          </w:tcPr>
          <w:p w:rsidR="004F2A2C" w:rsidRPr="001911DD" w:rsidRDefault="004F2A2C" w:rsidP="009A6269">
            <w:pPr>
              <w:jc w:val="center"/>
              <w:rPr>
                <w:rFonts w:ascii="Arial" w:hAnsi="Arial" w:cs="Arial"/>
                <w:color w:val="000000"/>
                <w:sz w:val="20"/>
                <w:szCs w:val="20"/>
              </w:rPr>
            </w:pPr>
            <w:r w:rsidRPr="001911DD">
              <w:rPr>
                <w:rFonts w:ascii="Arial" w:hAnsi="Arial" w:cs="Arial"/>
                <w:color w:val="000000"/>
                <w:sz w:val="20"/>
                <w:szCs w:val="20"/>
              </w:rPr>
              <w:t>Куриные яйца</w:t>
            </w:r>
          </w:p>
        </w:tc>
        <w:tc>
          <w:tcPr>
            <w:tcW w:w="1275" w:type="dxa"/>
          </w:tcPr>
          <w:p w:rsidR="004F2A2C" w:rsidRPr="001911DD" w:rsidRDefault="004F2A2C" w:rsidP="009A6269">
            <w:pPr>
              <w:widowControl w:val="0"/>
              <w:jc w:val="center"/>
              <w:rPr>
                <w:rFonts w:ascii="GHEA Grapalat" w:hAnsi="GHEA Grapalat"/>
                <w:sz w:val="20"/>
                <w:szCs w:val="20"/>
              </w:rPr>
            </w:pPr>
          </w:p>
        </w:tc>
        <w:tc>
          <w:tcPr>
            <w:tcW w:w="3765"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 xml:space="preserve">Яйца столовые или диетические, первого сорта, сортированные по массе одного яйца, срок хранения яиц диетических - 7 дней, яиц столовых - </w:t>
            </w:r>
            <w:r w:rsidRPr="001911DD">
              <w:rPr>
                <w:rFonts w:ascii="GHEA Grapalat" w:hAnsi="GHEA Grapalat"/>
                <w:sz w:val="20"/>
                <w:szCs w:val="20"/>
              </w:rPr>
              <w:lastRenderedPageBreak/>
              <w:t>25 дней, в холодильных условиях - 120 дней. Срок годности не менее 90%. Безопасность и маркировка в соответствии с Постановлением Правительства РА № 1438-Н от 29 сентября 2011 г. «Об утверждении Технического регламента на яйца и яичные продукты» и статьей 9 Закона РА «О безопасности пищевых продуктов».</w:t>
            </w:r>
          </w:p>
        </w:tc>
        <w:tc>
          <w:tcPr>
            <w:tcW w:w="1085" w:type="dxa"/>
          </w:tcPr>
          <w:p w:rsidR="004F2A2C" w:rsidRPr="001911DD" w:rsidRDefault="004F2A2C" w:rsidP="009A6269">
            <w:pPr>
              <w:jc w:val="center"/>
              <w:rPr>
                <w:rFonts w:ascii="GHEA Grapalat" w:hAnsi="GHEA Grapalat" w:cs="Calibri"/>
                <w:sz w:val="20"/>
                <w:szCs w:val="20"/>
                <w:lang w:val="en-US"/>
              </w:rPr>
            </w:pPr>
            <w:r w:rsidRPr="001911DD">
              <w:rPr>
                <w:rFonts w:ascii="GHEA Grapalat" w:hAnsi="GHEA Grapalat" w:cs="Calibri"/>
                <w:sz w:val="20"/>
                <w:szCs w:val="20"/>
                <w:lang w:val="en-US"/>
              </w:rPr>
              <w:lastRenderedPageBreak/>
              <w:t>штук</w:t>
            </w:r>
          </w:p>
        </w:tc>
        <w:tc>
          <w:tcPr>
            <w:tcW w:w="1559" w:type="dxa"/>
          </w:tcPr>
          <w:p w:rsidR="004F2A2C" w:rsidRPr="001911DD" w:rsidRDefault="004F2A2C" w:rsidP="009A6269">
            <w:pPr>
              <w:widowControl w:val="0"/>
              <w:jc w:val="center"/>
              <w:rPr>
                <w:rFonts w:ascii="GHEA Grapalat" w:hAnsi="GHEA Grapalat"/>
                <w:sz w:val="20"/>
                <w:szCs w:val="20"/>
              </w:rPr>
            </w:pPr>
          </w:p>
        </w:tc>
        <w:tc>
          <w:tcPr>
            <w:tcW w:w="1134" w:type="dxa"/>
          </w:tcPr>
          <w:p w:rsidR="004F2A2C" w:rsidRPr="001911DD" w:rsidRDefault="004F2A2C" w:rsidP="009A6269">
            <w:pPr>
              <w:widowControl w:val="0"/>
              <w:jc w:val="center"/>
              <w:rPr>
                <w:rFonts w:ascii="GHEA Grapalat" w:hAnsi="GHEA Grapalat"/>
                <w:sz w:val="20"/>
                <w:szCs w:val="20"/>
              </w:rPr>
            </w:pPr>
          </w:p>
        </w:tc>
        <w:tc>
          <w:tcPr>
            <w:tcW w:w="850" w:type="dxa"/>
          </w:tcPr>
          <w:p w:rsidR="004F2A2C" w:rsidRPr="000D279D" w:rsidRDefault="004F2A2C" w:rsidP="004F2A2C">
            <w:pPr>
              <w:rPr>
                <w:rFonts w:ascii="Calibri" w:hAnsi="Calibri" w:cs="Calibri"/>
                <w:color w:val="000000" w:themeColor="text1"/>
                <w:lang w:val="hy-AM"/>
              </w:rPr>
            </w:pPr>
            <w:r>
              <w:rPr>
                <w:rFonts w:ascii="Calibri" w:hAnsi="Calibri" w:cs="Calibri"/>
                <w:color w:val="000000" w:themeColor="text1"/>
                <w:sz w:val="22"/>
                <w:szCs w:val="22"/>
                <w:lang w:val="hy-AM"/>
              </w:rPr>
              <w:t>14250</w:t>
            </w:r>
          </w:p>
        </w:tc>
        <w:tc>
          <w:tcPr>
            <w:tcW w:w="709" w:type="dxa"/>
          </w:tcPr>
          <w:p w:rsidR="004F2A2C" w:rsidRDefault="004F2A2C">
            <w:r w:rsidRPr="00EA1C45">
              <w:rPr>
                <w:sz w:val="20"/>
                <w:szCs w:val="20"/>
                <w:lang w:val="en-US"/>
              </w:rPr>
              <w:t>С А</w:t>
            </w:r>
            <w:r w:rsidRPr="00EA1C45">
              <w:rPr>
                <w:sz w:val="20"/>
                <w:szCs w:val="20"/>
              </w:rPr>
              <w:t>хавнатун</w:t>
            </w:r>
          </w:p>
        </w:tc>
        <w:tc>
          <w:tcPr>
            <w:tcW w:w="1158" w:type="dxa"/>
          </w:tcPr>
          <w:p w:rsidR="004F2A2C" w:rsidRPr="001911DD" w:rsidRDefault="004F2A2C" w:rsidP="009A6269">
            <w:pPr>
              <w:jc w:val="center"/>
              <w:rPr>
                <w:sz w:val="20"/>
                <w:szCs w:val="20"/>
              </w:rPr>
            </w:pPr>
            <w:r w:rsidRPr="001911DD">
              <w:rPr>
                <w:sz w:val="20"/>
                <w:szCs w:val="20"/>
              </w:rPr>
              <w:t>По требованию заказчика</w:t>
            </w:r>
          </w:p>
        </w:tc>
        <w:tc>
          <w:tcPr>
            <w:tcW w:w="947"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 xml:space="preserve">с даты вступления в силу </w:t>
            </w:r>
            <w:r w:rsidRPr="001911DD">
              <w:rPr>
                <w:rFonts w:ascii="GHEA Grapalat" w:hAnsi="GHEA Grapalat"/>
                <w:sz w:val="20"/>
                <w:szCs w:val="20"/>
              </w:rPr>
              <w:lastRenderedPageBreak/>
              <w:t>договора, заключаемого между сторонами в случае финансовых средств до 23.12.2022 г.</w:t>
            </w:r>
          </w:p>
        </w:tc>
      </w:tr>
      <w:tr w:rsidR="004F2A2C" w:rsidRPr="001911DD" w:rsidTr="00A70AF6">
        <w:trPr>
          <w:trHeight w:val="246"/>
          <w:jc w:val="center"/>
        </w:trPr>
        <w:tc>
          <w:tcPr>
            <w:tcW w:w="1242" w:type="dxa"/>
          </w:tcPr>
          <w:p w:rsidR="004F2A2C" w:rsidRPr="001911DD" w:rsidRDefault="004F2A2C" w:rsidP="009A6269">
            <w:pPr>
              <w:jc w:val="center"/>
              <w:rPr>
                <w:rFonts w:ascii="Calibri" w:hAnsi="Calibri" w:cs="Calibri"/>
                <w:color w:val="000000"/>
                <w:sz w:val="20"/>
                <w:szCs w:val="20"/>
              </w:rPr>
            </w:pPr>
            <w:r w:rsidRPr="001911DD">
              <w:rPr>
                <w:rFonts w:ascii="Calibri" w:hAnsi="Calibri" w:cs="Calibri"/>
                <w:color w:val="000000"/>
                <w:sz w:val="20"/>
                <w:szCs w:val="20"/>
              </w:rPr>
              <w:lastRenderedPageBreak/>
              <w:t>15</w:t>
            </w:r>
          </w:p>
        </w:tc>
        <w:tc>
          <w:tcPr>
            <w:tcW w:w="1208"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15851100</w:t>
            </w:r>
          </w:p>
        </w:tc>
        <w:tc>
          <w:tcPr>
            <w:tcW w:w="1418" w:type="dxa"/>
          </w:tcPr>
          <w:p w:rsidR="004F2A2C" w:rsidRPr="001911DD" w:rsidRDefault="004F2A2C" w:rsidP="009A6269">
            <w:pPr>
              <w:jc w:val="center"/>
              <w:rPr>
                <w:rFonts w:ascii="GHEA Grapalat" w:hAnsi="GHEA Grapalat" w:cs="Calibri"/>
                <w:color w:val="000000"/>
                <w:sz w:val="20"/>
                <w:szCs w:val="20"/>
              </w:rPr>
            </w:pPr>
            <w:r w:rsidRPr="001911DD">
              <w:rPr>
                <w:rFonts w:ascii="GHEA Grapalat" w:hAnsi="GHEA Grapalat" w:cs="Calibri"/>
                <w:color w:val="000000"/>
                <w:sz w:val="20"/>
                <w:szCs w:val="20"/>
              </w:rPr>
              <w:t>Макаронные изделия</w:t>
            </w:r>
          </w:p>
        </w:tc>
        <w:tc>
          <w:tcPr>
            <w:tcW w:w="1275" w:type="dxa"/>
          </w:tcPr>
          <w:p w:rsidR="004F2A2C" w:rsidRPr="001911DD" w:rsidRDefault="004F2A2C" w:rsidP="009A6269">
            <w:pPr>
              <w:widowControl w:val="0"/>
              <w:jc w:val="center"/>
              <w:rPr>
                <w:rFonts w:ascii="GHEA Grapalat" w:hAnsi="GHEA Grapalat"/>
                <w:sz w:val="20"/>
                <w:szCs w:val="20"/>
              </w:rPr>
            </w:pPr>
          </w:p>
        </w:tc>
        <w:tc>
          <w:tcPr>
            <w:tcW w:w="3765"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Макаронные изделия из пресного теста в зависимости от сорта и качества муки: А (из муки твердых сортов пшеницы), Б (из муки мягкой стекловидной пшеницы), Б (из муки из мягкой пшеницы) фасованные и без упаковки. Безопасность согласно гигиеническим нормам N 2-III-4.9-01-2010, а маркировка - ст. 9 Закона РА «О безопасности пищевых продуктов».</w:t>
            </w:r>
          </w:p>
        </w:tc>
        <w:tc>
          <w:tcPr>
            <w:tcW w:w="1085"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КГ</w:t>
            </w:r>
          </w:p>
        </w:tc>
        <w:tc>
          <w:tcPr>
            <w:tcW w:w="1559" w:type="dxa"/>
          </w:tcPr>
          <w:p w:rsidR="004F2A2C" w:rsidRPr="001911DD" w:rsidRDefault="004F2A2C" w:rsidP="009A6269">
            <w:pPr>
              <w:widowControl w:val="0"/>
              <w:jc w:val="center"/>
              <w:rPr>
                <w:rFonts w:ascii="GHEA Grapalat" w:hAnsi="GHEA Grapalat"/>
                <w:sz w:val="20"/>
                <w:szCs w:val="20"/>
              </w:rPr>
            </w:pPr>
          </w:p>
        </w:tc>
        <w:tc>
          <w:tcPr>
            <w:tcW w:w="1134" w:type="dxa"/>
          </w:tcPr>
          <w:p w:rsidR="004F2A2C" w:rsidRPr="001911DD" w:rsidRDefault="004F2A2C" w:rsidP="009A6269">
            <w:pPr>
              <w:widowControl w:val="0"/>
              <w:jc w:val="center"/>
              <w:rPr>
                <w:rFonts w:ascii="GHEA Grapalat" w:hAnsi="GHEA Grapalat"/>
                <w:sz w:val="20"/>
                <w:szCs w:val="20"/>
              </w:rPr>
            </w:pPr>
          </w:p>
        </w:tc>
        <w:tc>
          <w:tcPr>
            <w:tcW w:w="850" w:type="dxa"/>
          </w:tcPr>
          <w:p w:rsidR="004F2A2C" w:rsidRPr="000D279D" w:rsidRDefault="004F2A2C" w:rsidP="004F2A2C">
            <w:pPr>
              <w:jc w:val="center"/>
              <w:rPr>
                <w:rFonts w:ascii="Calibri" w:hAnsi="Calibri" w:cs="Calibri"/>
                <w:color w:val="000000" w:themeColor="text1"/>
                <w:lang w:val="hy-AM"/>
              </w:rPr>
            </w:pPr>
            <w:r>
              <w:rPr>
                <w:rFonts w:ascii="Calibri" w:hAnsi="Calibri" w:cs="Calibri"/>
                <w:color w:val="000000" w:themeColor="text1"/>
                <w:sz w:val="22"/>
                <w:szCs w:val="22"/>
                <w:lang w:val="hy-AM"/>
              </w:rPr>
              <w:t>142․5</w:t>
            </w:r>
          </w:p>
        </w:tc>
        <w:tc>
          <w:tcPr>
            <w:tcW w:w="709" w:type="dxa"/>
          </w:tcPr>
          <w:p w:rsidR="004F2A2C" w:rsidRDefault="004F2A2C">
            <w:r w:rsidRPr="00EA1C45">
              <w:rPr>
                <w:sz w:val="20"/>
                <w:szCs w:val="20"/>
                <w:lang w:val="en-US"/>
              </w:rPr>
              <w:t>С А</w:t>
            </w:r>
            <w:r w:rsidRPr="00EA1C45">
              <w:rPr>
                <w:sz w:val="20"/>
                <w:szCs w:val="20"/>
              </w:rPr>
              <w:t>хавнатун</w:t>
            </w:r>
          </w:p>
        </w:tc>
        <w:tc>
          <w:tcPr>
            <w:tcW w:w="1158" w:type="dxa"/>
          </w:tcPr>
          <w:p w:rsidR="004F2A2C" w:rsidRPr="001911DD" w:rsidRDefault="004F2A2C" w:rsidP="009A6269">
            <w:pPr>
              <w:jc w:val="center"/>
              <w:rPr>
                <w:sz w:val="20"/>
                <w:szCs w:val="20"/>
              </w:rPr>
            </w:pPr>
            <w:r w:rsidRPr="001911DD">
              <w:rPr>
                <w:sz w:val="20"/>
                <w:szCs w:val="20"/>
              </w:rPr>
              <w:t>По требованию заказчика</w:t>
            </w:r>
          </w:p>
        </w:tc>
        <w:tc>
          <w:tcPr>
            <w:tcW w:w="947"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с даты вступления в силу договора, заключаемого между сторонами в случае финансовых средств до 23.12.2022 г.</w:t>
            </w:r>
          </w:p>
        </w:tc>
      </w:tr>
      <w:tr w:rsidR="004F2A2C" w:rsidRPr="001911DD" w:rsidTr="00A70AF6">
        <w:trPr>
          <w:trHeight w:val="246"/>
          <w:jc w:val="center"/>
        </w:trPr>
        <w:tc>
          <w:tcPr>
            <w:tcW w:w="1242" w:type="dxa"/>
          </w:tcPr>
          <w:p w:rsidR="004F2A2C" w:rsidRPr="001911DD" w:rsidRDefault="004F2A2C" w:rsidP="009A6269">
            <w:pPr>
              <w:jc w:val="center"/>
              <w:rPr>
                <w:rFonts w:ascii="Calibri" w:hAnsi="Calibri" w:cs="Calibri"/>
                <w:color w:val="000000"/>
                <w:sz w:val="20"/>
                <w:szCs w:val="20"/>
              </w:rPr>
            </w:pPr>
            <w:r w:rsidRPr="001911DD">
              <w:rPr>
                <w:rFonts w:ascii="Calibri" w:hAnsi="Calibri" w:cs="Calibri"/>
                <w:color w:val="000000"/>
                <w:sz w:val="20"/>
                <w:szCs w:val="20"/>
              </w:rPr>
              <w:t>16</w:t>
            </w:r>
          </w:p>
        </w:tc>
        <w:tc>
          <w:tcPr>
            <w:tcW w:w="1208"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15831000</w:t>
            </w:r>
          </w:p>
        </w:tc>
        <w:tc>
          <w:tcPr>
            <w:tcW w:w="1418" w:type="dxa"/>
          </w:tcPr>
          <w:p w:rsidR="004F2A2C" w:rsidRPr="001911DD" w:rsidRDefault="004F2A2C" w:rsidP="009A6269">
            <w:pPr>
              <w:jc w:val="center"/>
              <w:rPr>
                <w:rFonts w:ascii="GHEA Grapalat" w:hAnsi="GHEA Grapalat" w:cs="Calibri"/>
                <w:color w:val="000000"/>
                <w:sz w:val="20"/>
                <w:szCs w:val="20"/>
              </w:rPr>
            </w:pPr>
            <w:r w:rsidRPr="001911DD">
              <w:rPr>
                <w:rFonts w:ascii="GHEA Grapalat" w:hAnsi="GHEA Grapalat" w:cs="Calibri"/>
                <w:color w:val="000000"/>
                <w:sz w:val="20"/>
                <w:szCs w:val="20"/>
              </w:rPr>
              <w:t>Сахар</w:t>
            </w:r>
          </w:p>
        </w:tc>
        <w:tc>
          <w:tcPr>
            <w:tcW w:w="1275" w:type="dxa"/>
          </w:tcPr>
          <w:p w:rsidR="004F2A2C" w:rsidRPr="001911DD" w:rsidRDefault="004F2A2C" w:rsidP="009A6269">
            <w:pPr>
              <w:widowControl w:val="0"/>
              <w:jc w:val="center"/>
              <w:rPr>
                <w:rFonts w:ascii="GHEA Grapalat" w:hAnsi="GHEA Grapalat"/>
                <w:sz w:val="20"/>
                <w:szCs w:val="20"/>
              </w:rPr>
            </w:pPr>
          </w:p>
        </w:tc>
        <w:tc>
          <w:tcPr>
            <w:tcW w:w="3765"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 xml:space="preserve">Белый, объемный, сладкий, без </w:t>
            </w:r>
            <w:r w:rsidRPr="001911DD">
              <w:rPr>
                <w:rFonts w:ascii="GHEA Grapalat" w:hAnsi="GHEA Grapalat"/>
                <w:sz w:val="20"/>
                <w:szCs w:val="20"/>
              </w:rPr>
              <w:lastRenderedPageBreak/>
              <w:t>побочного привкуса и запаха (как в сухом, так и в растворе). Раствор сахара должен быть прозрачным, без нерастворенного осадка и побочных смесей, массовая доля сахарозы не менее 99,75% (в пересчете на сухое вещество), массовая доля влаги не более 0,14%, массовая доля ферросмесей: Не более 0,0003%, остаточный срок хранения: не менее 50% от срока годности. Безопасность по гигиеническим нормам N 2-III-4.9-01-2010, маркировка в соответствии со статьей 9 Закона РА «О безопасности пищевых продуктов».</w:t>
            </w:r>
          </w:p>
        </w:tc>
        <w:tc>
          <w:tcPr>
            <w:tcW w:w="1085"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lastRenderedPageBreak/>
              <w:t>КГ</w:t>
            </w:r>
          </w:p>
        </w:tc>
        <w:tc>
          <w:tcPr>
            <w:tcW w:w="1559" w:type="dxa"/>
          </w:tcPr>
          <w:p w:rsidR="004F2A2C" w:rsidRPr="001911DD" w:rsidRDefault="004F2A2C" w:rsidP="009A6269">
            <w:pPr>
              <w:widowControl w:val="0"/>
              <w:jc w:val="center"/>
              <w:rPr>
                <w:rFonts w:ascii="GHEA Grapalat" w:hAnsi="GHEA Grapalat"/>
                <w:sz w:val="20"/>
                <w:szCs w:val="20"/>
              </w:rPr>
            </w:pPr>
          </w:p>
        </w:tc>
        <w:tc>
          <w:tcPr>
            <w:tcW w:w="1134" w:type="dxa"/>
          </w:tcPr>
          <w:p w:rsidR="004F2A2C" w:rsidRPr="001911DD" w:rsidRDefault="004F2A2C" w:rsidP="009A6269">
            <w:pPr>
              <w:widowControl w:val="0"/>
              <w:jc w:val="center"/>
              <w:rPr>
                <w:rFonts w:ascii="GHEA Grapalat" w:hAnsi="GHEA Grapalat"/>
                <w:sz w:val="20"/>
                <w:szCs w:val="20"/>
              </w:rPr>
            </w:pPr>
          </w:p>
        </w:tc>
        <w:tc>
          <w:tcPr>
            <w:tcW w:w="850" w:type="dxa"/>
          </w:tcPr>
          <w:p w:rsidR="004F2A2C" w:rsidRPr="000D279D" w:rsidRDefault="004F2A2C" w:rsidP="004F2A2C">
            <w:pPr>
              <w:jc w:val="center"/>
              <w:rPr>
                <w:rFonts w:ascii="Calibri" w:hAnsi="Calibri" w:cs="Calibri"/>
                <w:color w:val="000000" w:themeColor="text1"/>
                <w:lang w:val="hy-AM"/>
              </w:rPr>
            </w:pPr>
            <w:r>
              <w:rPr>
                <w:rFonts w:ascii="Calibri" w:hAnsi="Calibri" w:cs="Calibri"/>
                <w:color w:val="000000" w:themeColor="text1"/>
                <w:sz w:val="22"/>
                <w:szCs w:val="22"/>
                <w:lang w:val="hy-AM"/>
              </w:rPr>
              <w:t>71․3</w:t>
            </w:r>
          </w:p>
        </w:tc>
        <w:tc>
          <w:tcPr>
            <w:tcW w:w="709" w:type="dxa"/>
          </w:tcPr>
          <w:p w:rsidR="004F2A2C" w:rsidRDefault="004F2A2C">
            <w:r w:rsidRPr="00EA1C45">
              <w:rPr>
                <w:sz w:val="20"/>
                <w:szCs w:val="20"/>
                <w:lang w:val="en-US"/>
              </w:rPr>
              <w:t xml:space="preserve">С </w:t>
            </w:r>
            <w:r w:rsidRPr="00EA1C45">
              <w:rPr>
                <w:sz w:val="20"/>
                <w:szCs w:val="20"/>
                <w:lang w:val="en-US"/>
              </w:rPr>
              <w:lastRenderedPageBreak/>
              <w:t>А</w:t>
            </w:r>
            <w:r w:rsidRPr="00EA1C45">
              <w:rPr>
                <w:sz w:val="20"/>
                <w:szCs w:val="20"/>
              </w:rPr>
              <w:t>хавнатун</w:t>
            </w:r>
          </w:p>
        </w:tc>
        <w:tc>
          <w:tcPr>
            <w:tcW w:w="1158" w:type="dxa"/>
          </w:tcPr>
          <w:p w:rsidR="004F2A2C" w:rsidRPr="001911DD" w:rsidRDefault="004F2A2C" w:rsidP="009A6269">
            <w:pPr>
              <w:jc w:val="center"/>
              <w:rPr>
                <w:sz w:val="20"/>
                <w:szCs w:val="20"/>
              </w:rPr>
            </w:pPr>
            <w:r w:rsidRPr="001911DD">
              <w:rPr>
                <w:sz w:val="20"/>
                <w:szCs w:val="20"/>
              </w:rPr>
              <w:lastRenderedPageBreak/>
              <w:t xml:space="preserve">По </w:t>
            </w:r>
            <w:r w:rsidRPr="001911DD">
              <w:rPr>
                <w:sz w:val="20"/>
                <w:szCs w:val="20"/>
              </w:rPr>
              <w:lastRenderedPageBreak/>
              <w:t>требованию заказчика</w:t>
            </w:r>
          </w:p>
        </w:tc>
        <w:tc>
          <w:tcPr>
            <w:tcW w:w="947"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lastRenderedPageBreak/>
              <w:t xml:space="preserve">с даты </w:t>
            </w:r>
            <w:r w:rsidRPr="001911DD">
              <w:rPr>
                <w:rFonts w:ascii="GHEA Grapalat" w:hAnsi="GHEA Grapalat"/>
                <w:sz w:val="20"/>
                <w:szCs w:val="20"/>
              </w:rPr>
              <w:lastRenderedPageBreak/>
              <w:t>вступления в силу договора, заключаемого между сторонами в случае финансовых средств до 23.12.2022 г.</w:t>
            </w:r>
          </w:p>
        </w:tc>
      </w:tr>
      <w:tr w:rsidR="004F2A2C" w:rsidRPr="001911DD" w:rsidTr="00A70AF6">
        <w:trPr>
          <w:trHeight w:val="246"/>
          <w:jc w:val="center"/>
        </w:trPr>
        <w:tc>
          <w:tcPr>
            <w:tcW w:w="1242" w:type="dxa"/>
          </w:tcPr>
          <w:p w:rsidR="004F2A2C" w:rsidRPr="001911DD" w:rsidRDefault="004F2A2C" w:rsidP="009A6269">
            <w:pPr>
              <w:jc w:val="center"/>
              <w:rPr>
                <w:rFonts w:ascii="Calibri" w:hAnsi="Calibri" w:cs="Calibri"/>
                <w:color w:val="000000"/>
                <w:sz w:val="20"/>
                <w:szCs w:val="20"/>
              </w:rPr>
            </w:pPr>
            <w:r w:rsidRPr="001911DD">
              <w:rPr>
                <w:rFonts w:ascii="Calibri" w:hAnsi="Calibri" w:cs="Calibri"/>
                <w:color w:val="000000"/>
                <w:sz w:val="20"/>
                <w:szCs w:val="20"/>
              </w:rPr>
              <w:lastRenderedPageBreak/>
              <w:t>17</w:t>
            </w:r>
          </w:p>
        </w:tc>
        <w:tc>
          <w:tcPr>
            <w:tcW w:w="1208"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15331154</w:t>
            </w:r>
          </w:p>
        </w:tc>
        <w:tc>
          <w:tcPr>
            <w:tcW w:w="1418" w:type="dxa"/>
          </w:tcPr>
          <w:p w:rsidR="004F2A2C" w:rsidRPr="001911DD" w:rsidRDefault="004F2A2C" w:rsidP="009A6269">
            <w:pPr>
              <w:jc w:val="center"/>
              <w:rPr>
                <w:rFonts w:ascii="Arial" w:hAnsi="Arial" w:cs="Arial"/>
                <w:color w:val="000000"/>
                <w:sz w:val="20"/>
                <w:szCs w:val="20"/>
              </w:rPr>
            </w:pPr>
            <w:r w:rsidRPr="001911DD">
              <w:rPr>
                <w:rFonts w:ascii="GHEA Grapalat" w:hAnsi="GHEA Grapalat" w:cs="Calibri"/>
                <w:color w:val="000000"/>
                <w:sz w:val="20"/>
                <w:szCs w:val="20"/>
              </w:rPr>
              <w:t>Горох</w:t>
            </w:r>
          </w:p>
        </w:tc>
        <w:tc>
          <w:tcPr>
            <w:tcW w:w="1275" w:type="dxa"/>
          </w:tcPr>
          <w:p w:rsidR="004F2A2C" w:rsidRPr="001911DD" w:rsidRDefault="004F2A2C" w:rsidP="009A6269">
            <w:pPr>
              <w:widowControl w:val="0"/>
              <w:jc w:val="center"/>
              <w:rPr>
                <w:rFonts w:ascii="GHEA Grapalat" w:hAnsi="GHEA Grapalat"/>
                <w:sz w:val="20"/>
                <w:szCs w:val="20"/>
              </w:rPr>
            </w:pPr>
          </w:p>
        </w:tc>
        <w:tc>
          <w:tcPr>
            <w:tcW w:w="3765"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Сушеные, очищенные, желтые или зеленые. Безопасность: N 2-III-4.9-01-2010 Гигиенические нормы и статья 9 Закона РА «О безопасности пищевых продуктов».</w:t>
            </w:r>
          </w:p>
        </w:tc>
        <w:tc>
          <w:tcPr>
            <w:tcW w:w="1085"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КГ</w:t>
            </w:r>
          </w:p>
        </w:tc>
        <w:tc>
          <w:tcPr>
            <w:tcW w:w="1559" w:type="dxa"/>
          </w:tcPr>
          <w:p w:rsidR="004F2A2C" w:rsidRPr="001911DD" w:rsidRDefault="004F2A2C" w:rsidP="009A6269">
            <w:pPr>
              <w:widowControl w:val="0"/>
              <w:jc w:val="center"/>
              <w:rPr>
                <w:rFonts w:ascii="GHEA Grapalat" w:hAnsi="GHEA Grapalat"/>
                <w:sz w:val="20"/>
                <w:szCs w:val="20"/>
              </w:rPr>
            </w:pPr>
          </w:p>
        </w:tc>
        <w:tc>
          <w:tcPr>
            <w:tcW w:w="1134" w:type="dxa"/>
          </w:tcPr>
          <w:p w:rsidR="004F2A2C" w:rsidRPr="001911DD" w:rsidRDefault="004F2A2C" w:rsidP="009A6269">
            <w:pPr>
              <w:widowControl w:val="0"/>
              <w:jc w:val="center"/>
              <w:rPr>
                <w:rFonts w:ascii="GHEA Grapalat" w:hAnsi="GHEA Grapalat"/>
                <w:sz w:val="20"/>
                <w:szCs w:val="20"/>
              </w:rPr>
            </w:pPr>
          </w:p>
        </w:tc>
        <w:tc>
          <w:tcPr>
            <w:tcW w:w="850" w:type="dxa"/>
          </w:tcPr>
          <w:p w:rsidR="004F2A2C" w:rsidRPr="000D279D" w:rsidRDefault="004F2A2C" w:rsidP="004F2A2C">
            <w:pPr>
              <w:jc w:val="center"/>
              <w:rPr>
                <w:rFonts w:ascii="Calibri" w:hAnsi="Calibri" w:cs="Calibri"/>
                <w:color w:val="000000" w:themeColor="text1"/>
                <w:lang w:val="hy-AM"/>
              </w:rPr>
            </w:pPr>
            <w:r>
              <w:rPr>
                <w:rFonts w:ascii="Calibri" w:hAnsi="Calibri" w:cs="Calibri"/>
                <w:color w:val="000000" w:themeColor="text1"/>
                <w:sz w:val="22"/>
                <w:szCs w:val="22"/>
                <w:lang w:val="hy-AM"/>
              </w:rPr>
              <w:t>142․5</w:t>
            </w:r>
          </w:p>
        </w:tc>
        <w:tc>
          <w:tcPr>
            <w:tcW w:w="709" w:type="dxa"/>
          </w:tcPr>
          <w:p w:rsidR="004F2A2C" w:rsidRDefault="004F2A2C">
            <w:r w:rsidRPr="00EA1C45">
              <w:rPr>
                <w:sz w:val="20"/>
                <w:szCs w:val="20"/>
                <w:lang w:val="en-US"/>
              </w:rPr>
              <w:t>С А</w:t>
            </w:r>
            <w:r w:rsidRPr="00EA1C45">
              <w:rPr>
                <w:sz w:val="20"/>
                <w:szCs w:val="20"/>
              </w:rPr>
              <w:t>хавнатун</w:t>
            </w:r>
          </w:p>
        </w:tc>
        <w:tc>
          <w:tcPr>
            <w:tcW w:w="1158" w:type="dxa"/>
          </w:tcPr>
          <w:p w:rsidR="004F2A2C" w:rsidRPr="001911DD" w:rsidRDefault="004F2A2C" w:rsidP="009A6269">
            <w:pPr>
              <w:jc w:val="center"/>
              <w:rPr>
                <w:sz w:val="20"/>
                <w:szCs w:val="20"/>
              </w:rPr>
            </w:pPr>
            <w:r w:rsidRPr="001911DD">
              <w:rPr>
                <w:sz w:val="20"/>
                <w:szCs w:val="20"/>
              </w:rPr>
              <w:t>По требованию заказчика</w:t>
            </w:r>
          </w:p>
        </w:tc>
        <w:tc>
          <w:tcPr>
            <w:tcW w:w="947"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 xml:space="preserve">с даты вступления в силу договора, заключаемого между сторонами в случае финансовых средств до </w:t>
            </w:r>
            <w:r w:rsidRPr="001911DD">
              <w:rPr>
                <w:rFonts w:ascii="GHEA Grapalat" w:hAnsi="GHEA Grapalat"/>
                <w:sz w:val="20"/>
                <w:szCs w:val="20"/>
              </w:rPr>
              <w:lastRenderedPageBreak/>
              <w:t>23.12.2022 г.</w:t>
            </w:r>
          </w:p>
        </w:tc>
      </w:tr>
      <w:tr w:rsidR="004F2A2C" w:rsidRPr="001911DD" w:rsidTr="00A70AF6">
        <w:trPr>
          <w:trHeight w:val="246"/>
          <w:jc w:val="center"/>
        </w:trPr>
        <w:tc>
          <w:tcPr>
            <w:tcW w:w="1242" w:type="dxa"/>
          </w:tcPr>
          <w:p w:rsidR="004F2A2C" w:rsidRPr="001911DD" w:rsidRDefault="004F2A2C" w:rsidP="009A6269">
            <w:pPr>
              <w:jc w:val="center"/>
              <w:rPr>
                <w:rFonts w:ascii="Calibri" w:hAnsi="Calibri" w:cs="Calibri"/>
                <w:color w:val="000000"/>
                <w:sz w:val="20"/>
                <w:szCs w:val="20"/>
              </w:rPr>
            </w:pPr>
            <w:r w:rsidRPr="001911DD">
              <w:rPr>
                <w:rFonts w:ascii="Calibri" w:hAnsi="Calibri" w:cs="Calibri"/>
                <w:color w:val="000000"/>
                <w:sz w:val="20"/>
                <w:szCs w:val="20"/>
              </w:rPr>
              <w:lastRenderedPageBreak/>
              <w:t>18</w:t>
            </w:r>
          </w:p>
        </w:tc>
        <w:tc>
          <w:tcPr>
            <w:tcW w:w="1208"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15331153</w:t>
            </w:r>
          </w:p>
        </w:tc>
        <w:tc>
          <w:tcPr>
            <w:tcW w:w="1418" w:type="dxa"/>
          </w:tcPr>
          <w:p w:rsidR="004F2A2C" w:rsidRPr="001911DD" w:rsidRDefault="004F2A2C" w:rsidP="009A6269">
            <w:pPr>
              <w:jc w:val="center"/>
              <w:rPr>
                <w:rFonts w:ascii="Arial" w:hAnsi="Arial" w:cs="Arial"/>
                <w:color w:val="000000"/>
                <w:sz w:val="20"/>
                <w:szCs w:val="20"/>
              </w:rPr>
            </w:pPr>
            <w:r w:rsidRPr="001911DD">
              <w:rPr>
                <w:rFonts w:ascii="GHEA Grapalat" w:hAnsi="GHEA Grapalat" w:cs="Calibri"/>
                <w:color w:val="000000"/>
                <w:sz w:val="20"/>
                <w:szCs w:val="20"/>
              </w:rPr>
              <w:t>Чечевица</w:t>
            </w:r>
          </w:p>
        </w:tc>
        <w:tc>
          <w:tcPr>
            <w:tcW w:w="1275" w:type="dxa"/>
          </w:tcPr>
          <w:p w:rsidR="004F2A2C" w:rsidRPr="001911DD" w:rsidRDefault="004F2A2C" w:rsidP="009A6269">
            <w:pPr>
              <w:widowControl w:val="0"/>
              <w:jc w:val="center"/>
              <w:rPr>
                <w:rFonts w:ascii="GHEA Grapalat" w:hAnsi="GHEA Grapalat"/>
                <w:sz w:val="20"/>
                <w:szCs w:val="20"/>
              </w:rPr>
            </w:pPr>
          </w:p>
        </w:tc>
        <w:tc>
          <w:tcPr>
            <w:tcW w:w="3765"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Три вида, однородный, чистый, сухой, влажность не более 14,0%. Безопасность согласно гигиеническим нормам N 2-III-4.9-01-2010 статьи 9 Закона РА «О безопасности пищевых продуктов».</w:t>
            </w:r>
          </w:p>
        </w:tc>
        <w:tc>
          <w:tcPr>
            <w:tcW w:w="1085"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КГ</w:t>
            </w:r>
          </w:p>
        </w:tc>
        <w:tc>
          <w:tcPr>
            <w:tcW w:w="1559" w:type="dxa"/>
          </w:tcPr>
          <w:p w:rsidR="004F2A2C" w:rsidRPr="001911DD" w:rsidRDefault="004F2A2C" w:rsidP="009A6269">
            <w:pPr>
              <w:widowControl w:val="0"/>
              <w:jc w:val="center"/>
              <w:rPr>
                <w:rFonts w:ascii="GHEA Grapalat" w:hAnsi="GHEA Grapalat"/>
                <w:sz w:val="20"/>
                <w:szCs w:val="20"/>
              </w:rPr>
            </w:pPr>
          </w:p>
        </w:tc>
        <w:tc>
          <w:tcPr>
            <w:tcW w:w="1134" w:type="dxa"/>
          </w:tcPr>
          <w:p w:rsidR="004F2A2C" w:rsidRPr="001911DD" w:rsidRDefault="004F2A2C" w:rsidP="009A6269">
            <w:pPr>
              <w:widowControl w:val="0"/>
              <w:jc w:val="center"/>
              <w:rPr>
                <w:rFonts w:ascii="GHEA Grapalat" w:hAnsi="GHEA Grapalat"/>
                <w:sz w:val="20"/>
                <w:szCs w:val="20"/>
              </w:rPr>
            </w:pPr>
          </w:p>
        </w:tc>
        <w:tc>
          <w:tcPr>
            <w:tcW w:w="850" w:type="dxa"/>
          </w:tcPr>
          <w:p w:rsidR="004F2A2C" w:rsidRPr="000D279D" w:rsidRDefault="004F2A2C" w:rsidP="004F2A2C">
            <w:pPr>
              <w:jc w:val="center"/>
              <w:rPr>
                <w:rFonts w:ascii="Calibri" w:hAnsi="Calibri" w:cs="Calibri"/>
                <w:color w:val="000000" w:themeColor="text1"/>
                <w:lang w:val="hy-AM"/>
              </w:rPr>
            </w:pPr>
            <w:r>
              <w:rPr>
                <w:rFonts w:ascii="Calibri" w:hAnsi="Calibri" w:cs="Calibri"/>
                <w:color w:val="000000" w:themeColor="text1"/>
                <w:sz w:val="22"/>
                <w:szCs w:val="22"/>
                <w:lang w:val="hy-AM"/>
              </w:rPr>
              <w:t>213․7</w:t>
            </w:r>
          </w:p>
        </w:tc>
        <w:tc>
          <w:tcPr>
            <w:tcW w:w="709" w:type="dxa"/>
          </w:tcPr>
          <w:p w:rsidR="004F2A2C" w:rsidRDefault="004F2A2C">
            <w:r w:rsidRPr="00EA1C45">
              <w:rPr>
                <w:sz w:val="20"/>
                <w:szCs w:val="20"/>
                <w:lang w:val="en-US"/>
              </w:rPr>
              <w:t>С А</w:t>
            </w:r>
            <w:r w:rsidRPr="00EA1C45">
              <w:rPr>
                <w:sz w:val="20"/>
                <w:szCs w:val="20"/>
              </w:rPr>
              <w:t>хавнатун</w:t>
            </w:r>
          </w:p>
        </w:tc>
        <w:tc>
          <w:tcPr>
            <w:tcW w:w="1158" w:type="dxa"/>
          </w:tcPr>
          <w:p w:rsidR="004F2A2C" w:rsidRPr="001911DD" w:rsidRDefault="004F2A2C" w:rsidP="009A6269">
            <w:pPr>
              <w:jc w:val="center"/>
              <w:rPr>
                <w:sz w:val="20"/>
                <w:szCs w:val="20"/>
              </w:rPr>
            </w:pPr>
            <w:r w:rsidRPr="001911DD">
              <w:rPr>
                <w:sz w:val="20"/>
                <w:szCs w:val="20"/>
              </w:rPr>
              <w:t>По требованию заказчика</w:t>
            </w:r>
          </w:p>
        </w:tc>
        <w:tc>
          <w:tcPr>
            <w:tcW w:w="947"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с даты вступления в силу договора, заключаемого между сторонами в случае финансовых средств до 23.12.2022 г.</w:t>
            </w:r>
          </w:p>
        </w:tc>
      </w:tr>
      <w:tr w:rsidR="004F2A2C" w:rsidRPr="001911DD" w:rsidTr="00A70AF6">
        <w:trPr>
          <w:trHeight w:val="246"/>
          <w:jc w:val="center"/>
        </w:trPr>
        <w:tc>
          <w:tcPr>
            <w:tcW w:w="1242" w:type="dxa"/>
          </w:tcPr>
          <w:p w:rsidR="004F2A2C" w:rsidRPr="001911DD" w:rsidRDefault="004F2A2C" w:rsidP="009A6269">
            <w:pPr>
              <w:jc w:val="center"/>
              <w:rPr>
                <w:rFonts w:ascii="Calibri" w:hAnsi="Calibri" w:cs="Calibri"/>
                <w:color w:val="000000"/>
                <w:sz w:val="20"/>
                <w:szCs w:val="20"/>
              </w:rPr>
            </w:pPr>
            <w:r w:rsidRPr="001911DD">
              <w:rPr>
                <w:rFonts w:ascii="Calibri" w:hAnsi="Calibri" w:cs="Calibri"/>
                <w:color w:val="000000"/>
                <w:sz w:val="20"/>
                <w:szCs w:val="20"/>
              </w:rPr>
              <w:t>19</w:t>
            </w:r>
          </w:p>
        </w:tc>
        <w:tc>
          <w:tcPr>
            <w:tcW w:w="1208"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15541200</w:t>
            </w:r>
          </w:p>
        </w:tc>
        <w:tc>
          <w:tcPr>
            <w:tcW w:w="1418" w:type="dxa"/>
          </w:tcPr>
          <w:p w:rsidR="004F2A2C" w:rsidRPr="001911DD" w:rsidRDefault="004F2A2C" w:rsidP="009A6269">
            <w:pPr>
              <w:jc w:val="center"/>
              <w:rPr>
                <w:rFonts w:ascii="Arial" w:hAnsi="Arial" w:cs="Arial"/>
                <w:color w:val="000000"/>
                <w:sz w:val="20"/>
                <w:szCs w:val="20"/>
              </w:rPr>
            </w:pPr>
            <w:r w:rsidRPr="001911DD">
              <w:rPr>
                <w:rFonts w:ascii="GHEA Grapalat" w:hAnsi="GHEA Grapalat" w:cs="Calibri"/>
                <w:color w:val="000000"/>
                <w:sz w:val="20"/>
                <w:szCs w:val="20"/>
              </w:rPr>
              <w:t>Сыр</w:t>
            </w:r>
          </w:p>
        </w:tc>
        <w:tc>
          <w:tcPr>
            <w:tcW w:w="1275" w:type="dxa"/>
          </w:tcPr>
          <w:p w:rsidR="004F2A2C" w:rsidRPr="001911DD" w:rsidRDefault="004F2A2C" w:rsidP="009A6269">
            <w:pPr>
              <w:widowControl w:val="0"/>
              <w:jc w:val="center"/>
              <w:rPr>
                <w:rFonts w:ascii="GHEA Grapalat" w:hAnsi="GHEA Grapalat"/>
                <w:sz w:val="20"/>
                <w:szCs w:val="20"/>
              </w:rPr>
            </w:pPr>
          </w:p>
        </w:tc>
        <w:tc>
          <w:tcPr>
            <w:tcW w:w="3765"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Белый соленый сыр из коровьего молока с жирностью 36-40%. Безопасность и маркировка в соответствии с Правительством РА 2006 г. Статья 8 Закона РА «О технических требованиях к молоку, молочным продуктам и их производству» и статья 9 Закона РА «О безопасности пищевых продуктов», утвержденные постановлением № 1925-Н от 21 декабря 2006 года.</w:t>
            </w:r>
          </w:p>
        </w:tc>
        <w:tc>
          <w:tcPr>
            <w:tcW w:w="1085"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КГ</w:t>
            </w:r>
          </w:p>
        </w:tc>
        <w:tc>
          <w:tcPr>
            <w:tcW w:w="1559" w:type="dxa"/>
          </w:tcPr>
          <w:p w:rsidR="004F2A2C" w:rsidRPr="001911DD" w:rsidRDefault="004F2A2C" w:rsidP="009A6269">
            <w:pPr>
              <w:widowControl w:val="0"/>
              <w:jc w:val="center"/>
              <w:rPr>
                <w:rFonts w:ascii="GHEA Grapalat" w:hAnsi="GHEA Grapalat"/>
                <w:sz w:val="20"/>
                <w:szCs w:val="20"/>
              </w:rPr>
            </w:pPr>
          </w:p>
        </w:tc>
        <w:tc>
          <w:tcPr>
            <w:tcW w:w="1134" w:type="dxa"/>
          </w:tcPr>
          <w:p w:rsidR="004F2A2C" w:rsidRPr="001911DD" w:rsidRDefault="004F2A2C" w:rsidP="009A6269">
            <w:pPr>
              <w:widowControl w:val="0"/>
              <w:jc w:val="center"/>
              <w:rPr>
                <w:rFonts w:ascii="GHEA Grapalat" w:hAnsi="GHEA Grapalat"/>
                <w:sz w:val="20"/>
                <w:szCs w:val="20"/>
              </w:rPr>
            </w:pPr>
          </w:p>
        </w:tc>
        <w:tc>
          <w:tcPr>
            <w:tcW w:w="850" w:type="dxa"/>
          </w:tcPr>
          <w:p w:rsidR="004F2A2C" w:rsidRPr="000D279D" w:rsidRDefault="004F2A2C" w:rsidP="004F2A2C">
            <w:pPr>
              <w:jc w:val="center"/>
              <w:rPr>
                <w:rFonts w:ascii="Calibri" w:hAnsi="Calibri" w:cs="Calibri"/>
                <w:color w:val="000000" w:themeColor="text1"/>
                <w:lang w:val="hy-AM"/>
              </w:rPr>
            </w:pPr>
            <w:r>
              <w:rPr>
                <w:rFonts w:ascii="Calibri" w:hAnsi="Calibri" w:cs="Calibri"/>
                <w:color w:val="000000" w:themeColor="text1"/>
                <w:sz w:val="22"/>
                <w:szCs w:val="22"/>
                <w:lang w:val="hy-AM"/>
              </w:rPr>
              <w:t>142․5</w:t>
            </w:r>
          </w:p>
        </w:tc>
        <w:tc>
          <w:tcPr>
            <w:tcW w:w="709" w:type="dxa"/>
          </w:tcPr>
          <w:p w:rsidR="004F2A2C" w:rsidRDefault="004F2A2C">
            <w:r w:rsidRPr="00EA1C45">
              <w:rPr>
                <w:sz w:val="20"/>
                <w:szCs w:val="20"/>
                <w:lang w:val="en-US"/>
              </w:rPr>
              <w:t>С А</w:t>
            </w:r>
            <w:r w:rsidRPr="00EA1C45">
              <w:rPr>
                <w:sz w:val="20"/>
                <w:szCs w:val="20"/>
              </w:rPr>
              <w:t>хавнатун</w:t>
            </w:r>
          </w:p>
        </w:tc>
        <w:tc>
          <w:tcPr>
            <w:tcW w:w="1158" w:type="dxa"/>
          </w:tcPr>
          <w:p w:rsidR="004F2A2C" w:rsidRPr="001911DD" w:rsidRDefault="004F2A2C" w:rsidP="009A6269">
            <w:pPr>
              <w:jc w:val="center"/>
              <w:rPr>
                <w:sz w:val="20"/>
                <w:szCs w:val="20"/>
              </w:rPr>
            </w:pPr>
            <w:r w:rsidRPr="001911DD">
              <w:rPr>
                <w:sz w:val="20"/>
                <w:szCs w:val="20"/>
              </w:rPr>
              <w:t>По требованию заказчика</w:t>
            </w:r>
          </w:p>
        </w:tc>
        <w:tc>
          <w:tcPr>
            <w:tcW w:w="947"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с даты вступления в силу договора, заключаемого между сторонами в случае финанс</w:t>
            </w:r>
            <w:r w:rsidRPr="001911DD">
              <w:rPr>
                <w:rFonts w:ascii="GHEA Grapalat" w:hAnsi="GHEA Grapalat"/>
                <w:sz w:val="20"/>
                <w:szCs w:val="20"/>
              </w:rPr>
              <w:lastRenderedPageBreak/>
              <w:t>овых средств до 23.12.2022 г.</w:t>
            </w:r>
          </w:p>
        </w:tc>
      </w:tr>
      <w:tr w:rsidR="004F2A2C" w:rsidRPr="001911DD" w:rsidTr="00A70AF6">
        <w:trPr>
          <w:trHeight w:val="246"/>
          <w:jc w:val="center"/>
        </w:trPr>
        <w:tc>
          <w:tcPr>
            <w:tcW w:w="1242" w:type="dxa"/>
          </w:tcPr>
          <w:p w:rsidR="004F2A2C" w:rsidRPr="001911DD" w:rsidRDefault="004F2A2C" w:rsidP="009A6269">
            <w:pPr>
              <w:jc w:val="center"/>
              <w:rPr>
                <w:rFonts w:ascii="Calibri" w:hAnsi="Calibri" w:cs="Calibri"/>
                <w:color w:val="000000"/>
                <w:sz w:val="20"/>
                <w:szCs w:val="20"/>
              </w:rPr>
            </w:pPr>
            <w:r w:rsidRPr="001911DD">
              <w:rPr>
                <w:rFonts w:ascii="Calibri" w:hAnsi="Calibri" w:cs="Calibri"/>
                <w:color w:val="000000"/>
                <w:sz w:val="20"/>
                <w:szCs w:val="20"/>
              </w:rPr>
              <w:lastRenderedPageBreak/>
              <w:t>20</w:t>
            </w:r>
          </w:p>
        </w:tc>
        <w:tc>
          <w:tcPr>
            <w:tcW w:w="1208"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15333100</w:t>
            </w:r>
          </w:p>
        </w:tc>
        <w:tc>
          <w:tcPr>
            <w:tcW w:w="1418" w:type="dxa"/>
          </w:tcPr>
          <w:p w:rsidR="004F2A2C" w:rsidRPr="001911DD" w:rsidRDefault="004F2A2C" w:rsidP="009A6269">
            <w:pPr>
              <w:jc w:val="center"/>
              <w:rPr>
                <w:rFonts w:ascii="Arial" w:hAnsi="Arial" w:cs="Arial"/>
                <w:color w:val="000000"/>
                <w:sz w:val="20"/>
                <w:szCs w:val="20"/>
              </w:rPr>
            </w:pPr>
            <w:r w:rsidRPr="001911DD">
              <w:rPr>
                <w:rFonts w:ascii="GHEA Grapalat" w:hAnsi="GHEA Grapalat" w:cs="Calibri"/>
                <w:color w:val="000000"/>
                <w:sz w:val="20"/>
                <w:szCs w:val="20"/>
              </w:rPr>
              <w:t>Томатная паста</w:t>
            </w:r>
          </w:p>
        </w:tc>
        <w:tc>
          <w:tcPr>
            <w:tcW w:w="1275" w:type="dxa"/>
          </w:tcPr>
          <w:p w:rsidR="004F2A2C" w:rsidRPr="001911DD" w:rsidRDefault="004F2A2C" w:rsidP="009A6269">
            <w:pPr>
              <w:widowControl w:val="0"/>
              <w:jc w:val="center"/>
              <w:rPr>
                <w:rFonts w:ascii="GHEA Grapalat" w:hAnsi="GHEA Grapalat"/>
                <w:sz w:val="20"/>
                <w:szCs w:val="20"/>
              </w:rPr>
            </w:pPr>
          </w:p>
        </w:tc>
        <w:tc>
          <w:tcPr>
            <w:tcW w:w="3765"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Высокие или первые сорта, в стеклянной или металлической таре, фасовкой до 10 дм 3. Безопасность: N 2-III-4.9-01-2010 Гигиенические нормы и статья 9 Закона РА «О безопасности пищевых продуктов».</w:t>
            </w:r>
          </w:p>
        </w:tc>
        <w:tc>
          <w:tcPr>
            <w:tcW w:w="1085" w:type="dxa"/>
          </w:tcPr>
          <w:p w:rsidR="004F2A2C" w:rsidRPr="001911DD" w:rsidRDefault="004F2A2C" w:rsidP="009A6269">
            <w:pPr>
              <w:jc w:val="center"/>
              <w:rPr>
                <w:rFonts w:ascii="GHEA Grapalat" w:hAnsi="GHEA Grapalat" w:cs="Calibri"/>
                <w:sz w:val="20"/>
                <w:szCs w:val="20"/>
              </w:rPr>
            </w:pPr>
            <w:r w:rsidRPr="001911DD">
              <w:rPr>
                <w:rFonts w:ascii="GHEA Grapalat" w:hAnsi="GHEA Grapalat" w:cs="Calibri"/>
                <w:sz w:val="20"/>
                <w:szCs w:val="20"/>
              </w:rPr>
              <w:t>КГ</w:t>
            </w:r>
          </w:p>
        </w:tc>
        <w:tc>
          <w:tcPr>
            <w:tcW w:w="1559" w:type="dxa"/>
          </w:tcPr>
          <w:p w:rsidR="004F2A2C" w:rsidRPr="001911DD" w:rsidRDefault="004F2A2C" w:rsidP="009A6269">
            <w:pPr>
              <w:widowControl w:val="0"/>
              <w:jc w:val="center"/>
              <w:rPr>
                <w:rFonts w:ascii="GHEA Grapalat" w:hAnsi="GHEA Grapalat"/>
                <w:sz w:val="20"/>
                <w:szCs w:val="20"/>
              </w:rPr>
            </w:pPr>
          </w:p>
        </w:tc>
        <w:tc>
          <w:tcPr>
            <w:tcW w:w="1134" w:type="dxa"/>
          </w:tcPr>
          <w:p w:rsidR="004F2A2C" w:rsidRPr="001911DD" w:rsidRDefault="004F2A2C" w:rsidP="009A6269">
            <w:pPr>
              <w:widowControl w:val="0"/>
              <w:jc w:val="center"/>
              <w:rPr>
                <w:rFonts w:ascii="GHEA Grapalat" w:hAnsi="GHEA Grapalat"/>
                <w:sz w:val="20"/>
                <w:szCs w:val="20"/>
              </w:rPr>
            </w:pPr>
          </w:p>
        </w:tc>
        <w:tc>
          <w:tcPr>
            <w:tcW w:w="850" w:type="dxa"/>
          </w:tcPr>
          <w:p w:rsidR="004F2A2C" w:rsidRPr="000D279D" w:rsidRDefault="004F2A2C" w:rsidP="004F2A2C">
            <w:pPr>
              <w:jc w:val="center"/>
              <w:rPr>
                <w:rFonts w:ascii="Calibri" w:hAnsi="Calibri" w:cs="Calibri"/>
                <w:color w:val="000000" w:themeColor="text1"/>
                <w:lang w:val="hy-AM"/>
              </w:rPr>
            </w:pPr>
            <w:r>
              <w:rPr>
                <w:rFonts w:ascii="Calibri" w:hAnsi="Calibri" w:cs="Calibri"/>
                <w:color w:val="000000" w:themeColor="text1"/>
                <w:sz w:val="22"/>
                <w:szCs w:val="22"/>
                <w:lang w:val="hy-AM"/>
              </w:rPr>
              <w:t>114</w:t>
            </w:r>
          </w:p>
        </w:tc>
        <w:tc>
          <w:tcPr>
            <w:tcW w:w="709" w:type="dxa"/>
          </w:tcPr>
          <w:p w:rsidR="004F2A2C" w:rsidRDefault="004F2A2C">
            <w:r w:rsidRPr="00EA1C45">
              <w:rPr>
                <w:sz w:val="20"/>
                <w:szCs w:val="20"/>
                <w:lang w:val="en-US"/>
              </w:rPr>
              <w:t>С А</w:t>
            </w:r>
            <w:r w:rsidRPr="00EA1C45">
              <w:rPr>
                <w:sz w:val="20"/>
                <w:szCs w:val="20"/>
              </w:rPr>
              <w:t>хавнатун</w:t>
            </w:r>
          </w:p>
        </w:tc>
        <w:tc>
          <w:tcPr>
            <w:tcW w:w="1158" w:type="dxa"/>
          </w:tcPr>
          <w:p w:rsidR="004F2A2C" w:rsidRPr="001911DD" w:rsidRDefault="004F2A2C" w:rsidP="009A6269">
            <w:pPr>
              <w:jc w:val="center"/>
              <w:rPr>
                <w:sz w:val="20"/>
                <w:szCs w:val="20"/>
              </w:rPr>
            </w:pPr>
            <w:r w:rsidRPr="001911DD">
              <w:rPr>
                <w:sz w:val="20"/>
                <w:szCs w:val="20"/>
              </w:rPr>
              <w:t>По требованию заказчика</w:t>
            </w:r>
          </w:p>
        </w:tc>
        <w:tc>
          <w:tcPr>
            <w:tcW w:w="947" w:type="dxa"/>
          </w:tcPr>
          <w:p w:rsidR="004F2A2C" w:rsidRPr="001911DD" w:rsidRDefault="004F2A2C" w:rsidP="009A6269">
            <w:pPr>
              <w:widowControl w:val="0"/>
              <w:jc w:val="center"/>
              <w:rPr>
                <w:rFonts w:ascii="GHEA Grapalat" w:hAnsi="GHEA Grapalat"/>
                <w:sz w:val="20"/>
                <w:szCs w:val="20"/>
              </w:rPr>
            </w:pPr>
            <w:r w:rsidRPr="001911DD">
              <w:rPr>
                <w:rFonts w:ascii="GHEA Grapalat" w:hAnsi="GHEA Grapalat"/>
                <w:sz w:val="20"/>
                <w:szCs w:val="20"/>
              </w:rPr>
              <w:t>с даты вступления в силу договора, заключаемого между сторонами в случае финансовых средств до 23.12.2022 г.</w:t>
            </w:r>
          </w:p>
        </w:tc>
      </w:tr>
    </w:tbl>
    <w:p w:rsidR="00D24901" w:rsidRPr="001911DD" w:rsidRDefault="00D24901" w:rsidP="007C08A2">
      <w:pPr>
        <w:widowControl w:val="0"/>
        <w:jc w:val="both"/>
        <w:rPr>
          <w:rFonts w:ascii="GHEA Grapalat" w:hAnsi="GHEA Grapalat"/>
          <w:sz w:val="20"/>
          <w:szCs w:val="20"/>
        </w:rPr>
      </w:pPr>
      <w:r w:rsidRPr="001911DD">
        <w:rPr>
          <w:rFonts w:ascii="GHEA Grapalat" w:hAnsi="GHEA Grapalat"/>
          <w:sz w:val="20"/>
          <w:szCs w:val="20"/>
        </w:rPr>
        <w:t>Общие обязательные требования к товарной группе;</w:t>
      </w:r>
    </w:p>
    <w:p w:rsidR="00D24901" w:rsidRPr="001911DD" w:rsidRDefault="00D24901" w:rsidP="007C08A2">
      <w:pPr>
        <w:widowControl w:val="0"/>
        <w:jc w:val="both"/>
        <w:rPr>
          <w:rFonts w:ascii="GHEA Grapalat" w:hAnsi="GHEA Grapalat"/>
          <w:sz w:val="20"/>
          <w:szCs w:val="20"/>
        </w:rPr>
      </w:pPr>
      <w:r w:rsidRPr="001911DD">
        <w:rPr>
          <w:rFonts w:ascii="GHEA Grapalat" w:hAnsi="GHEA Grapalat"/>
          <w:sz w:val="20"/>
          <w:szCs w:val="20"/>
        </w:rPr>
        <w:t>* В соответствии с Положением о безопасности мяса и мясопродуктов (ТР ТС 034/2013), принятым решением Совета Евразийской экономической комиссии от 9 октября 2013 года № 68, и решением № 67 «О безопасности молока и молочных продуктов» (ТР ТС 033/2013).</w:t>
      </w:r>
    </w:p>
    <w:p w:rsidR="00D24901" w:rsidRPr="001911DD" w:rsidRDefault="00D24901" w:rsidP="007C08A2">
      <w:pPr>
        <w:widowControl w:val="0"/>
        <w:jc w:val="both"/>
        <w:rPr>
          <w:rFonts w:ascii="GHEA Grapalat" w:hAnsi="GHEA Grapalat"/>
          <w:sz w:val="20"/>
          <w:szCs w:val="20"/>
        </w:rPr>
      </w:pPr>
      <w:r w:rsidRPr="001911DD">
        <w:rPr>
          <w:rFonts w:ascii="GHEA Grapalat" w:hAnsi="GHEA Grapalat"/>
          <w:sz w:val="20"/>
          <w:szCs w:val="20"/>
        </w:rPr>
        <w:t>* Постановлением Правительства РА № 1438-н от 29 сентября 2011 года «Об утверждении Технического регламента яиц и яичных продуктов» и статьей 9 Закона РА «О безопасности пищевых продуктов». АСТ 182-2012.</w:t>
      </w:r>
    </w:p>
    <w:p w:rsidR="00D24901" w:rsidRPr="001911DD" w:rsidRDefault="00D24901" w:rsidP="007C08A2">
      <w:pPr>
        <w:widowControl w:val="0"/>
        <w:jc w:val="both"/>
        <w:rPr>
          <w:rFonts w:ascii="GHEA Grapalat" w:hAnsi="GHEA Grapalat"/>
          <w:sz w:val="20"/>
          <w:szCs w:val="20"/>
        </w:rPr>
      </w:pPr>
      <w:r w:rsidRPr="001911DD">
        <w:rPr>
          <w:rFonts w:ascii="GHEA Grapalat" w:hAnsi="GHEA Grapalat"/>
          <w:sz w:val="20"/>
          <w:szCs w:val="20"/>
        </w:rPr>
        <w:t>* Изготовлено по решению Комиссии Таможенного союза от 9 декабря 2011 года № 882 «технический регламент по соковыжималке из фруктов и овощей» (ТР ТС 023/2011).</w:t>
      </w:r>
    </w:p>
    <w:p w:rsidR="00D24901" w:rsidRPr="001911DD" w:rsidRDefault="00D24901" w:rsidP="007C08A2">
      <w:pPr>
        <w:widowControl w:val="0"/>
        <w:jc w:val="both"/>
        <w:rPr>
          <w:rFonts w:ascii="GHEA Grapalat" w:hAnsi="GHEA Grapalat"/>
          <w:sz w:val="20"/>
          <w:szCs w:val="20"/>
        </w:rPr>
      </w:pPr>
      <w:r w:rsidRPr="001911DD">
        <w:rPr>
          <w:rFonts w:ascii="GHEA Grapalat" w:hAnsi="GHEA Grapalat"/>
          <w:sz w:val="20"/>
          <w:szCs w:val="20"/>
        </w:rPr>
        <w:t>• Технических регламентов «О безопасности зерна» (ТР ТС 015/2011) и статьи 9 Закона РА «О безопасности пищевых продуктов», принятых решением Комиссии Таможенного союза от 9 декабря 2011 года № 874:</w:t>
      </w:r>
    </w:p>
    <w:p w:rsidR="00D24901" w:rsidRPr="001911DD" w:rsidRDefault="00D24901" w:rsidP="007C08A2">
      <w:pPr>
        <w:widowControl w:val="0"/>
        <w:jc w:val="both"/>
        <w:rPr>
          <w:rFonts w:ascii="GHEA Grapalat" w:hAnsi="GHEA Grapalat"/>
          <w:sz w:val="20"/>
          <w:szCs w:val="20"/>
        </w:rPr>
      </w:pPr>
      <w:r w:rsidRPr="001911DD">
        <w:rPr>
          <w:rFonts w:ascii="GHEA Grapalat" w:hAnsi="GHEA Grapalat"/>
          <w:sz w:val="20"/>
          <w:szCs w:val="20"/>
        </w:rPr>
        <w:t>Безопасность, упаковка и маркировка.</w:t>
      </w:r>
    </w:p>
    <w:p w:rsidR="00D24901" w:rsidRPr="001911DD" w:rsidRDefault="00D24901" w:rsidP="007C08A2">
      <w:pPr>
        <w:widowControl w:val="0"/>
        <w:jc w:val="both"/>
        <w:rPr>
          <w:rFonts w:ascii="GHEA Grapalat" w:hAnsi="GHEA Grapalat"/>
          <w:sz w:val="20"/>
          <w:szCs w:val="20"/>
        </w:rPr>
      </w:pPr>
      <w:r w:rsidRPr="001911DD">
        <w:rPr>
          <w:rFonts w:ascii="GHEA Grapalat" w:hAnsi="GHEA Grapalat"/>
          <w:sz w:val="20"/>
          <w:szCs w:val="20"/>
        </w:rPr>
        <w:lastRenderedPageBreak/>
        <w:t>• по решению Комиссии Таможенного союза от 9 декабря 2011 года № 880 «о безопасности пищевых продуктов» (ТР ТС 021/2011),</w:t>
      </w:r>
    </w:p>
    <w:p w:rsidR="00D24901" w:rsidRPr="001911DD" w:rsidRDefault="00D24901" w:rsidP="007C08A2">
      <w:pPr>
        <w:widowControl w:val="0"/>
        <w:jc w:val="both"/>
        <w:rPr>
          <w:rFonts w:ascii="GHEA Grapalat" w:hAnsi="GHEA Grapalat"/>
          <w:sz w:val="20"/>
          <w:szCs w:val="20"/>
        </w:rPr>
      </w:pPr>
      <w:r w:rsidRPr="001911DD">
        <w:rPr>
          <w:rFonts w:ascii="GHEA Grapalat" w:hAnsi="GHEA Grapalat"/>
          <w:sz w:val="20"/>
          <w:szCs w:val="20"/>
        </w:rPr>
        <w:t>* «Пищевая продукция в части ее маркировки», принятая решением Комиссии Таможенного союза от 9 декабря 2011 года № 881 (ТР ТС 022/2011),</w:t>
      </w:r>
    </w:p>
    <w:p w:rsidR="00D24901" w:rsidRPr="001911DD" w:rsidRDefault="00D24901" w:rsidP="007C08A2">
      <w:pPr>
        <w:widowControl w:val="0"/>
        <w:jc w:val="both"/>
        <w:rPr>
          <w:rFonts w:ascii="GHEA Grapalat" w:hAnsi="GHEA Grapalat"/>
          <w:sz w:val="20"/>
          <w:szCs w:val="20"/>
        </w:rPr>
      </w:pPr>
      <w:r w:rsidRPr="001911DD">
        <w:rPr>
          <w:rFonts w:ascii="GHEA Grapalat" w:hAnsi="GHEA Grapalat"/>
          <w:sz w:val="20"/>
          <w:szCs w:val="20"/>
        </w:rPr>
        <w:t>* Положения «о безопасности упаковки» (ТР ТС 005/2011) и статьи 9 Закона РА «О безопасности пищевых продуктов», принятые решением Комиссии Таможенного союза от 16 августа 2011 года № 769.</w:t>
      </w:r>
    </w:p>
    <w:p w:rsidR="00D24901" w:rsidRPr="001911DD" w:rsidRDefault="00D24901" w:rsidP="007C08A2">
      <w:pPr>
        <w:widowControl w:val="0"/>
        <w:jc w:val="both"/>
        <w:rPr>
          <w:rFonts w:ascii="GHEA Grapalat" w:hAnsi="GHEA Grapalat"/>
          <w:sz w:val="20"/>
          <w:szCs w:val="20"/>
        </w:rPr>
      </w:pPr>
      <w:r w:rsidRPr="001911DD">
        <w:rPr>
          <w:rFonts w:ascii="GHEA Grapalat" w:hAnsi="GHEA Grapalat"/>
          <w:sz w:val="20"/>
          <w:szCs w:val="20"/>
        </w:rPr>
        <w:t>Обязательные требования к поставкам;</w:t>
      </w:r>
    </w:p>
    <w:p w:rsidR="00F954E8" w:rsidRPr="001911DD" w:rsidRDefault="00D24901" w:rsidP="007C08A2">
      <w:pPr>
        <w:widowControl w:val="0"/>
        <w:jc w:val="both"/>
        <w:rPr>
          <w:rFonts w:ascii="GHEA Grapalat" w:hAnsi="GHEA Grapalat"/>
          <w:sz w:val="20"/>
          <w:szCs w:val="20"/>
        </w:rPr>
      </w:pPr>
      <w:r w:rsidRPr="001911DD">
        <w:rPr>
          <w:rFonts w:ascii="GHEA Grapalat" w:hAnsi="GHEA Grapalat"/>
          <w:sz w:val="20"/>
          <w:szCs w:val="20"/>
        </w:rPr>
        <w:t>В рамках договора поставка осуществляется на основе фактической посещаемости учащихся по требованию заказчика:</w:t>
      </w:r>
    </w:p>
    <w:p w:rsidR="00D24901" w:rsidRPr="001911DD" w:rsidRDefault="00D24901" w:rsidP="007C08A2">
      <w:pPr>
        <w:widowControl w:val="0"/>
        <w:jc w:val="both"/>
        <w:rPr>
          <w:rFonts w:ascii="GHEA Grapalat" w:hAnsi="GHEA Grapalat"/>
          <w:sz w:val="20"/>
          <w:szCs w:val="20"/>
        </w:rPr>
      </w:pPr>
      <w:r w:rsidRPr="001911DD">
        <w:rPr>
          <w:rFonts w:ascii="GHEA Grapalat" w:hAnsi="GHEA Grapalat"/>
          <w:sz w:val="20"/>
          <w:szCs w:val="20"/>
        </w:rPr>
        <w:t>Срок поставки товара, а в случае поэтапного предложения-срок поставки первого этапа, должен быть установлен не менее чем на 20 календарных дней, расчет которого производится в день вступления в силу условия исполнения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w:t>
      </w:r>
    </w:p>
    <w:p w:rsidR="00D24901" w:rsidRPr="001911DD" w:rsidRDefault="00D24901" w:rsidP="007C08A2">
      <w:pPr>
        <w:widowControl w:val="0"/>
        <w:jc w:val="both"/>
        <w:rPr>
          <w:rFonts w:ascii="GHEA Grapalat" w:hAnsi="GHEA Grapalat"/>
          <w:sz w:val="20"/>
          <w:szCs w:val="20"/>
        </w:rPr>
      </w:pPr>
    </w:p>
    <w:p w:rsidR="00D24901" w:rsidRPr="001911DD" w:rsidRDefault="00D24901" w:rsidP="007C08A2">
      <w:pPr>
        <w:widowControl w:val="0"/>
        <w:jc w:val="both"/>
        <w:rPr>
          <w:rFonts w:ascii="GHEA Grapalat" w:hAnsi="GHEA Grapalat"/>
          <w:sz w:val="20"/>
          <w:szCs w:val="20"/>
        </w:rPr>
      </w:pPr>
      <w:r w:rsidRPr="001911DD">
        <w:rPr>
          <w:rFonts w:ascii="GHEA Grapalat" w:hAnsi="GHEA Grapalat"/>
          <w:sz w:val="20"/>
          <w:szCs w:val="20"/>
        </w:rPr>
        <w:t>* Если приглашением не предусмотрено представление информации о товарном знаке, фирменном наименовании, марке и производителе предлагаемого участником товара, то удаляется графа «товарный знак, марка и наименование производителя: В случае, предусмотренном договором, продавец также представляет покупателю гарантийное письмо или сертификат соответствия от производителя или представителя товара:</w:t>
      </w:r>
    </w:p>
    <w:p w:rsidR="00D24901" w:rsidRPr="001911DD" w:rsidRDefault="00D24901" w:rsidP="007C08A2">
      <w:pPr>
        <w:widowControl w:val="0"/>
        <w:jc w:val="both"/>
        <w:rPr>
          <w:rFonts w:ascii="GHEA Grapalat" w:hAnsi="GHEA Grapalat"/>
          <w:sz w:val="20"/>
          <w:szCs w:val="20"/>
        </w:rPr>
      </w:pPr>
    </w:p>
    <w:p w:rsidR="00D24901" w:rsidRPr="001911DD" w:rsidRDefault="00D24901" w:rsidP="007C08A2">
      <w:pPr>
        <w:widowControl w:val="0"/>
        <w:jc w:val="both"/>
        <w:rPr>
          <w:rFonts w:ascii="GHEA Grapalat" w:hAnsi="GHEA Grapalat"/>
          <w:sz w:val="20"/>
          <w:szCs w:val="20"/>
        </w:rPr>
      </w:pPr>
      <w:r w:rsidRPr="001911DD">
        <w:rPr>
          <w:rFonts w:ascii="GHEA Grapalat" w:hAnsi="GHEA Grapalat"/>
          <w:sz w:val="20"/>
          <w:szCs w:val="20"/>
        </w:rPr>
        <w:t>*** Если договор заключается на основании части 6 статьи 15 Закона РА" О закупках", то расчет срока в графе осуществляется со дня вступления в силу соглашения, заключаемого между сторонами в случае, если предусмотрены финансовые средства:</w:t>
      </w:r>
    </w:p>
    <w:p w:rsidR="00D24901" w:rsidRPr="001911DD" w:rsidRDefault="00D24901" w:rsidP="007C08A2">
      <w:pPr>
        <w:widowControl w:val="0"/>
        <w:jc w:val="both"/>
        <w:rPr>
          <w:rFonts w:ascii="GHEA Grapalat" w:hAnsi="GHEA Grapalat"/>
          <w:sz w:val="20"/>
          <w:szCs w:val="20"/>
        </w:rPr>
      </w:pPr>
    </w:p>
    <w:tbl>
      <w:tblPr>
        <w:tblW w:w="9639" w:type="dxa"/>
        <w:jc w:val="center"/>
        <w:tblLayout w:type="fixed"/>
        <w:tblLook w:val="0000"/>
      </w:tblPr>
      <w:tblGrid>
        <w:gridCol w:w="4536"/>
        <w:gridCol w:w="760"/>
        <w:gridCol w:w="4343"/>
      </w:tblGrid>
      <w:tr w:rsidR="00B138F3" w:rsidRPr="001911DD" w:rsidTr="00E22E51">
        <w:trPr>
          <w:jc w:val="center"/>
        </w:trPr>
        <w:tc>
          <w:tcPr>
            <w:tcW w:w="4536" w:type="dxa"/>
          </w:tcPr>
          <w:p w:rsidR="00071D1C" w:rsidRPr="001911DD" w:rsidRDefault="00071D1C" w:rsidP="007C08A2">
            <w:pPr>
              <w:widowControl w:val="0"/>
              <w:jc w:val="center"/>
              <w:rPr>
                <w:rFonts w:ascii="GHEA Grapalat" w:hAnsi="GHEA Grapalat" w:cs="Sylfaen"/>
                <w:b/>
                <w:bCs/>
                <w:sz w:val="20"/>
                <w:szCs w:val="20"/>
              </w:rPr>
            </w:pPr>
            <w:r w:rsidRPr="001911DD">
              <w:rPr>
                <w:rFonts w:ascii="GHEA Grapalat" w:hAnsi="GHEA Grapalat"/>
                <w:b/>
                <w:sz w:val="20"/>
                <w:szCs w:val="20"/>
              </w:rPr>
              <w:t>ПОКУПАТЕЛЬ</w:t>
            </w:r>
          </w:p>
          <w:p w:rsidR="00071D1C" w:rsidRPr="001911DD" w:rsidRDefault="00AB4EAB" w:rsidP="007C08A2">
            <w:pPr>
              <w:widowControl w:val="0"/>
              <w:jc w:val="center"/>
              <w:rPr>
                <w:rFonts w:ascii="GHEA Grapalat" w:hAnsi="GHEA Grapalat"/>
                <w:sz w:val="20"/>
                <w:szCs w:val="20"/>
                <w:lang w:val="en-US"/>
              </w:rPr>
            </w:pPr>
            <w:r w:rsidRPr="001911DD">
              <w:rPr>
                <w:rFonts w:ascii="GHEA Grapalat" w:hAnsi="GHEA Grapalat"/>
                <w:sz w:val="20"/>
                <w:szCs w:val="20"/>
                <w:lang w:val="en-US"/>
              </w:rPr>
              <w:t>_____________________</w:t>
            </w:r>
          </w:p>
          <w:p w:rsidR="00071D1C" w:rsidRPr="001911DD" w:rsidRDefault="00071D1C" w:rsidP="007C08A2">
            <w:pPr>
              <w:widowControl w:val="0"/>
              <w:jc w:val="center"/>
              <w:rPr>
                <w:rFonts w:ascii="GHEA Grapalat" w:hAnsi="GHEA Grapalat"/>
                <w:sz w:val="20"/>
                <w:szCs w:val="20"/>
              </w:rPr>
            </w:pPr>
            <w:r w:rsidRPr="001911DD">
              <w:rPr>
                <w:rFonts w:ascii="GHEA Grapalat" w:hAnsi="GHEA Grapalat"/>
                <w:sz w:val="20"/>
                <w:szCs w:val="20"/>
              </w:rPr>
              <w:t>/подпись/</w:t>
            </w:r>
          </w:p>
          <w:p w:rsidR="00071D1C" w:rsidRPr="001911DD" w:rsidRDefault="00071D1C" w:rsidP="007C08A2">
            <w:pPr>
              <w:widowControl w:val="0"/>
              <w:jc w:val="center"/>
              <w:rPr>
                <w:rFonts w:ascii="GHEA Grapalat" w:hAnsi="GHEA Grapalat"/>
                <w:sz w:val="20"/>
                <w:szCs w:val="20"/>
              </w:rPr>
            </w:pPr>
            <w:r w:rsidRPr="001911DD">
              <w:rPr>
                <w:rFonts w:ascii="GHEA Grapalat" w:hAnsi="GHEA Grapalat"/>
                <w:sz w:val="20"/>
                <w:szCs w:val="20"/>
              </w:rPr>
              <w:t>М. П.</w:t>
            </w:r>
          </w:p>
        </w:tc>
        <w:tc>
          <w:tcPr>
            <w:tcW w:w="760" w:type="dxa"/>
          </w:tcPr>
          <w:p w:rsidR="00071D1C" w:rsidRPr="001911DD" w:rsidRDefault="00071D1C" w:rsidP="007C08A2">
            <w:pPr>
              <w:widowControl w:val="0"/>
              <w:jc w:val="center"/>
              <w:rPr>
                <w:rFonts w:ascii="GHEA Grapalat" w:hAnsi="GHEA Grapalat"/>
                <w:sz w:val="20"/>
                <w:szCs w:val="20"/>
              </w:rPr>
            </w:pPr>
          </w:p>
        </w:tc>
        <w:tc>
          <w:tcPr>
            <w:tcW w:w="4343" w:type="dxa"/>
          </w:tcPr>
          <w:p w:rsidR="00071D1C" w:rsidRPr="001911DD" w:rsidRDefault="00071D1C" w:rsidP="007C08A2">
            <w:pPr>
              <w:widowControl w:val="0"/>
              <w:jc w:val="center"/>
              <w:rPr>
                <w:rFonts w:ascii="GHEA Grapalat" w:hAnsi="GHEA Grapalat" w:cs="Sylfaen"/>
                <w:b/>
                <w:bCs/>
                <w:sz w:val="20"/>
                <w:szCs w:val="20"/>
              </w:rPr>
            </w:pPr>
            <w:r w:rsidRPr="001911DD">
              <w:rPr>
                <w:rFonts w:ascii="GHEA Grapalat" w:hAnsi="GHEA Grapalat"/>
                <w:b/>
                <w:sz w:val="20"/>
                <w:szCs w:val="20"/>
              </w:rPr>
              <w:t>ПРОДАВЕЦ</w:t>
            </w:r>
          </w:p>
          <w:p w:rsidR="00071D1C" w:rsidRPr="001911DD" w:rsidRDefault="00AB4EAB" w:rsidP="007C08A2">
            <w:pPr>
              <w:widowControl w:val="0"/>
              <w:jc w:val="center"/>
              <w:rPr>
                <w:rFonts w:ascii="GHEA Grapalat" w:hAnsi="GHEA Grapalat"/>
                <w:sz w:val="20"/>
                <w:szCs w:val="20"/>
                <w:lang w:val="en-US"/>
              </w:rPr>
            </w:pPr>
            <w:r w:rsidRPr="001911DD">
              <w:rPr>
                <w:rFonts w:ascii="GHEA Grapalat" w:hAnsi="GHEA Grapalat"/>
                <w:sz w:val="20"/>
                <w:szCs w:val="20"/>
                <w:lang w:val="en-US"/>
              </w:rPr>
              <w:t>______________________</w:t>
            </w:r>
          </w:p>
          <w:p w:rsidR="00071D1C" w:rsidRPr="001911DD" w:rsidRDefault="00071D1C" w:rsidP="007C08A2">
            <w:pPr>
              <w:widowControl w:val="0"/>
              <w:jc w:val="center"/>
              <w:rPr>
                <w:rFonts w:ascii="GHEA Grapalat" w:hAnsi="GHEA Grapalat"/>
                <w:sz w:val="20"/>
                <w:szCs w:val="20"/>
              </w:rPr>
            </w:pPr>
            <w:r w:rsidRPr="001911DD">
              <w:rPr>
                <w:rFonts w:ascii="GHEA Grapalat" w:hAnsi="GHEA Grapalat"/>
                <w:sz w:val="20"/>
                <w:szCs w:val="20"/>
              </w:rPr>
              <w:t>/подпись/</w:t>
            </w:r>
          </w:p>
          <w:p w:rsidR="00071D1C" w:rsidRPr="001911DD" w:rsidRDefault="00071D1C" w:rsidP="007C08A2">
            <w:pPr>
              <w:widowControl w:val="0"/>
              <w:jc w:val="center"/>
              <w:rPr>
                <w:rFonts w:ascii="GHEA Grapalat" w:hAnsi="GHEA Grapalat"/>
                <w:sz w:val="20"/>
                <w:szCs w:val="20"/>
              </w:rPr>
            </w:pPr>
            <w:r w:rsidRPr="001911DD">
              <w:rPr>
                <w:rFonts w:ascii="GHEA Grapalat" w:hAnsi="GHEA Grapalat"/>
                <w:sz w:val="20"/>
                <w:szCs w:val="20"/>
              </w:rPr>
              <w:t>М. П.</w:t>
            </w:r>
          </w:p>
        </w:tc>
      </w:tr>
    </w:tbl>
    <w:p w:rsidR="00071D1C" w:rsidRPr="001911DD" w:rsidRDefault="00071D1C" w:rsidP="007C08A2">
      <w:pPr>
        <w:widowControl w:val="0"/>
        <w:jc w:val="right"/>
        <w:rPr>
          <w:rFonts w:ascii="GHEA Grapalat" w:hAnsi="GHEA Grapalat"/>
          <w:i/>
          <w:sz w:val="20"/>
          <w:szCs w:val="20"/>
        </w:rPr>
      </w:pPr>
      <w:r w:rsidRPr="001911DD">
        <w:rPr>
          <w:rFonts w:ascii="GHEA Grapalat" w:hAnsi="GHEA Grapalat"/>
          <w:sz w:val="20"/>
          <w:szCs w:val="20"/>
        </w:rPr>
        <w:br w:type="page"/>
      </w:r>
      <w:r w:rsidRPr="001911DD">
        <w:rPr>
          <w:rFonts w:ascii="GHEA Grapalat" w:hAnsi="GHEA Grapalat"/>
          <w:i/>
          <w:sz w:val="20"/>
          <w:szCs w:val="20"/>
        </w:rPr>
        <w:lastRenderedPageBreak/>
        <w:t>Приложение № 2</w:t>
      </w:r>
    </w:p>
    <w:p w:rsidR="00071D1C" w:rsidRPr="001911DD" w:rsidRDefault="00071D1C" w:rsidP="007C08A2">
      <w:pPr>
        <w:widowControl w:val="0"/>
        <w:jc w:val="right"/>
        <w:rPr>
          <w:rFonts w:ascii="GHEA Grapalat" w:hAnsi="GHEA Grapalat"/>
          <w:i/>
          <w:sz w:val="20"/>
          <w:szCs w:val="20"/>
        </w:rPr>
      </w:pPr>
      <w:r w:rsidRPr="001911DD">
        <w:rPr>
          <w:rFonts w:ascii="GHEA Grapalat" w:hAnsi="GHEA Grapalat"/>
          <w:i/>
          <w:sz w:val="20"/>
          <w:szCs w:val="20"/>
        </w:rPr>
        <w:t xml:space="preserve">к Договору под кодом </w:t>
      </w:r>
      <w:r w:rsidR="005A57B8" w:rsidRPr="001911DD">
        <w:rPr>
          <w:rFonts w:ascii="GHEA Grapalat" w:hAnsi="GHEA Grapalat"/>
          <w:i/>
          <w:sz w:val="20"/>
          <w:szCs w:val="20"/>
        </w:rPr>
        <w:br/>
      </w:r>
      <w:r w:rsidRPr="001911DD">
        <w:rPr>
          <w:rFonts w:ascii="GHEA Grapalat" w:hAnsi="GHEA Grapalat"/>
          <w:i/>
          <w:sz w:val="20"/>
          <w:szCs w:val="20"/>
        </w:rPr>
        <w:t xml:space="preserve">заключенному </w:t>
      </w:r>
      <w:r w:rsidR="006132ED" w:rsidRPr="001911DD">
        <w:rPr>
          <w:rFonts w:ascii="GHEA Grapalat" w:hAnsi="GHEA Grapalat"/>
          <w:i/>
          <w:sz w:val="20"/>
          <w:szCs w:val="20"/>
        </w:rPr>
        <w:t>"</w:t>
      </w:r>
      <w:r w:rsidR="00D52566" w:rsidRPr="001911DD">
        <w:rPr>
          <w:rFonts w:ascii="GHEA Grapalat" w:hAnsi="GHEA Grapalat"/>
          <w:i/>
          <w:sz w:val="20"/>
          <w:szCs w:val="20"/>
        </w:rPr>
        <w:tab/>
      </w:r>
      <w:r w:rsidR="006132ED" w:rsidRPr="001911DD">
        <w:rPr>
          <w:rFonts w:ascii="GHEA Grapalat" w:hAnsi="GHEA Grapalat"/>
          <w:i/>
          <w:sz w:val="20"/>
          <w:szCs w:val="20"/>
        </w:rPr>
        <w:t>"</w:t>
      </w:r>
      <w:r w:rsidR="00D52566" w:rsidRPr="001911DD">
        <w:rPr>
          <w:rFonts w:ascii="GHEA Grapalat" w:hAnsi="GHEA Grapalat"/>
          <w:i/>
          <w:sz w:val="20"/>
          <w:szCs w:val="20"/>
        </w:rPr>
        <w:tab/>
      </w:r>
      <w:r w:rsidRPr="001911DD">
        <w:rPr>
          <w:rFonts w:ascii="GHEA Grapalat" w:hAnsi="GHEA Grapalat"/>
          <w:i/>
          <w:sz w:val="20"/>
          <w:szCs w:val="20"/>
        </w:rPr>
        <w:t>20</w:t>
      </w:r>
      <w:r w:rsidR="00D52566" w:rsidRPr="001911DD">
        <w:rPr>
          <w:rFonts w:ascii="GHEA Grapalat" w:hAnsi="GHEA Grapalat"/>
          <w:i/>
          <w:sz w:val="20"/>
          <w:szCs w:val="20"/>
        </w:rPr>
        <w:tab/>
      </w:r>
      <w:r w:rsidRPr="001911DD">
        <w:rPr>
          <w:rFonts w:ascii="GHEA Grapalat" w:hAnsi="GHEA Grapalat"/>
          <w:i/>
          <w:sz w:val="20"/>
          <w:szCs w:val="20"/>
        </w:rPr>
        <w:t>г.</w:t>
      </w:r>
    </w:p>
    <w:p w:rsidR="00071D1C" w:rsidRPr="001911DD" w:rsidRDefault="00071D1C" w:rsidP="007C08A2">
      <w:pPr>
        <w:widowControl w:val="0"/>
        <w:jc w:val="center"/>
        <w:rPr>
          <w:rFonts w:ascii="GHEA Grapalat" w:hAnsi="GHEA Grapalat"/>
          <w:sz w:val="20"/>
          <w:szCs w:val="20"/>
        </w:rPr>
      </w:pPr>
      <w:r w:rsidRPr="001911DD">
        <w:rPr>
          <w:rFonts w:ascii="GHEA Grapalat" w:hAnsi="GHEA Grapalat"/>
          <w:sz w:val="20"/>
          <w:szCs w:val="20"/>
        </w:rPr>
        <w:t>ГРАФИК ОПЛАТЫ</w:t>
      </w:r>
      <w:r w:rsidR="00E67FD5" w:rsidRPr="001911DD">
        <w:rPr>
          <w:rStyle w:val="af6"/>
          <w:rFonts w:ascii="GHEA Grapalat" w:hAnsi="GHEA Grapalat"/>
          <w:sz w:val="20"/>
          <w:szCs w:val="20"/>
        </w:rPr>
        <w:footnoteReference w:customMarkFollows="1" w:id="23"/>
        <w:t>*</w:t>
      </w:r>
    </w:p>
    <w:p w:rsidR="00071D1C" w:rsidRPr="001911DD" w:rsidRDefault="00071D1C" w:rsidP="007C08A2">
      <w:pPr>
        <w:widowControl w:val="0"/>
        <w:jc w:val="right"/>
        <w:rPr>
          <w:rFonts w:ascii="GHEA Grapalat" w:hAnsi="GHEA Grapalat"/>
          <w:sz w:val="20"/>
          <w:szCs w:val="20"/>
        </w:rPr>
      </w:pPr>
      <w:r w:rsidRPr="001911DD">
        <w:rPr>
          <w:rFonts w:ascii="GHEA Grapalat" w:hAnsi="GHEA Grapalat"/>
          <w:sz w:val="20"/>
          <w:szCs w:val="20"/>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0"/>
        <w:gridCol w:w="1923"/>
        <w:gridCol w:w="1515"/>
        <w:gridCol w:w="881"/>
        <w:gridCol w:w="986"/>
        <w:gridCol w:w="654"/>
        <w:gridCol w:w="835"/>
        <w:gridCol w:w="544"/>
        <w:gridCol w:w="694"/>
        <w:gridCol w:w="689"/>
        <w:gridCol w:w="787"/>
        <w:gridCol w:w="1019"/>
        <w:gridCol w:w="924"/>
        <w:gridCol w:w="889"/>
        <w:gridCol w:w="938"/>
        <w:gridCol w:w="747"/>
      </w:tblGrid>
      <w:tr w:rsidR="00B138F3" w:rsidRPr="001911DD" w:rsidTr="00E11A45">
        <w:trPr>
          <w:trHeight w:val="305"/>
          <w:jc w:val="center"/>
        </w:trPr>
        <w:tc>
          <w:tcPr>
            <w:tcW w:w="15905" w:type="dxa"/>
            <w:gridSpan w:val="16"/>
          </w:tcPr>
          <w:p w:rsidR="00071D1C" w:rsidRPr="001911DD" w:rsidRDefault="00071D1C" w:rsidP="007C08A2">
            <w:pPr>
              <w:widowControl w:val="0"/>
              <w:jc w:val="center"/>
              <w:rPr>
                <w:rFonts w:ascii="GHEA Grapalat" w:hAnsi="GHEA Grapalat"/>
                <w:sz w:val="20"/>
                <w:szCs w:val="20"/>
              </w:rPr>
            </w:pPr>
            <w:r w:rsidRPr="001911DD">
              <w:rPr>
                <w:rFonts w:ascii="GHEA Grapalat" w:hAnsi="GHEA Grapalat"/>
                <w:sz w:val="20"/>
                <w:szCs w:val="20"/>
              </w:rPr>
              <w:t>Товар</w:t>
            </w:r>
          </w:p>
        </w:tc>
      </w:tr>
      <w:tr w:rsidR="00B138F3" w:rsidRPr="001911DD" w:rsidTr="00E11A45">
        <w:trPr>
          <w:trHeight w:val="747"/>
          <w:jc w:val="center"/>
        </w:trPr>
        <w:tc>
          <w:tcPr>
            <w:tcW w:w="1707" w:type="dxa"/>
            <w:vAlign w:val="center"/>
          </w:tcPr>
          <w:p w:rsidR="00071D1C" w:rsidRPr="001911DD" w:rsidRDefault="00071D1C" w:rsidP="007C08A2">
            <w:pPr>
              <w:widowControl w:val="0"/>
              <w:jc w:val="center"/>
              <w:rPr>
                <w:rFonts w:ascii="GHEA Grapalat" w:hAnsi="GHEA Grapalat"/>
                <w:sz w:val="20"/>
                <w:szCs w:val="20"/>
              </w:rPr>
            </w:pPr>
            <w:r w:rsidRPr="001911DD">
              <w:rPr>
                <w:rFonts w:ascii="GHEA Grapalat" w:hAnsi="GHEA Grapalat"/>
                <w:sz w:val="20"/>
                <w:szCs w:val="20"/>
              </w:rPr>
              <w:t>номер предусмотренного приглашением лота</w:t>
            </w:r>
          </w:p>
        </w:tc>
        <w:tc>
          <w:tcPr>
            <w:tcW w:w="2093" w:type="dxa"/>
            <w:vAlign w:val="center"/>
          </w:tcPr>
          <w:p w:rsidR="00071D1C" w:rsidRPr="001911DD" w:rsidRDefault="00071D1C" w:rsidP="007C08A2">
            <w:pPr>
              <w:widowControl w:val="0"/>
              <w:jc w:val="center"/>
              <w:rPr>
                <w:rFonts w:ascii="GHEA Grapalat" w:hAnsi="GHEA Grapalat"/>
                <w:sz w:val="20"/>
                <w:szCs w:val="20"/>
              </w:rPr>
            </w:pPr>
            <w:r w:rsidRPr="001911DD">
              <w:rPr>
                <w:rFonts w:ascii="GHEA Grapalat" w:hAnsi="GHEA Grapalat"/>
                <w:sz w:val="20"/>
                <w:szCs w:val="20"/>
              </w:rPr>
              <w:t>промежуточный код, предусмотренный планом закупок по классификации ЕЗК (CPV)</w:t>
            </w:r>
          </w:p>
        </w:tc>
        <w:tc>
          <w:tcPr>
            <w:tcW w:w="1555" w:type="dxa"/>
            <w:vAlign w:val="center"/>
          </w:tcPr>
          <w:p w:rsidR="00071D1C" w:rsidRPr="001911DD" w:rsidRDefault="00071D1C" w:rsidP="007C08A2">
            <w:pPr>
              <w:widowControl w:val="0"/>
              <w:jc w:val="center"/>
              <w:rPr>
                <w:rFonts w:ascii="GHEA Grapalat" w:hAnsi="GHEA Grapalat"/>
                <w:sz w:val="20"/>
                <w:szCs w:val="20"/>
              </w:rPr>
            </w:pPr>
            <w:r w:rsidRPr="001911DD">
              <w:rPr>
                <w:rFonts w:ascii="GHEA Grapalat" w:hAnsi="GHEA Grapalat"/>
                <w:sz w:val="20"/>
                <w:szCs w:val="20"/>
              </w:rPr>
              <w:t>наименование</w:t>
            </w:r>
          </w:p>
        </w:tc>
        <w:tc>
          <w:tcPr>
            <w:tcW w:w="10550" w:type="dxa"/>
            <w:gridSpan w:val="13"/>
            <w:vAlign w:val="center"/>
          </w:tcPr>
          <w:p w:rsidR="00071D1C" w:rsidRPr="001911DD" w:rsidRDefault="00071D1C" w:rsidP="007C08A2">
            <w:pPr>
              <w:widowControl w:val="0"/>
              <w:jc w:val="both"/>
              <w:rPr>
                <w:rFonts w:ascii="GHEA Grapalat" w:hAnsi="GHEA Grapalat"/>
                <w:sz w:val="20"/>
                <w:szCs w:val="20"/>
              </w:rPr>
            </w:pPr>
            <w:r w:rsidRPr="001911DD">
              <w:rPr>
                <w:rFonts w:ascii="GHEA Grapalat" w:hAnsi="GHEA Grapalat"/>
                <w:sz w:val="20"/>
                <w:szCs w:val="20"/>
              </w:rPr>
              <w:t>Оплату товара предусматривается произвести в 2</w:t>
            </w:r>
            <w:r w:rsidR="00E67FD5" w:rsidRPr="001911DD">
              <w:rPr>
                <w:rFonts w:ascii="GHEA Grapalat" w:hAnsi="GHEA Grapalat"/>
                <w:sz w:val="20"/>
                <w:szCs w:val="20"/>
              </w:rPr>
              <w:t>0</w:t>
            </w:r>
            <w:r w:rsidR="00AA7117" w:rsidRPr="001911DD">
              <w:rPr>
                <w:rFonts w:ascii="GHEA Grapalat" w:hAnsi="GHEA Grapalat"/>
                <w:sz w:val="20"/>
                <w:szCs w:val="20"/>
              </w:rPr>
              <w:t xml:space="preserve"> </w:t>
            </w:r>
            <w:r w:rsidR="00E67FD5" w:rsidRPr="001911DD">
              <w:rPr>
                <w:rFonts w:ascii="GHEA Grapalat" w:hAnsi="GHEA Grapalat"/>
                <w:sz w:val="20"/>
                <w:szCs w:val="20"/>
              </w:rPr>
              <w:t>г., по месяцам, в том числе</w:t>
            </w:r>
            <w:r w:rsidR="00E67FD5" w:rsidRPr="001911DD">
              <w:rPr>
                <w:rStyle w:val="af6"/>
                <w:rFonts w:ascii="GHEA Grapalat" w:hAnsi="GHEA Grapalat"/>
                <w:sz w:val="20"/>
                <w:szCs w:val="20"/>
              </w:rPr>
              <w:footnoteReference w:customMarkFollows="1" w:id="24"/>
              <w:t>**</w:t>
            </w:r>
          </w:p>
        </w:tc>
      </w:tr>
      <w:tr w:rsidR="00B138F3" w:rsidRPr="001911DD" w:rsidTr="00E11A45">
        <w:trPr>
          <w:trHeight w:val="594"/>
          <w:jc w:val="center"/>
        </w:trPr>
        <w:tc>
          <w:tcPr>
            <w:tcW w:w="1707" w:type="dxa"/>
          </w:tcPr>
          <w:p w:rsidR="00071D1C" w:rsidRPr="001911DD" w:rsidRDefault="00071D1C" w:rsidP="007C08A2">
            <w:pPr>
              <w:widowControl w:val="0"/>
              <w:jc w:val="center"/>
              <w:rPr>
                <w:rFonts w:ascii="GHEA Grapalat" w:hAnsi="GHEA Grapalat"/>
                <w:sz w:val="20"/>
                <w:szCs w:val="20"/>
              </w:rPr>
            </w:pPr>
          </w:p>
        </w:tc>
        <w:tc>
          <w:tcPr>
            <w:tcW w:w="2093" w:type="dxa"/>
          </w:tcPr>
          <w:p w:rsidR="00071D1C" w:rsidRPr="001911DD" w:rsidRDefault="00071D1C" w:rsidP="007C08A2">
            <w:pPr>
              <w:widowControl w:val="0"/>
              <w:jc w:val="center"/>
              <w:rPr>
                <w:rFonts w:ascii="GHEA Grapalat" w:hAnsi="GHEA Grapalat"/>
                <w:sz w:val="20"/>
                <w:szCs w:val="20"/>
              </w:rPr>
            </w:pPr>
          </w:p>
        </w:tc>
        <w:tc>
          <w:tcPr>
            <w:tcW w:w="1555" w:type="dxa"/>
          </w:tcPr>
          <w:p w:rsidR="00071D1C" w:rsidRPr="001911DD" w:rsidRDefault="00071D1C" w:rsidP="007C08A2">
            <w:pPr>
              <w:widowControl w:val="0"/>
              <w:jc w:val="center"/>
              <w:rPr>
                <w:rFonts w:ascii="GHEA Grapalat" w:hAnsi="GHEA Grapalat"/>
                <w:sz w:val="20"/>
                <w:szCs w:val="20"/>
              </w:rPr>
            </w:pPr>
          </w:p>
        </w:tc>
        <w:tc>
          <w:tcPr>
            <w:tcW w:w="978" w:type="dxa"/>
            <w:vAlign w:val="center"/>
          </w:tcPr>
          <w:p w:rsidR="00071D1C" w:rsidRPr="001911DD" w:rsidRDefault="00071D1C" w:rsidP="007C08A2">
            <w:pPr>
              <w:widowControl w:val="0"/>
              <w:ind w:right="-7"/>
              <w:jc w:val="center"/>
              <w:rPr>
                <w:rFonts w:ascii="GHEA Grapalat" w:hAnsi="GHEA Grapalat"/>
                <w:sz w:val="20"/>
                <w:szCs w:val="20"/>
              </w:rPr>
            </w:pPr>
            <w:r w:rsidRPr="001911DD">
              <w:rPr>
                <w:rFonts w:ascii="GHEA Grapalat" w:hAnsi="GHEA Grapalat"/>
                <w:sz w:val="20"/>
                <w:szCs w:val="20"/>
              </w:rPr>
              <w:t>январь</w:t>
            </w:r>
          </w:p>
        </w:tc>
        <w:tc>
          <w:tcPr>
            <w:tcW w:w="989" w:type="dxa"/>
            <w:vAlign w:val="center"/>
          </w:tcPr>
          <w:p w:rsidR="00071D1C" w:rsidRPr="001911DD" w:rsidRDefault="00071D1C" w:rsidP="007C08A2">
            <w:pPr>
              <w:widowControl w:val="0"/>
              <w:ind w:right="-7"/>
              <w:jc w:val="center"/>
              <w:rPr>
                <w:rFonts w:ascii="GHEA Grapalat" w:hAnsi="GHEA Grapalat" w:cs="Sylfaen"/>
                <w:sz w:val="20"/>
                <w:szCs w:val="20"/>
              </w:rPr>
            </w:pPr>
            <w:r w:rsidRPr="001911DD">
              <w:rPr>
                <w:rFonts w:ascii="GHEA Grapalat" w:hAnsi="GHEA Grapalat"/>
                <w:sz w:val="20"/>
                <w:szCs w:val="20"/>
              </w:rPr>
              <w:t>февраль</w:t>
            </w:r>
          </w:p>
        </w:tc>
        <w:tc>
          <w:tcPr>
            <w:tcW w:w="701" w:type="dxa"/>
            <w:vAlign w:val="center"/>
          </w:tcPr>
          <w:p w:rsidR="00071D1C" w:rsidRPr="001911DD" w:rsidRDefault="00071D1C" w:rsidP="007C08A2">
            <w:pPr>
              <w:widowControl w:val="0"/>
              <w:ind w:right="-7"/>
              <w:jc w:val="center"/>
              <w:rPr>
                <w:rFonts w:ascii="GHEA Grapalat" w:hAnsi="GHEA Grapalat"/>
                <w:sz w:val="20"/>
                <w:szCs w:val="20"/>
              </w:rPr>
            </w:pPr>
            <w:r w:rsidRPr="001911DD">
              <w:rPr>
                <w:rFonts w:ascii="GHEA Grapalat" w:hAnsi="GHEA Grapalat"/>
                <w:sz w:val="20"/>
                <w:szCs w:val="20"/>
              </w:rPr>
              <w:t>март</w:t>
            </w:r>
          </w:p>
        </w:tc>
        <w:tc>
          <w:tcPr>
            <w:tcW w:w="846" w:type="dxa"/>
            <w:vAlign w:val="center"/>
          </w:tcPr>
          <w:p w:rsidR="00071D1C" w:rsidRPr="001911DD" w:rsidRDefault="00071D1C" w:rsidP="007C08A2">
            <w:pPr>
              <w:widowControl w:val="0"/>
              <w:ind w:right="-7"/>
              <w:jc w:val="center"/>
              <w:rPr>
                <w:rFonts w:ascii="GHEA Grapalat" w:hAnsi="GHEA Grapalat" w:cs="Sylfaen"/>
                <w:sz w:val="20"/>
                <w:szCs w:val="20"/>
              </w:rPr>
            </w:pPr>
            <w:r w:rsidRPr="001911DD">
              <w:rPr>
                <w:rFonts w:ascii="GHEA Grapalat" w:hAnsi="GHEA Grapalat"/>
                <w:sz w:val="20"/>
                <w:szCs w:val="20"/>
              </w:rPr>
              <w:t>апрель</w:t>
            </w:r>
          </w:p>
        </w:tc>
        <w:tc>
          <w:tcPr>
            <w:tcW w:w="538" w:type="dxa"/>
            <w:vAlign w:val="center"/>
          </w:tcPr>
          <w:p w:rsidR="00071D1C" w:rsidRPr="001911DD" w:rsidRDefault="00071D1C" w:rsidP="007C08A2">
            <w:pPr>
              <w:widowControl w:val="0"/>
              <w:ind w:right="-7"/>
              <w:jc w:val="center"/>
              <w:rPr>
                <w:rFonts w:ascii="GHEA Grapalat" w:hAnsi="GHEA Grapalat"/>
                <w:sz w:val="20"/>
                <w:szCs w:val="20"/>
              </w:rPr>
            </w:pPr>
            <w:r w:rsidRPr="001911DD">
              <w:rPr>
                <w:rFonts w:ascii="GHEA Grapalat" w:hAnsi="GHEA Grapalat"/>
                <w:sz w:val="20"/>
                <w:szCs w:val="20"/>
              </w:rPr>
              <w:t>май</w:t>
            </w:r>
          </w:p>
        </w:tc>
        <w:tc>
          <w:tcPr>
            <w:tcW w:w="605" w:type="dxa"/>
            <w:vAlign w:val="center"/>
          </w:tcPr>
          <w:p w:rsidR="00071D1C" w:rsidRPr="001911DD" w:rsidRDefault="00071D1C" w:rsidP="007C08A2">
            <w:pPr>
              <w:widowControl w:val="0"/>
              <w:ind w:right="-7"/>
              <w:jc w:val="center"/>
              <w:rPr>
                <w:rFonts w:ascii="GHEA Grapalat" w:hAnsi="GHEA Grapalat"/>
                <w:sz w:val="20"/>
                <w:szCs w:val="20"/>
              </w:rPr>
            </w:pPr>
            <w:r w:rsidRPr="001911DD">
              <w:rPr>
                <w:rFonts w:ascii="GHEA Grapalat" w:hAnsi="GHEA Grapalat"/>
                <w:sz w:val="20"/>
                <w:szCs w:val="20"/>
              </w:rPr>
              <w:t>июнь</w:t>
            </w:r>
          </w:p>
        </w:tc>
        <w:tc>
          <w:tcPr>
            <w:tcW w:w="705" w:type="dxa"/>
            <w:vAlign w:val="center"/>
          </w:tcPr>
          <w:p w:rsidR="00071D1C" w:rsidRPr="001911DD" w:rsidRDefault="00071D1C" w:rsidP="007C08A2">
            <w:pPr>
              <w:widowControl w:val="0"/>
              <w:ind w:right="-7"/>
              <w:jc w:val="center"/>
              <w:rPr>
                <w:rFonts w:ascii="GHEA Grapalat" w:hAnsi="GHEA Grapalat"/>
                <w:sz w:val="20"/>
                <w:szCs w:val="20"/>
              </w:rPr>
            </w:pPr>
            <w:r w:rsidRPr="001911DD">
              <w:rPr>
                <w:rFonts w:ascii="GHEA Grapalat" w:hAnsi="GHEA Grapalat"/>
                <w:sz w:val="20"/>
                <w:szCs w:val="20"/>
              </w:rPr>
              <w:t>июль</w:t>
            </w:r>
          </w:p>
        </w:tc>
        <w:tc>
          <w:tcPr>
            <w:tcW w:w="834" w:type="dxa"/>
            <w:vAlign w:val="center"/>
          </w:tcPr>
          <w:p w:rsidR="00071D1C" w:rsidRPr="001911DD" w:rsidRDefault="00071D1C" w:rsidP="007C08A2">
            <w:pPr>
              <w:widowControl w:val="0"/>
              <w:ind w:right="-7"/>
              <w:jc w:val="center"/>
              <w:rPr>
                <w:rFonts w:ascii="GHEA Grapalat" w:hAnsi="GHEA Grapalat"/>
                <w:sz w:val="20"/>
                <w:szCs w:val="20"/>
              </w:rPr>
            </w:pPr>
            <w:r w:rsidRPr="001911DD">
              <w:rPr>
                <w:rFonts w:ascii="GHEA Grapalat" w:hAnsi="GHEA Grapalat"/>
                <w:sz w:val="20"/>
                <w:szCs w:val="20"/>
              </w:rPr>
              <w:t>август</w:t>
            </w:r>
          </w:p>
        </w:tc>
        <w:tc>
          <w:tcPr>
            <w:tcW w:w="867" w:type="dxa"/>
            <w:vAlign w:val="center"/>
          </w:tcPr>
          <w:p w:rsidR="00071D1C" w:rsidRPr="001911DD" w:rsidRDefault="00071D1C" w:rsidP="007C08A2">
            <w:pPr>
              <w:widowControl w:val="0"/>
              <w:ind w:right="-7"/>
              <w:jc w:val="center"/>
              <w:rPr>
                <w:rFonts w:ascii="GHEA Grapalat" w:hAnsi="GHEA Grapalat"/>
                <w:sz w:val="20"/>
                <w:szCs w:val="20"/>
              </w:rPr>
            </w:pPr>
            <w:r w:rsidRPr="001911DD">
              <w:rPr>
                <w:rFonts w:ascii="GHEA Grapalat" w:hAnsi="GHEA Grapalat"/>
                <w:sz w:val="20"/>
                <w:szCs w:val="20"/>
              </w:rPr>
              <w:t>сентябрь</w:t>
            </w:r>
          </w:p>
        </w:tc>
        <w:tc>
          <w:tcPr>
            <w:tcW w:w="853" w:type="dxa"/>
            <w:vAlign w:val="center"/>
          </w:tcPr>
          <w:p w:rsidR="00071D1C" w:rsidRPr="001911DD" w:rsidRDefault="00071D1C" w:rsidP="007C08A2">
            <w:pPr>
              <w:widowControl w:val="0"/>
              <w:ind w:right="-7"/>
              <w:jc w:val="center"/>
              <w:rPr>
                <w:rFonts w:ascii="GHEA Grapalat" w:hAnsi="GHEA Grapalat"/>
                <w:sz w:val="20"/>
                <w:szCs w:val="20"/>
              </w:rPr>
            </w:pPr>
            <w:r w:rsidRPr="001911DD">
              <w:rPr>
                <w:rFonts w:ascii="GHEA Grapalat" w:hAnsi="GHEA Grapalat"/>
                <w:sz w:val="20"/>
                <w:szCs w:val="20"/>
              </w:rPr>
              <w:t>октябрь</w:t>
            </w:r>
          </w:p>
        </w:tc>
        <w:tc>
          <w:tcPr>
            <w:tcW w:w="979" w:type="dxa"/>
            <w:vAlign w:val="center"/>
          </w:tcPr>
          <w:p w:rsidR="00071D1C" w:rsidRPr="001911DD" w:rsidRDefault="00071D1C" w:rsidP="007C08A2">
            <w:pPr>
              <w:widowControl w:val="0"/>
              <w:ind w:right="-7"/>
              <w:jc w:val="center"/>
              <w:rPr>
                <w:rFonts w:ascii="GHEA Grapalat" w:hAnsi="GHEA Grapalat"/>
                <w:sz w:val="20"/>
                <w:szCs w:val="20"/>
              </w:rPr>
            </w:pPr>
            <w:r w:rsidRPr="001911DD">
              <w:rPr>
                <w:rFonts w:ascii="GHEA Grapalat" w:hAnsi="GHEA Grapalat"/>
                <w:sz w:val="20"/>
                <w:szCs w:val="20"/>
              </w:rPr>
              <w:t>ноябрь</w:t>
            </w:r>
          </w:p>
        </w:tc>
        <w:tc>
          <w:tcPr>
            <w:tcW w:w="854" w:type="dxa"/>
            <w:vAlign w:val="center"/>
          </w:tcPr>
          <w:p w:rsidR="00071D1C" w:rsidRPr="001911DD" w:rsidRDefault="00071D1C" w:rsidP="007C08A2">
            <w:pPr>
              <w:widowControl w:val="0"/>
              <w:ind w:right="-7"/>
              <w:jc w:val="center"/>
              <w:rPr>
                <w:rFonts w:ascii="GHEA Grapalat" w:hAnsi="GHEA Grapalat"/>
                <w:sz w:val="20"/>
                <w:szCs w:val="20"/>
              </w:rPr>
            </w:pPr>
            <w:r w:rsidRPr="001911DD">
              <w:rPr>
                <w:rFonts w:ascii="GHEA Grapalat" w:hAnsi="GHEA Grapalat"/>
                <w:sz w:val="20"/>
                <w:szCs w:val="20"/>
              </w:rPr>
              <w:t>декабрь</w:t>
            </w:r>
          </w:p>
        </w:tc>
        <w:tc>
          <w:tcPr>
            <w:tcW w:w="801" w:type="dxa"/>
            <w:vAlign w:val="center"/>
          </w:tcPr>
          <w:p w:rsidR="00071D1C" w:rsidRPr="001911DD" w:rsidRDefault="00071D1C" w:rsidP="007C08A2">
            <w:pPr>
              <w:widowControl w:val="0"/>
              <w:ind w:right="-1"/>
              <w:jc w:val="center"/>
              <w:rPr>
                <w:rFonts w:ascii="GHEA Grapalat" w:hAnsi="GHEA Grapalat"/>
                <w:sz w:val="20"/>
                <w:szCs w:val="20"/>
                <w:lang w:val="en-US"/>
              </w:rPr>
            </w:pPr>
            <w:r w:rsidRPr="001911DD">
              <w:rPr>
                <w:rFonts w:ascii="GHEA Grapalat" w:hAnsi="GHEA Grapalat"/>
                <w:sz w:val="20"/>
                <w:szCs w:val="20"/>
              </w:rPr>
              <w:t>Всего</w:t>
            </w:r>
          </w:p>
        </w:tc>
      </w:tr>
      <w:tr w:rsidR="00E11A45" w:rsidRPr="001911DD" w:rsidTr="00E11A45">
        <w:trPr>
          <w:trHeight w:val="404"/>
          <w:jc w:val="center"/>
        </w:trPr>
        <w:tc>
          <w:tcPr>
            <w:tcW w:w="1707" w:type="dxa"/>
          </w:tcPr>
          <w:p w:rsidR="00E11A45" w:rsidRPr="001911DD" w:rsidRDefault="00E11A45" w:rsidP="007C08A2">
            <w:pPr>
              <w:jc w:val="center"/>
              <w:rPr>
                <w:rFonts w:ascii="Calibri" w:hAnsi="Calibri" w:cs="Calibri"/>
                <w:color w:val="000000"/>
                <w:sz w:val="20"/>
                <w:szCs w:val="20"/>
              </w:rPr>
            </w:pPr>
            <w:r w:rsidRPr="001911DD">
              <w:rPr>
                <w:rFonts w:ascii="Calibri" w:hAnsi="Calibri" w:cs="Calibri"/>
                <w:color w:val="000000"/>
                <w:sz w:val="20"/>
                <w:szCs w:val="20"/>
              </w:rPr>
              <w:t>1</w:t>
            </w:r>
          </w:p>
        </w:tc>
        <w:tc>
          <w:tcPr>
            <w:tcW w:w="2093" w:type="dxa"/>
          </w:tcPr>
          <w:p w:rsidR="00E11A45" w:rsidRPr="001911DD" w:rsidRDefault="00E11A45" w:rsidP="007C08A2">
            <w:pPr>
              <w:jc w:val="center"/>
              <w:rPr>
                <w:rFonts w:ascii="GHEA Grapalat" w:hAnsi="GHEA Grapalat" w:cs="Calibri"/>
                <w:sz w:val="20"/>
                <w:szCs w:val="20"/>
              </w:rPr>
            </w:pPr>
            <w:r w:rsidRPr="001911DD">
              <w:rPr>
                <w:rFonts w:ascii="GHEA Grapalat" w:hAnsi="GHEA Grapalat" w:cs="Calibri"/>
                <w:sz w:val="20"/>
                <w:szCs w:val="20"/>
              </w:rPr>
              <w:t>15872400</w:t>
            </w:r>
          </w:p>
        </w:tc>
        <w:tc>
          <w:tcPr>
            <w:tcW w:w="1555" w:type="dxa"/>
          </w:tcPr>
          <w:p w:rsidR="00E11A45" w:rsidRPr="001911DD" w:rsidRDefault="00E11A45" w:rsidP="007C08A2">
            <w:pPr>
              <w:jc w:val="center"/>
              <w:rPr>
                <w:rFonts w:ascii="Arial" w:hAnsi="Arial" w:cs="Arial"/>
                <w:color w:val="000000"/>
                <w:sz w:val="20"/>
                <w:szCs w:val="20"/>
              </w:rPr>
            </w:pPr>
            <w:r w:rsidRPr="001911DD">
              <w:rPr>
                <w:rFonts w:ascii="Arial" w:hAnsi="Arial" w:cs="Arial"/>
                <w:color w:val="000000"/>
                <w:sz w:val="20"/>
                <w:szCs w:val="20"/>
              </w:rPr>
              <w:t>соль</w:t>
            </w:r>
          </w:p>
        </w:tc>
        <w:tc>
          <w:tcPr>
            <w:tcW w:w="978" w:type="dxa"/>
            <w:vAlign w:val="center"/>
          </w:tcPr>
          <w:p w:rsidR="00E11A45" w:rsidRPr="001911DD" w:rsidRDefault="00E11A45" w:rsidP="007C08A2">
            <w:pPr>
              <w:widowControl w:val="0"/>
              <w:jc w:val="center"/>
              <w:rPr>
                <w:rFonts w:ascii="GHEA Grapalat" w:hAnsi="GHEA Grapalat"/>
                <w:sz w:val="20"/>
                <w:szCs w:val="20"/>
              </w:rPr>
            </w:pPr>
          </w:p>
        </w:tc>
        <w:tc>
          <w:tcPr>
            <w:tcW w:w="989" w:type="dxa"/>
            <w:vAlign w:val="center"/>
          </w:tcPr>
          <w:p w:rsidR="00E11A45" w:rsidRPr="001911DD" w:rsidRDefault="00E11A45" w:rsidP="007C08A2">
            <w:pPr>
              <w:widowControl w:val="0"/>
              <w:jc w:val="center"/>
              <w:rPr>
                <w:rFonts w:ascii="GHEA Grapalat" w:hAnsi="GHEA Grapalat"/>
                <w:sz w:val="20"/>
                <w:szCs w:val="20"/>
              </w:rPr>
            </w:pPr>
          </w:p>
        </w:tc>
        <w:tc>
          <w:tcPr>
            <w:tcW w:w="701" w:type="dxa"/>
            <w:vAlign w:val="center"/>
          </w:tcPr>
          <w:p w:rsidR="00E11A45" w:rsidRPr="001911DD" w:rsidRDefault="00E11A45" w:rsidP="007C08A2">
            <w:pPr>
              <w:widowControl w:val="0"/>
              <w:jc w:val="center"/>
              <w:rPr>
                <w:rFonts w:ascii="GHEA Grapalat" w:hAnsi="GHEA Grapalat" w:cs="Arial"/>
                <w:sz w:val="20"/>
                <w:szCs w:val="20"/>
              </w:rPr>
            </w:pPr>
          </w:p>
        </w:tc>
        <w:tc>
          <w:tcPr>
            <w:tcW w:w="846" w:type="dxa"/>
            <w:vAlign w:val="center"/>
          </w:tcPr>
          <w:p w:rsidR="00E11A45" w:rsidRPr="001911DD" w:rsidRDefault="00E11A45" w:rsidP="007C08A2">
            <w:pPr>
              <w:widowControl w:val="0"/>
              <w:jc w:val="center"/>
              <w:rPr>
                <w:rFonts w:ascii="GHEA Grapalat" w:hAnsi="GHEA Grapalat" w:cs="Arial"/>
                <w:sz w:val="20"/>
                <w:szCs w:val="20"/>
              </w:rPr>
            </w:pPr>
          </w:p>
        </w:tc>
        <w:tc>
          <w:tcPr>
            <w:tcW w:w="538" w:type="dxa"/>
            <w:vAlign w:val="center"/>
          </w:tcPr>
          <w:p w:rsidR="00E11A45" w:rsidRPr="001911DD" w:rsidRDefault="00E11A45" w:rsidP="007C08A2">
            <w:pPr>
              <w:widowControl w:val="0"/>
              <w:jc w:val="center"/>
              <w:rPr>
                <w:rFonts w:ascii="GHEA Grapalat" w:hAnsi="GHEA Grapalat" w:cs="Arial"/>
                <w:sz w:val="20"/>
                <w:szCs w:val="20"/>
              </w:rPr>
            </w:pPr>
          </w:p>
        </w:tc>
        <w:tc>
          <w:tcPr>
            <w:tcW w:w="605" w:type="dxa"/>
            <w:vAlign w:val="center"/>
          </w:tcPr>
          <w:p w:rsidR="00E11A45" w:rsidRPr="001911DD" w:rsidRDefault="00E11A45" w:rsidP="007C08A2">
            <w:pPr>
              <w:widowControl w:val="0"/>
              <w:jc w:val="center"/>
              <w:rPr>
                <w:rFonts w:ascii="GHEA Grapalat" w:hAnsi="GHEA Grapalat" w:cs="Arial"/>
                <w:sz w:val="20"/>
                <w:szCs w:val="20"/>
              </w:rPr>
            </w:pPr>
          </w:p>
        </w:tc>
        <w:tc>
          <w:tcPr>
            <w:tcW w:w="705" w:type="dxa"/>
            <w:vAlign w:val="center"/>
          </w:tcPr>
          <w:p w:rsidR="00E11A45" w:rsidRPr="001911DD" w:rsidRDefault="00E11A45" w:rsidP="007C08A2">
            <w:pPr>
              <w:widowControl w:val="0"/>
              <w:jc w:val="center"/>
              <w:rPr>
                <w:rFonts w:ascii="GHEA Grapalat" w:hAnsi="GHEA Grapalat" w:cs="Arial"/>
                <w:sz w:val="20"/>
                <w:szCs w:val="20"/>
              </w:rPr>
            </w:pPr>
          </w:p>
        </w:tc>
        <w:tc>
          <w:tcPr>
            <w:tcW w:w="834" w:type="dxa"/>
            <w:vAlign w:val="center"/>
          </w:tcPr>
          <w:p w:rsidR="00E11A45" w:rsidRPr="001911DD" w:rsidRDefault="00E11A45" w:rsidP="007C08A2">
            <w:pPr>
              <w:widowControl w:val="0"/>
              <w:jc w:val="center"/>
              <w:rPr>
                <w:rFonts w:ascii="GHEA Grapalat" w:hAnsi="GHEA Grapalat" w:cs="Arial"/>
                <w:sz w:val="20"/>
                <w:szCs w:val="20"/>
              </w:rPr>
            </w:pPr>
          </w:p>
        </w:tc>
        <w:tc>
          <w:tcPr>
            <w:tcW w:w="867"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3"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979"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4"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01" w:type="dxa"/>
            <w:vAlign w:val="center"/>
          </w:tcPr>
          <w:p w:rsidR="00E11A45" w:rsidRPr="001911DD" w:rsidRDefault="00E11A45" w:rsidP="007C08A2">
            <w:pPr>
              <w:widowControl w:val="0"/>
              <w:jc w:val="center"/>
              <w:rPr>
                <w:rFonts w:ascii="GHEA Grapalat" w:hAnsi="GHEA Grapalat"/>
                <w:b/>
                <w:sz w:val="20"/>
                <w:szCs w:val="20"/>
              </w:rPr>
            </w:pPr>
            <w:r w:rsidRPr="001911DD">
              <w:rPr>
                <w:rFonts w:ascii="GHEA Grapalat" w:hAnsi="GHEA Grapalat"/>
                <w:sz w:val="20"/>
                <w:szCs w:val="20"/>
                <w:lang w:val="en-US"/>
              </w:rPr>
              <w:t>100</w:t>
            </w:r>
            <w:r w:rsidRPr="001911DD">
              <w:rPr>
                <w:rFonts w:ascii="GHEA Grapalat" w:hAnsi="GHEA Grapalat"/>
                <w:sz w:val="20"/>
                <w:szCs w:val="20"/>
              </w:rPr>
              <w:t>%</w:t>
            </w:r>
          </w:p>
        </w:tc>
      </w:tr>
      <w:tr w:rsidR="00E11A45" w:rsidRPr="001911DD" w:rsidTr="00E11A45">
        <w:trPr>
          <w:trHeight w:val="404"/>
          <w:jc w:val="center"/>
        </w:trPr>
        <w:tc>
          <w:tcPr>
            <w:tcW w:w="1707" w:type="dxa"/>
          </w:tcPr>
          <w:p w:rsidR="00E11A45" w:rsidRPr="001911DD" w:rsidRDefault="00E11A45" w:rsidP="007C08A2">
            <w:pPr>
              <w:jc w:val="center"/>
              <w:rPr>
                <w:rFonts w:ascii="Calibri" w:hAnsi="Calibri" w:cs="Calibri"/>
                <w:color w:val="000000"/>
                <w:sz w:val="20"/>
                <w:szCs w:val="20"/>
              </w:rPr>
            </w:pPr>
            <w:r w:rsidRPr="001911DD">
              <w:rPr>
                <w:rFonts w:ascii="Calibri" w:hAnsi="Calibri" w:cs="Calibri"/>
                <w:color w:val="000000"/>
                <w:sz w:val="20"/>
                <w:szCs w:val="20"/>
              </w:rPr>
              <w:t>2</w:t>
            </w:r>
          </w:p>
        </w:tc>
        <w:tc>
          <w:tcPr>
            <w:tcW w:w="2093" w:type="dxa"/>
          </w:tcPr>
          <w:p w:rsidR="00E11A45" w:rsidRPr="001911DD" w:rsidRDefault="00E11A45" w:rsidP="007C08A2">
            <w:pPr>
              <w:jc w:val="center"/>
              <w:rPr>
                <w:rFonts w:ascii="GHEA Grapalat" w:hAnsi="GHEA Grapalat" w:cs="Calibri"/>
                <w:sz w:val="20"/>
                <w:szCs w:val="20"/>
              </w:rPr>
            </w:pPr>
            <w:r w:rsidRPr="001911DD">
              <w:rPr>
                <w:rFonts w:ascii="GHEA Grapalat" w:hAnsi="GHEA Grapalat" w:cs="Calibri"/>
                <w:sz w:val="20"/>
                <w:szCs w:val="20"/>
              </w:rPr>
              <w:t>15421100</w:t>
            </w:r>
          </w:p>
        </w:tc>
        <w:tc>
          <w:tcPr>
            <w:tcW w:w="1555" w:type="dxa"/>
          </w:tcPr>
          <w:p w:rsidR="00E11A45" w:rsidRPr="001911DD" w:rsidRDefault="00E11A45" w:rsidP="007C08A2">
            <w:pPr>
              <w:jc w:val="center"/>
              <w:rPr>
                <w:rFonts w:ascii="GHEA Grapalat" w:hAnsi="GHEA Grapalat" w:cs="Calibri"/>
                <w:color w:val="000000"/>
                <w:sz w:val="20"/>
                <w:szCs w:val="20"/>
              </w:rPr>
            </w:pPr>
            <w:r w:rsidRPr="001911DD">
              <w:rPr>
                <w:rFonts w:ascii="GHEA Grapalat" w:hAnsi="GHEA Grapalat" w:cs="Calibri"/>
                <w:color w:val="000000"/>
                <w:sz w:val="20"/>
                <w:szCs w:val="20"/>
              </w:rPr>
              <w:t>Растительное масло</w:t>
            </w:r>
          </w:p>
        </w:tc>
        <w:tc>
          <w:tcPr>
            <w:tcW w:w="978" w:type="dxa"/>
            <w:vAlign w:val="center"/>
          </w:tcPr>
          <w:p w:rsidR="00E11A45" w:rsidRPr="001911DD" w:rsidRDefault="00E11A45" w:rsidP="007C08A2">
            <w:pPr>
              <w:widowControl w:val="0"/>
              <w:jc w:val="center"/>
              <w:rPr>
                <w:rFonts w:ascii="GHEA Grapalat" w:hAnsi="GHEA Grapalat"/>
                <w:sz w:val="20"/>
                <w:szCs w:val="20"/>
              </w:rPr>
            </w:pPr>
          </w:p>
        </w:tc>
        <w:tc>
          <w:tcPr>
            <w:tcW w:w="989" w:type="dxa"/>
            <w:vAlign w:val="center"/>
          </w:tcPr>
          <w:p w:rsidR="00E11A45" w:rsidRPr="001911DD" w:rsidRDefault="00E11A45" w:rsidP="007C08A2">
            <w:pPr>
              <w:widowControl w:val="0"/>
              <w:jc w:val="center"/>
              <w:rPr>
                <w:rFonts w:ascii="GHEA Grapalat" w:hAnsi="GHEA Grapalat"/>
                <w:sz w:val="20"/>
                <w:szCs w:val="20"/>
              </w:rPr>
            </w:pPr>
          </w:p>
        </w:tc>
        <w:tc>
          <w:tcPr>
            <w:tcW w:w="701" w:type="dxa"/>
            <w:vAlign w:val="center"/>
          </w:tcPr>
          <w:p w:rsidR="00E11A45" w:rsidRPr="001911DD" w:rsidRDefault="00E11A45" w:rsidP="007C08A2">
            <w:pPr>
              <w:widowControl w:val="0"/>
              <w:jc w:val="center"/>
              <w:rPr>
                <w:rFonts w:ascii="GHEA Grapalat" w:hAnsi="GHEA Grapalat"/>
                <w:sz w:val="20"/>
                <w:szCs w:val="20"/>
              </w:rPr>
            </w:pPr>
          </w:p>
        </w:tc>
        <w:tc>
          <w:tcPr>
            <w:tcW w:w="846" w:type="dxa"/>
            <w:vAlign w:val="center"/>
          </w:tcPr>
          <w:p w:rsidR="00E11A45" w:rsidRPr="001911DD" w:rsidRDefault="00E11A45" w:rsidP="007C08A2">
            <w:pPr>
              <w:widowControl w:val="0"/>
              <w:jc w:val="center"/>
              <w:rPr>
                <w:rFonts w:ascii="GHEA Grapalat" w:hAnsi="GHEA Grapalat"/>
                <w:sz w:val="20"/>
                <w:szCs w:val="20"/>
              </w:rPr>
            </w:pPr>
          </w:p>
        </w:tc>
        <w:tc>
          <w:tcPr>
            <w:tcW w:w="538" w:type="dxa"/>
            <w:vAlign w:val="center"/>
          </w:tcPr>
          <w:p w:rsidR="00E11A45" w:rsidRPr="001911DD" w:rsidRDefault="00E11A45" w:rsidP="007C08A2">
            <w:pPr>
              <w:widowControl w:val="0"/>
              <w:jc w:val="center"/>
              <w:rPr>
                <w:rFonts w:ascii="GHEA Grapalat" w:hAnsi="GHEA Grapalat"/>
                <w:sz w:val="20"/>
                <w:szCs w:val="20"/>
              </w:rPr>
            </w:pPr>
          </w:p>
        </w:tc>
        <w:tc>
          <w:tcPr>
            <w:tcW w:w="605" w:type="dxa"/>
            <w:vAlign w:val="center"/>
          </w:tcPr>
          <w:p w:rsidR="00E11A45" w:rsidRPr="001911DD" w:rsidRDefault="00E11A45" w:rsidP="007C08A2">
            <w:pPr>
              <w:widowControl w:val="0"/>
              <w:jc w:val="center"/>
              <w:rPr>
                <w:rFonts w:ascii="GHEA Grapalat" w:hAnsi="GHEA Grapalat"/>
                <w:sz w:val="20"/>
                <w:szCs w:val="20"/>
              </w:rPr>
            </w:pPr>
          </w:p>
        </w:tc>
        <w:tc>
          <w:tcPr>
            <w:tcW w:w="705" w:type="dxa"/>
            <w:vAlign w:val="center"/>
          </w:tcPr>
          <w:p w:rsidR="00E11A45" w:rsidRPr="001911DD" w:rsidRDefault="00E11A45" w:rsidP="007C08A2">
            <w:pPr>
              <w:widowControl w:val="0"/>
              <w:jc w:val="center"/>
              <w:rPr>
                <w:rFonts w:ascii="GHEA Grapalat" w:hAnsi="GHEA Grapalat"/>
                <w:sz w:val="20"/>
                <w:szCs w:val="20"/>
              </w:rPr>
            </w:pPr>
          </w:p>
        </w:tc>
        <w:tc>
          <w:tcPr>
            <w:tcW w:w="834" w:type="dxa"/>
            <w:vAlign w:val="center"/>
          </w:tcPr>
          <w:p w:rsidR="00E11A45" w:rsidRPr="001911DD" w:rsidRDefault="00E11A45" w:rsidP="007C08A2">
            <w:pPr>
              <w:widowControl w:val="0"/>
              <w:jc w:val="center"/>
              <w:rPr>
                <w:rFonts w:ascii="GHEA Grapalat" w:hAnsi="GHEA Grapalat"/>
                <w:sz w:val="20"/>
                <w:szCs w:val="20"/>
              </w:rPr>
            </w:pPr>
          </w:p>
        </w:tc>
        <w:tc>
          <w:tcPr>
            <w:tcW w:w="867"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3"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979"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4"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01" w:type="dxa"/>
            <w:vAlign w:val="center"/>
          </w:tcPr>
          <w:p w:rsidR="00E11A45" w:rsidRPr="001911DD" w:rsidRDefault="00E11A45" w:rsidP="007C08A2">
            <w:pPr>
              <w:widowControl w:val="0"/>
              <w:jc w:val="center"/>
              <w:rPr>
                <w:rFonts w:ascii="GHEA Grapalat" w:hAnsi="GHEA Grapalat"/>
                <w:b/>
                <w:sz w:val="20"/>
                <w:szCs w:val="20"/>
              </w:rPr>
            </w:pPr>
            <w:r w:rsidRPr="001911DD">
              <w:rPr>
                <w:rFonts w:ascii="GHEA Grapalat" w:hAnsi="GHEA Grapalat"/>
                <w:sz w:val="20"/>
                <w:szCs w:val="20"/>
                <w:lang w:val="en-US"/>
              </w:rPr>
              <w:t>100</w:t>
            </w:r>
            <w:r w:rsidRPr="001911DD">
              <w:rPr>
                <w:rFonts w:ascii="GHEA Grapalat" w:hAnsi="GHEA Grapalat"/>
                <w:sz w:val="20"/>
                <w:szCs w:val="20"/>
              </w:rPr>
              <w:t>%</w:t>
            </w:r>
          </w:p>
        </w:tc>
      </w:tr>
      <w:tr w:rsidR="00E11A45" w:rsidRPr="001911DD" w:rsidTr="00E11A45">
        <w:trPr>
          <w:trHeight w:val="404"/>
          <w:jc w:val="center"/>
        </w:trPr>
        <w:tc>
          <w:tcPr>
            <w:tcW w:w="1707" w:type="dxa"/>
          </w:tcPr>
          <w:p w:rsidR="00E11A45" w:rsidRPr="001911DD" w:rsidRDefault="00E11A45" w:rsidP="007C08A2">
            <w:pPr>
              <w:jc w:val="center"/>
              <w:rPr>
                <w:rFonts w:ascii="Calibri" w:hAnsi="Calibri" w:cs="Calibri"/>
                <w:color w:val="000000"/>
                <w:sz w:val="20"/>
                <w:szCs w:val="20"/>
              </w:rPr>
            </w:pPr>
            <w:r w:rsidRPr="001911DD">
              <w:rPr>
                <w:rFonts w:ascii="Calibri" w:hAnsi="Calibri" w:cs="Calibri"/>
                <w:color w:val="000000"/>
                <w:sz w:val="20"/>
                <w:szCs w:val="20"/>
              </w:rPr>
              <w:t>3</w:t>
            </w:r>
          </w:p>
        </w:tc>
        <w:tc>
          <w:tcPr>
            <w:tcW w:w="2093" w:type="dxa"/>
          </w:tcPr>
          <w:p w:rsidR="00E11A45" w:rsidRPr="001911DD" w:rsidRDefault="00E11A45" w:rsidP="007C08A2">
            <w:pPr>
              <w:jc w:val="center"/>
              <w:rPr>
                <w:rFonts w:ascii="GHEA Grapalat" w:hAnsi="GHEA Grapalat" w:cs="Calibri"/>
                <w:sz w:val="20"/>
                <w:szCs w:val="20"/>
              </w:rPr>
            </w:pPr>
            <w:r w:rsidRPr="001911DD">
              <w:rPr>
                <w:rFonts w:ascii="GHEA Grapalat" w:hAnsi="GHEA Grapalat" w:cs="Calibri"/>
                <w:sz w:val="20"/>
                <w:szCs w:val="20"/>
              </w:rPr>
              <w:t>15614200</w:t>
            </w:r>
          </w:p>
        </w:tc>
        <w:tc>
          <w:tcPr>
            <w:tcW w:w="1555" w:type="dxa"/>
          </w:tcPr>
          <w:p w:rsidR="00E11A45" w:rsidRPr="001911DD" w:rsidRDefault="00E11A45" w:rsidP="007C08A2">
            <w:pPr>
              <w:jc w:val="center"/>
              <w:rPr>
                <w:rFonts w:ascii="Arial" w:hAnsi="Arial" w:cs="Arial"/>
                <w:color w:val="000000"/>
                <w:sz w:val="20"/>
                <w:szCs w:val="20"/>
              </w:rPr>
            </w:pPr>
            <w:r w:rsidRPr="001911DD">
              <w:rPr>
                <w:rFonts w:ascii="Arial" w:hAnsi="Arial" w:cs="Arial"/>
                <w:color w:val="000000"/>
                <w:sz w:val="20"/>
                <w:szCs w:val="20"/>
              </w:rPr>
              <w:t>Рис</w:t>
            </w:r>
          </w:p>
        </w:tc>
        <w:tc>
          <w:tcPr>
            <w:tcW w:w="978" w:type="dxa"/>
            <w:vAlign w:val="center"/>
          </w:tcPr>
          <w:p w:rsidR="00E11A45" w:rsidRPr="001911DD" w:rsidRDefault="00E11A45" w:rsidP="007C08A2">
            <w:pPr>
              <w:widowControl w:val="0"/>
              <w:jc w:val="center"/>
              <w:rPr>
                <w:rFonts w:ascii="GHEA Grapalat" w:hAnsi="GHEA Grapalat"/>
                <w:sz w:val="20"/>
                <w:szCs w:val="20"/>
              </w:rPr>
            </w:pPr>
          </w:p>
        </w:tc>
        <w:tc>
          <w:tcPr>
            <w:tcW w:w="989" w:type="dxa"/>
            <w:vAlign w:val="center"/>
          </w:tcPr>
          <w:p w:rsidR="00E11A45" w:rsidRPr="001911DD" w:rsidRDefault="00E11A45" w:rsidP="007C08A2">
            <w:pPr>
              <w:widowControl w:val="0"/>
              <w:jc w:val="center"/>
              <w:rPr>
                <w:rFonts w:ascii="GHEA Grapalat" w:hAnsi="GHEA Grapalat"/>
                <w:sz w:val="20"/>
                <w:szCs w:val="20"/>
              </w:rPr>
            </w:pPr>
          </w:p>
        </w:tc>
        <w:tc>
          <w:tcPr>
            <w:tcW w:w="701" w:type="dxa"/>
            <w:vAlign w:val="center"/>
          </w:tcPr>
          <w:p w:rsidR="00E11A45" w:rsidRPr="001911DD" w:rsidRDefault="00E11A45" w:rsidP="007C08A2">
            <w:pPr>
              <w:widowControl w:val="0"/>
              <w:jc w:val="center"/>
              <w:rPr>
                <w:rFonts w:ascii="GHEA Grapalat" w:hAnsi="GHEA Grapalat"/>
                <w:sz w:val="20"/>
                <w:szCs w:val="20"/>
              </w:rPr>
            </w:pPr>
          </w:p>
        </w:tc>
        <w:tc>
          <w:tcPr>
            <w:tcW w:w="846" w:type="dxa"/>
            <w:vAlign w:val="center"/>
          </w:tcPr>
          <w:p w:rsidR="00E11A45" w:rsidRPr="001911DD" w:rsidRDefault="00E11A45" w:rsidP="007C08A2">
            <w:pPr>
              <w:widowControl w:val="0"/>
              <w:jc w:val="center"/>
              <w:rPr>
                <w:rFonts w:ascii="GHEA Grapalat" w:hAnsi="GHEA Grapalat"/>
                <w:sz w:val="20"/>
                <w:szCs w:val="20"/>
              </w:rPr>
            </w:pPr>
          </w:p>
        </w:tc>
        <w:tc>
          <w:tcPr>
            <w:tcW w:w="538" w:type="dxa"/>
            <w:vAlign w:val="center"/>
          </w:tcPr>
          <w:p w:rsidR="00E11A45" w:rsidRPr="001911DD" w:rsidRDefault="00E11A45" w:rsidP="007C08A2">
            <w:pPr>
              <w:widowControl w:val="0"/>
              <w:jc w:val="center"/>
              <w:rPr>
                <w:rFonts w:ascii="GHEA Grapalat" w:hAnsi="GHEA Grapalat"/>
                <w:sz w:val="20"/>
                <w:szCs w:val="20"/>
              </w:rPr>
            </w:pPr>
          </w:p>
        </w:tc>
        <w:tc>
          <w:tcPr>
            <w:tcW w:w="605" w:type="dxa"/>
            <w:vAlign w:val="center"/>
          </w:tcPr>
          <w:p w:rsidR="00E11A45" w:rsidRPr="001911DD" w:rsidRDefault="00E11A45" w:rsidP="007C08A2">
            <w:pPr>
              <w:widowControl w:val="0"/>
              <w:jc w:val="center"/>
              <w:rPr>
                <w:rFonts w:ascii="GHEA Grapalat" w:hAnsi="GHEA Grapalat"/>
                <w:sz w:val="20"/>
                <w:szCs w:val="20"/>
              </w:rPr>
            </w:pPr>
          </w:p>
        </w:tc>
        <w:tc>
          <w:tcPr>
            <w:tcW w:w="705" w:type="dxa"/>
            <w:vAlign w:val="center"/>
          </w:tcPr>
          <w:p w:rsidR="00E11A45" w:rsidRPr="001911DD" w:rsidRDefault="00E11A45" w:rsidP="007C08A2">
            <w:pPr>
              <w:widowControl w:val="0"/>
              <w:jc w:val="center"/>
              <w:rPr>
                <w:rFonts w:ascii="GHEA Grapalat" w:hAnsi="GHEA Grapalat"/>
                <w:sz w:val="20"/>
                <w:szCs w:val="20"/>
              </w:rPr>
            </w:pPr>
          </w:p>
        </w:tc>
        <w:tc>
          <w:tcPr>
            <w:tcW w:w="834" w:type="dxa"/>
            <w:vAlign w:val="center"/>
          </w:tcPr>
          <w:p w:rsidR="00E11A45" w:rsidRPr="001911DD" w:rsidRDefault="00E11A45" w:rsidP="007C08A2">
            <w:pPr>
              <w:widowControl w:val="0"/>
              <w:jc w:val="center"/>
              <w:rPr>
                <w:rFonts w:ascii="GHEA Grapalat" w:hAnsi="GHEA Grapalat"/>
                <w:sz w:val="20"/>
                <w:szCs w:val="20"/>
              </w:rPr>
            </w:pPr>
          </w:p>
        </w:tc>
        <w:tc>
          <w:tcPr>
            <w:tcW w:w="867"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3"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979"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4"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01" w:type="dxa"/>
            <w:vAlign w:val="center"/>
          </w:tcPr>
          <w:p w:rsidR="00E11A45" w:rsidRPr="001911DD" w:rsidRDefault="00E11A45" w:rsidP="007C08A2">
            <w:pPr>
              <w:widowControl w:val="0"/>
              <w:jc w:val="center"/>
              <w:rPr>
                <w:rFonts w:ascii="GHEA Grapalat" w:hAnsi="GHEA Grapalat"/>
                <w:b/>
                <w:sz w:val="20"/>
                <w:szCs w:val="20"/>
              </w:rPr>
            </w:pPr>
            <w:r w:rsidRPr="001911DD">
              <w:rPr>
                <w:rFonts w:ascii="GHEA Grapalat" w:hAnsi="GHEA Grapalat"/>
                <w:sz w:val="20"/>
                <w:szCs w:val="20"/>
                <w:lang w:val="en-US"/>
              </w:rPr>
              <w:t>100</w:t>
            </w:r>
            <w:r w:rsidRPr="001911DD">
              <w:rPr>
                <w:rFonts w:ascii="GHEA Grapalat" w:hAnsi="GHEA Grapalat"/>
                <w:sz w:val="20"/>
                <w:szCs w:val="20"/>
              </w:rPr>
              <w:t>%</w:t>
            </w:r>
          </w:p>
        </w:tc>
      </w:tr>
      <w:tr w:rsidR="00E11A45" w:rsidRPr="001911DD" w:rsidTr="00E11A45">
        <w:trPr>
          <w:trHeight w:val="404"/>
          <w:jc w:val="center"/>
        </w:trPr>
        <w:tc>
          <w:tcPr>
            <w:tcW w:w="1707" w:type="dxa"/>
          </w:tcPr>
          <w:p w:rsidR="00E11A45" w:rsidRPr="001911DD" w:rsidRDefault="00E11A45" w:rsidP="007C08A2">
            <w:pPr>
              <w:jc w:val="center"/>
              <w:rPr>
                <w:rFonts w:ascii="Calibri" w:hAnsi="Calibri" w:cs="Calibri"/>
                <w:color w:val="000000"/>
                <w:sz w:val="20"/>
                <w:szCs w:val="20"/>
              </w:rPr>
            </w:pPr>
            <w:r w:rsidRPr="001911DD">
              <w:rPr>
                <w:rFonts w:ascii="Calibri" w:hAnsi="Calibri" w:cs="Calibri"/>
                <w:color w:val="000000"/>
                <w:sz w:val="20"/>
                <w:szCs w:val="20"/>
              </w:rPr>
              <w:t>4</w:t>
            </w:r>
          </w:p>
        </w:tc>
        <w:tc>
          <w:tcPr>
            <w:tcW w:w="2093" w:type="dxa"/>
          </w:tcPr>
          <w:p w:rsidR="00E11A45" w:rsidRPr="001911DD" w:rsidRDefault="00E11A45" w:rsidP="007C08A2">
            <w:pPr>
              <w:jc w:val="center"/>
              <w:rPr>
                <w:rFonts w:ascii="GHEA Grapalat" w:hAnsi="GHEA Grapalat" w:cs="Calibri"/>
                <w:sz w:val="20"/>
                <w:szCs w:val="20"/>
              </w:rPr>
            </w:pPr>
            <w:r w:rsidRPr="001911DD">
              <w:rPr>
                <w:rFonts w:ascii="GHEA Grapalat" w:hAnsi="GHEA Grapalat" w:cs="Calibri"/>
                <w:sz w:val="20"/>
                <w:szCs w:val="20"/>
              </w:rPr>
              <w:t>03221110</w:t>
            </w:r>
          </w:p>
        </w:tc>
        <w:tc>
          <w:tcPr>
            <w:tcW w:w="1555" w:type="dxa"/>
          </w:tcPr>
          <w:p w:rsidR="00E11A45" w:rsidRPr="001911DD" w:rsidRDefault="00E11A45" w:rsidP="007C08A2">
            <w:pPr>
              <w:jc w:val="center"/>
              <w:rPr>
                <w:rFonts w:ascii="Arial" w:hAnsi="Arial" w:cs="Arial"/>
                <w:color w:val="000000"/>
                <w:sz w:val="20"/>
                <w:szCs w:val="20"/>
              </w:rPr>
            </w:pPr>
            <w:r w:rsidRPr="001911DD">
              <w:rPr>
                <w:rFonts w:ascii="GHEA Grapalat" w:hAnsi="GHEA Grapalat" w:cs="Calibri"/>
                <w:color w:val="000000"/>
                <w:sz w:val="20"/>
                <w:szCs w:val="20"/>
              </w:rPr>
              <w:t>Морковь</w:t>
            </w:r>
          </w:p>
        </w:tc>
        <w:tc>
          <w:tcPr>
            <w:tcW w:w="978" w:type="dxa"/>
            <w:vAlign w:val="center"/>
          </w:tcPr>
          <w:p w:rsidR="00E11A45" w:rsidRPr="001911DD" w:rsidRDefault="00E11A45" w:rsidP="007C08A2">
            <w:pPr>
              <w:widowControl w:val="0"/>
              <w:jc w:val="center"/>
              <w:rPr>
                <w:rFonts w:ascii="GHEA Grapalat" w:hAnsi="GHEA Grapalat"/>
                <w:sz w:val="20"/>
                <w:szCs w:val="20"/>
              </w:rPr>
            </w:pPr>
          </w:p>
        </w:tc>
        <w:tc>
          <w:tcPr>
            <w:tcW w:w="989" w:type="dxa"/>
            <w:vAlign w:val="center"/>
          </w:tcPr>
          <w:p w:rsidR="00E11A45" w:rsidRPr="001911DD" w:rsidRDefault="00E11A45" w:rsidP="007C08A2">
            <w:pPr>
              <w:widowControl w:val="0"/>
              <w:jc w:val="center"/>
              <w:rPr>
                <w:rFonts w:ascii="GHEA Grapalat" w:hAnsi="GHEA Grapalat"/>
                <w:sz w:val="20"/>
                <w:szCs w:val="20"/>
              </w:rPr>
            </w:pPr>
          </w:p>
        </w:tc>
        <w:tc>
          <w:tcPr>
            <w:tcW w:w="701" w:type="dxa"/>
            <w:vAlign w:val="center"/>
          </w:tcPr>
          <w:p w:rsidR="00E11A45" w:rsidRPr="001911DD" w:rsidRDefault="00E11A45" w:rsidP="007C08A2">
            <w:pPr>
              <w:widowControl w:val="0"/>
              <w:jc w:val="center"/>
              <w:rPr>
                <w:rFonts w:ascii="GHEA Grapalat" w:hAnsi="GHEA Grapalat"/>
                <w:sz w:val="20"/>
                <w:szCs w:val="20"/>
              </w:rPr>
            </w:pPr>
          </w:p>
        </w:tc>
        <w:tc>
          <w:tcPr>
            <w:tcW w:w="846" w:type="dxa"/>
            <w:vAlign w:val="center"/>
          </w:tcPr>
          <w:p w:rsidR="00E11A45" w:rsidRPr="001911DD" w:rsidRDefault="00E11A45" w:rsidP="007C08A2">
            <w:pPr>
              <w:widowControl w:val="0"/>
              <w:jc w:val="center"/>
              <w:rPr>
                <w:rFonts w:ascii="GHEA Grapalat" w:hAnsi="GHEA Grapalat"/>
                <w:sz w:val="20"/>
                <w:szCs w:val="20"/>
              </w:rPr>
            </w:pPr>
          </w:p>
        </w:tc>
        <w:tc>
          <w:tcPr>
            <w:tcW w:w="538" w:type="dxa"/>
            <w:vAlign w:val="center"/>
          </w:tcPr>
          <w:p w:rsidR="00E11A45" w:rsidRPr="001911DD" w:rsidRDefault="00E11A45" w:rsidP="007C08A2">
            <w:pPr>
              <w:widowControl w:val="0"/>
              <w:jc w:val="center"/>
              <w:rPr>
                <w:rFonts w:ascii="GHEA Grapalat" w:hAnsi="GHEA Grapalat"/>
                <w:sz w:val="20"/>
                <w:szCs w:val="20"/>
              </w:rPr>
            </w:pPr>
          </w:p>
        </w:tc>
        <w:tc>
          <w:tcPr>
            <w:tcW w:w="605" w:type="dxa"/>
            <w:vAlign w:val="center"/>
          </w:tcPr>
          <w:p w:rsidR="00E11A45" w:rsidRPr="001911DD" w:rsidRDefault="00E11A45" w:rsidP="007C08A2">
            <w:pPr>
              <w:widowControl w:val="0"/>
              <w:jc w:val="center"/>
              <w:rPr>
                <w:rFonts w:ascii="GHEA Grapalat" w:hAnsi="GHEA Grapalat"/>
                <w:sz w:val="20"/>
                <w:szCs w:val="20"/>
              </w:rPr>
            </w:pPr>
          </w:p>
        </w:tc>
        <w:tc>
          <w:tcPr>
            <w:tcW w:w="705" w:type="dxa"/>
            <w:vAlign w:val="center"/>
          </w:tcPr>
          <w:p w:rsidR="00E11A45" w:rsidRPr="001911DD" w:rsidRDefault="00E11A45" w:rsidP="007C08A2">
            <w:pPr>
              <w:widowControl w:val="0"/>
              <w:jc w:val="center"/>
              <w:rPr>
                <w:rFonts w:ascii="GHEA Grapalat" w:hAnsi="GHEA Grapalat"/>
                <w:sz w:val="20"/>
                <w:szCs w:val="20"/>
              </w:rPr>
            </w:pPr>
          </w:p>
        </w:tc>
        <w:tc>
          <w:tcPr>
            <w:tcW w:w="834" w:type="dxa"/>
            <w:vAlign w:val="center"/>
          </w:tcPr>
          <w:p w:rsidR="00E11A45" w:rsidRPr="001911DD" w:rsidRDefault="00E11A45" w:rsidP="007C08A2">
            <w:pPr>
              <w:widowControl w:val="0"/>
              <w:jc w:val="center"/>
              <w:rPr>
                <w:rFonts w:ascii="GHEA Grapalat" w:hAnsi="GHEA Grapalat"/>
                <w:sz w:val="20"/>
                <w:szCs w:val="20"/>
              </w:rPr>
            </w:pPr>
          </w:p>
        </w:tc>
        <w:tc>
          <w:tcPr>
            <w:tcW w:w="867"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3"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979"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4"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01" w:type="dxa"/>
            <w:vAlign w:val="center"/>
          </w:tcPr>
          <w:p w:rsidR="00E11A45" w:rsidRPr="001911DD" w:rsidRDefault="00E11A45" w:rsidP="007C08A2">
            <w:pPr>
              <w:widowControl w:val="0"/>
              <w:jc w:val="center"/>
              <w:rPr>
                <w:rFonts w:ascii="GHEA Grapalat" w:hAnsi="GHEA Grapalat"/>
                <w:b/>
                <w:sz w:val="20"/>
                <w:szCs w:val="20"/>
              </w:rPr>
            </w:pPr>
            <w:r w:rsidRPr="001911DD">
              <w:rPr>
                <w:rFonts w:ascii="GHEA Grapalat" w:hAnsi="GHEA Grapalat"/>
                <w:sz w:val="20"/>
                <w:szCs w:val="20"/>
                <w:lang w:val="en-US"/>
              </w:rPr>
              <w:t>100</w:t>
            </w:r>
            <w:r w:rsidRPr="001911DD">
              <w:rPr>
                <w:rFonts w:ascii="GHEA Grapalat" w:hAnsi="GHEA Grapalat"/>
                <w:sz w:val="20"/>
                <w:szCs w:val="20"/>
              </w:rPr>
              <w:t>%</w:t>
            </w:r>
          </w:p>
        </w:tc>
      </w:tr>
      <w:tr w:rsidR="00E11A45" w:rsidRPr="001911DD" w:rsidTr="00E11A45">
        <w:trPr>
          <w:trHeight w:val="404"/>
          <w:jc w:val="center"/>
        </w:trPr>
        <w:tc>
          <w:tcPr>
            <w:tcW w:w="1707" w:type="dxa"/>
          </w:tcPr>
          <w:p w:rsidR="00E11A45" w:rsidRPr="001911DD" w:rsidRDefault="00E11A45" w:rsidP="007C08A2">
            <w:pPr>
              <w:jc w:val="center"/>
              <w:rPr>
                <w:rFonts w:ascii="Calibri" w:hAnsi="Calibri" w:cs="Calibri"/>
                <w:color w:val="000000"/>
                <w:sz w:val="20"/>
                <w:szCs w:val="20"/>
              </w:rPr>
            </w:pPr>
            <w:r w:rsidRPr="001911DD">
              <w:rPr>
                <w:rFonts w:ascii="Calibri" w:hAnsi="Calibri" w:cs="Calibri"/>
                <w:color w:val="000000"/>
                <w:sz w:val="20"/>
                <w:szCs w:val="20"/>
              </w:rPr>
              <w:t>5</w:t>
            </w:r>
          </w:p>
        </w:tc>
        <w:tc>
          <w:tcPr>
            <w:tcW w:w="2093" w:type="dxa"/>
          </w:tcPr>
          <w:p w:rsidR="00E11A45" w:rsidRPr="001911DD" w:rsidRDefault="00E11A45" w:rsidP="007C08A2">
            <w:pPr>
              <w:jc w:val="center"/>
              <w:rPr>
                <w:rFonts w:ascii="GHEA Grapalat" w:hAnsi="GHEA Grapalat" w:cs="Calibri"/>
                <w:sz w:val="20"/>
                <w:szCs w:val="20"/>
              </w:rPr>
            </w:pPr>
            <w:r w:rsidRPr="001911DD">
              <w:rPr>
                <w:rFonts w:ascii="GHEA Grapalat" w:hAnsi="GHEA Grapalat" w:cs="Calibri"/>
                <w:sz w:val="20"/>
                <w:szCs w:val="20"/>
              </w:rPr>
              <w:t>15331151</w:t>
            </w:r>
          </w:p>
        </w:tc>
        <w:tc>
          <w:tcPr>
            <w:tcW w:w="1555" w:type="dxa"/>
          </w:tcPr>
          <w:p w:rsidR="00E11A45" w:rsidRPr="001911DD" w:rsidRDefault="00E11A45" w:rsidP="007C08A2">
            <w:pPr>
              <w:jc w:val="center"/>
              <w:rPr>
                <w:rFonts w:ascii="Arial" w:hAnsi="Arial" w:cs="Arial"/>
                <w:color w:val="000000"/>
                <w:sz w:val="20"/>
                <w:szCs w:val="20"/>
              </w:rPr>
            </w:pPr>
            <w:r w:rsidRPr="001911DD">
              <w:rPr>
                <w:rFonts w:ascii="Arial" w:hAnsi="Arial" w:cs="Arial"/>
                <w:color w:val="000000"/>
                <w:sz w:val="20"/>
                <w:szCs w:val="20"/>
              </w:rPr>
              <w:t>фасоль</w:t>
            </w:r>
          </w:p>
        </w:tc>
        <w:tc>
          <w:tcPr>
            <w:tcW w:w="978" w:type="dxa"/>
            <w:vAlign w:val="center"/>
          </w:tcPr>
          <w:p w:rsidR="00E11A45" w:rsidRPr="001911DD" w:rsidRDefault="00E11A45" w:rsidP="007C08A2">
            <w:pPr>
              <w:widowControl w:val="0"/>
              <w:jc w:val="center"/>
              <w:rPr>
                <w:rFonts w:ascii="GHEA Grapalat" w:hAnsi="GHEA Grapalat"/>
                <w:sz w:val="20"/>
                <w:szCs w:val="20"/>
              </w:rPr>
            </w:pPr>
          </w:p>
        </w:tc>
        <w:tc>
          <w:tcPr>
            <w:tcW w:w="989" w:type="dxa"/>
            <w:vAlign w:val="center"/>
          </w:tcPr>
          <w:p w:rsidR="00E11A45" w:rsidRPr="001911DD" w:rsidRDefault="00E11A45" w:rsidP="007C08A2">
            <w:pPr>
              <w:widowControl w:val="0"/>
              <w:jc w:val="center"/>
              <w:rPr>
                <w:rFonts w:ascii="GHEA Grapalat" w:hAnsi="GHEA Grapalat"/>
                <w:sz w:val="20"/>
                <w:szCs w:val="20"/>
              </w:rPr>
            </w:pPr>
          </w:p>
        </w:tc>
        <w:tc>
          <w:tcPr>
            <w:tcW w:w="701" w:type="dxa"/>
            <w:vAlign w:val="center"/>
          </w:tcPr>
          <w:p w:rsidR="00E11A45" w:rsidRPr="001911DD" w:rsidRDefault="00E11A45" w:rsidP="007C08A2">
            <w:pPr>
              <w:widowControl w:val="0"/>
              <w:jc w:val="center"/>
              <w:rPr>
                <w:rFonts w:ascii="GHEA Grapalat" w:hAnsi="GHEA Grapalat"/>
                <w:sz w:val="20"/>
                <w:szCs w:val="20"/>
              </w:rPr>
            </w:pPr>
          </w:p>
        </w:tc>
        <w:tc>
          <w:tcPr>
            <w:tcW w:w="846" w:type="dxa"/>
            <w:vAlign w:val="center"/>
          </w:tcPr>
          <w:p w:rsidR="00E11A45" w:rsidRPr="001911DD" w:rsidRDefault="00E11A45" w:rsidP="007C08A2">
            <w:pPr>
              <w:widowControl w:val="0"/>
              <w:jc w:val="center"/>
              <w:rPr>
                <w:rFonts w:ascii="GHEA Grapalat" w:hAnsi="GHEA Grapalat"/>
                <w:sz w:val="20"/>
                <w:szCs w:val="20"/>
              </w:rPr>
            </w:pPr>
          </w:p>
        </w:tc>
        <w:tc>
          <w:tcPr>
            <w:tcW w:w="538" w:type="dxa"/>
            <w:vAlign w:val="center"/>
          </w:tcPr>
          <w:p w:rsidR="00E11A45" w:rsidRPr="001911DD" w:rsidRDefault="00E11A45" w:rsidP="007C08A2">
            <w:pPr>
              <w:widowControl w:val="0"/>
              <w:jc w:val="center"/>
              <w:rPr>
                <w:rFonts w:ascii="GHEA Grapalat" w:hAnsi="GHEA Grapalat"/>
                <w:sz w:val="20"/>
                <w:szCs w:val="20"/>
              </w:rPr>
            </w:pPr>
          </w:p>
        </w:tc>
        <w:tc>
          <w:tcPr>
            <w:tcW w:w="605" w:type="dxa"/>
            <w:vAlign w:val="center"/>
          </w:tcPr>
          <w:p w:rsidR="00E11A45" w:rsidRPr="001911DD" w:rsidRDefault="00E11A45" w:rsidP="007C08A2">
            <w:pPr>
              <w:widowControl w:val="0"/>
              <w:jc w:val="center"/>
              <w:rPr>
                <w:rFonts w:ascii="GHEA Grapalat" w:hAnsi="GHEA Grapalat"/>
                <w:sz w:val="20"/>
                <w:szCs w:val="20"/>
              </w:rPr>
            </w:pPr>
          </w:p>
        </w:tc>
        <w:tc>
          <w:tcPr>
            <w:tcW w:w="705" w:type="dxa"/>
            <w:vAlign w:val="center"/>
          </w:tcPr>
          <w:p w:rsidR="00E11A45" w:rsidRPr="001911DD" w:rsidRDefault="00E11A45" w:rsidP="007C08A2">
            <w:pPr>
              <w:widowControl w:val="0"/>
              <w:jc w:val="center"/>
              <w:rPr>
                <w:rFonts w:ascii="GHEA Grapalat" w:hAnsi="GHEA Grapalat"/>
                <w:sz w:val="20"/>
                <w:szCs w:val="20"/>
              </w:rPr>
            </w:pPr>
          </w:p>
        </w:tc>
        <w:tc>
          <w:tcPr>
            <w:tcW w:w="834" w:type="dxa"/>
            <w:vAlign w:val="center"/>
          </w:tcPr>
          <w:p w:rsidR="00E11A45" w:rsidRPr="001911DD" w:rsidRDefault="00E11A45" w:rsidP="007C08A2">
            <w:pPr>
              <w:widowControl w:val="0"/>
              <w:jc w:val="center"/>
              <w:rPr>
                <w:rFonts w:ascii="GHEA Grapalat" w:hAnsi="GHEA Grapalat"/>
                <w:sz w:val="20"/>
                <w:szCs w:val="20"/>
              </w:rPr>
            </w:pPr>
          </w:p>
        </w:tc>
        <w:tc>
          <w:tcPr>
            <w:tcW w:w="867"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3"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979"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4"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01" w:type="dxa"/>
            <w:vAlign w:val="center"/>
          </w:tcPr>
          <w:p w:rsidR="00E11A45" w:rsidRPr="001911DD" w:rsidRDefault="00E11A45" w:rsidP="007C08A2">
            <w:pPr>
              <w:widowControl w:val="0"/>
              <w:jc w:val="center"/>
              <w:rPr>
                <w:rFonts w:ascii="GHEA Grapalat" w:hAnsi="GHEA Grapalat"/>
                <w:b/>
                <w:sz w:val="20"/>
                <w:szCs w:val="20"/>
              </w:rPr>
            </w:pPr>
            <w:r w:rsidRPr="001911DD">
              <w:rPr>
                <w:rFonts w:ascii="GHEA Grapalat" w:hAnsi="GHEA Grapalat"/>
                <w:sz w:val="20"/>
                <w:szCs w:val="20"/>
                <w:lang w:val="en-US"/>
              </w:rPr>
              <w:t>100</w:t>
            </w:r>
            <w:r w:rsidRPr="001911DD">
              <w:rPr>
                <w:rFonts w:ascii="GHEA Grapalat" w:hAnsi="GHEA Grapalat"/>
                <w:sz w:val="20"/>
                <w:szCs w:val="20"/>
              </w:rPr>
              <w:t>%</w:t>
            </w:r>
          </w:p>
        </w:tc>
      </w:tr>
      <w:tr w:rsidR="00E11A45" w:rsidRPr="001911DD" w:rsidTr="00E11A45">
        <w:trPr>
          <w:trHeight w:val="404"/>
          <w:jc w:val="center"/>
        </w:trPr>
        <w:tc>
          <w:tcPr>
            <w:tcW w:w="1707" w:type="dxa"/>
          </w:tcPr>
          <w:p w:rsidR="00E11A45" w:rsidRPr="001911DD" w:rsidRDefault="00E11A45" w:rsidP="007C08A2">
            <w:pPr>
              <w:jc w:val="center"/>
              <w:rPr>
                <w:rFonts w:ascii="Calibri" w:hAnsi="Calibri" w:cs="Calibri"/>
                <w:color w:val="000000"/>
                <w:sz w:val="20"/>
                <w:szCs w:val="20"/>
              </w:rPr>
            </w:pPr>
            <w:r w:rsidRPr="001911DD">
              <w:rPr>
                <w:rFonts w:ascii="Calibri" w:hAnsi="Calibri" w:cs="Calibri"/>
                <w:color w:val="000000"/>
                <w:sz w:val="20"/>
                <w:szCs w:val="20"/>
              </w:rPr>
              <w:t>6</w:t>
            </w:r>
          </w:p>
        </w:tc>
        <w:tc>
          <w:tcPr>
            <w:tcW w:w="2093" w:type="dxa"/>
          </w:tcPr>
          <w:p w:rsidR="00E11A45" w:rsidRPr="001911DD" w:rsidRDefault="00E11A45" w:rsidP="007C08A2">
            <w:pPr>
              <w:jc w:val="center"/>
              <w:rPr>
                <w:rFonts w:ascii="GHEA Grapalat" w:hAnsi="GHEA Grapalat" w:cs="Calibri"/>
                <w:sz w:val="20"/>
                <w:szCs w:val="20"/>
              </w:rPr>
            </w:pPr>
            <w:r w:rsidRPr="001911DD">
              <w:rPr>
                <w:rFonts w:ascii="GHEA Grapalat" w:hAnsi="GHEA Grapalat" w:cs="Calibri"/>
                <w:sz w:val="20"/>
                <w:szCs w:val="20"/>
              </w:rPr>
              <w:t>03222128</w:t>
            </w:r>
          </w:p>
        </w:tc>
        <w:tc>
          <w:tcPr>
            <w:tcW w:w="1555" w:type="dxa"/>
          </w:tcPr>
          <w:p w:rsidR="00E11A45" w:rsidRPr="001911DD" w:rsidRDefault="00E11A45" w:rsidP="007C08A2">
            <w:pPr>
              <w:jc w:val="center"/>
              <w:rPr>
                <w:rFonts w:ascii="Arial" w:hAnsi="Arial" w:cs="Arial"/>
                <w:color w:val="000000"/>
                <w:sz w:val="20"/>
                <w:szCs w:val="20"/>
              </w:rPr>
            </w:pPr>
            <w:r w:rsidRPr="001911DD">
              <w:rPr>
                <w:rFonts w:ascii="Arial" w:hAnsi="Arial" w:cs="Arial"/>
                <w:color w:val="000000"/>
                <w:sz w:val="20"/>
                <w:szCs w:val="20"/>
              </w:rPr>
              <w:t>яблоко</w:t>
            </w:r>
          </w:p>
        </w:tc>
        <w:tc>
          <w:tcPr>
            <w:tcW w:w="978" w:type="dxa"/>
            <w:vAlign w:val="center"/>
          </w:tcPr>
          <w:p w:rsidR="00E11A45" w:rsidRPr="001911DD" w:rsidRDefault="00E11A45" w:rsidP="007C08A2">
            <w:pPr>
              <w:widowControl w:val="0"/>
              <w:jc w:val="center"/>
              <w:rPr>
                <w:rFonts w:ascii="GHEA Grapalat" w:hAnsi="GHEA Grapalat"/>
                <w:sz w:val="20"/>
                <w:szCs w:val="20"/>
              </w:rPr>
            </w:pPr>
          </w:p>
        </w:tc>
        <w:tc>
          <w:tcPr>
            <w:tcW w:w="989" w:type="dxa"/>
            <w:vAlign w:val="center"/>
          </w:tcPr>
          <w:p w:rsidR="00E11A45" w:rsidRPr="001911DD" w:rsidRDefault="00E11A45" w:rsidP="007C08A2">
            <w:pPr>
              <w:widowControl w:val="0"/>
              <w:jc w:val="center"/>
              <w:rPr>
                <w:rFonts w:ascii="GHEA Grapalat" w:hAnsi="GHEA Grapalat"/>
                <w:sz w:val="20"/>
                <w:szCs w:val="20"/>
              </w:rPr>
            </w:pPr>
          </w:p>
        </w:tc>
        <w:tc>
          <w:tcPr>
            <w:tcW w:w="701" w:type="dxa"/>
            <w:vAlign w:val="center"/>
          </w:tcPr>
          <w:p w:rsidR="00E11A45" w:rsidRPr="001911DD" w:rsidRDefault="00E11A45" w:rsidP="007C08A2">
            <w:pPr>
              <w:widowControl w:val="0"/>
              <w:jc w:val="center"/>
              <w:rPr>
                <w:rFonts w:ascii="GHEA Grapalat" w:hAnsi="GHEA Grapalat"/>
                <w:sz w:val="20"/>
                <w:szCs w:val="20"/>
              </w:rPr>
            </w:pPr>
          </w:p>
        </w:tc>
        <w:tc>
          <w:tcPr>
            <w:tcW w:w="846" w:type="dxa"/>
            <w:vAlign w:val="center"/>
          </w:tcPr>
          <w:p w:rsidR="00E11A45" w:rsidRPr="001911DD" w:rsidRDefault="00E11A45" w:rsidP="007C08A2">
            <w:pPr>
              <w:widowControl w:val="0"/>
              <w:jc w:val="center"/>
              <w:rPr>
                <w:rFonts w:ascii="GHEA Grapalat" w:hAnsi="GHEA Grapalat"/>
                <w:sz w:val="20"/>
                <w:szCs w:val="20"/>
              </w:rPr>
            </w:pPr>
          </w:p>
        </w:tc>
        <w:tc>
          <w:tcPr>
            <w:tcW w:w="538" w:type="dxa"/>
            <w:vAlign w:val="center"/>
          </w:tcPr>
          <w:p w:rsidR="00E11A45" w:rsidRPr="001911DD" w:rsidRDefault="00E11A45" w:rsidP="007C08A2">
            <w:pPr>
              <w:widowControl w:val="0"/>
              <w:jc w:val="center"/>
              <w:rPr>
                <w:rFonts w:ascii="GHEA Grapalat" w:hAnsi="GHEA Grapalat"/>
                <w:sz w:val="20"/>
                <w:szCs w:val="20"/>
              </w:rPr>
            </w:pPr>
          </w:p>
        </w:tc>
        <w:tc>
          <w:tcPr>
            <w:tcW w:w="605" w:type="dxa"/>
            <w:vAlign w:val="center"/>
          </w:tcPr>
          <w:p w:rsidR="00E11A45" w:rsidRPr="001911DD" w:rsidRDefault="00E11A45" w:rsidP="007C08A2">
            <w:pPr>
              <w:widowControl w:val="0"/>
              <w:jc w:val="center"/>
              <w:rPr>
                <w:rFonts w:ascii="GHEA Grapalat" w:hAnsi="GHEA Grapalat"/>
                <w:sz w:val="20"/>
                <w:szCs w:val="20"/>
              </w:rPr>
            </w:pPr>
          </w:p>
        </w:tc>
        <w:tc>
          <w:tcPr>
            <w:tcW w:w="705" w:type="dxa"/>
            <w:vAlign w:val="center"/>
          </w:tcPr>
          <w:p w:rsidR="00E11A45" w:rsidRPr="001911DD" w:rsidRDefault="00E11A45" w:rsidP="007C08A2">
            <w:pPr>
              <w:widowControl w:val="0"/>
              <w:jc w:val="center"/>
              <w:rPr>
                <w:rFonts w:ascii="GHEA Grapalat" w:hAnsi="GHEA Grapalat"/>
                <w:sz w:val="20"/>
                <w:szCs w:val="20"/>
              </w:rPr>
            </w:pPr>
          </w:p>
        </w:tc>
        <w:tc>
          <w:tcPr>
            <w:tcW w:w="834" w:type="dxa"/>
            <w:vAlign w:val="center"/>
          </w:tcPr>
          <w:p w:rsidR="00E11A45" w:rsidRPr="001911DD" w:rsidRDefault="00E11A45" w:rsidP="007C08A2">
            <w:pPr>
              <w:widowControl w:val="0"/>
              <w:jc w:val="center"/>
              <w:rPr>
                <w:rFonts w:ascii="GHEA Grapalat" w:hAnsi="GHEA Grapalat"/>
                <w:sz w:val="20"/>
                <w:szCs w:val="20"/>
              </w:rPr>
            </w:pPr>
          </w:p>
        </w:tc>
        <w:tc>
          <w:tcPr>
            <w:tcW w:w="867"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3"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979"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4"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01" w:type="dxa"/>
            <w:vAlign w:val="center"/>
          </w:tcPr>
          <w:p w:rsidR="00E11A45" w:rsidRPr="001911DD" w:rsidRDefault="00E11A45" w:rsidP="007C08A2">
            <w:pPr>
              <w:widowControl w:val="0"/>
              <w:jc w:val="center"/>
              <w:rPr>
                <w:rFonts w:ascii="GHEA Grapalat" w:hAnsi="GHEA Grapalat"/>
                <w:b/>
                <w:sz w:val="20"/>
                <w:szCs w:val="20"/>
              </w:rPr>
            </w:pPr>
            <w:r w:rsidRPr="001911DD">
              <w:rPr>
                <w:rFonts w:ascii="GHEA Grapalat" w:hAnsi="GHEA Grapalat"/>
                <w:sz w:val="20"/>
                <w:szCs w:val="20"/>
                <w:lang w:val="en-US"/>
              </w:rPr>
              <w:t>100</w:t>
            </w:r>
            <w:r w:rsidRPr="001911DD">
              <w:rPr>
                <w:rFonts w:ascii="GHEA Grapalat" w:hAnsi="GHEA Grapalat"/>
                <w:sz w:val="20"/>
                <w:szCs w:val="20"/>
              </w:rPr>
              <w:t>%</w:t>
            </w:r>
          </w:p>
        </w:tc>
      </w:tr>
      <w:tr w:rsidR="00E11A45" w:rsidRPr="001911DD" w:rsidTr="00E11A45">
        <w:trPr>
          <w:trHeight w:val="404"/>
          <w:jc w:val="center"/>
        </w:trPr>
        <w:tc>
          <w:tcPr>
            <w:tcW w:w="1707" w:type="dxa"/>
          </w:tcPr>
          <w:p w:rsidR="00E11A45" w:rsidRPr="001911DD" w:rsidRDefault="00E11A45" w:rsidP="007C08A2">
            <w:pPr>
              <w:jc w:val="center"/>
              <w:rPr>
                <w:rFonts w:ascii="Calibri" w:hAnsi="Calibri" w:cs="Calibri"/>
                <w:color w:val="000000"/>
                <w:sz w:val="20"/>
                <w:szCs w:val="20"/>
              </w:rPr>
            </w:pPr>
            <w:r w:rsidRPr="001911DD">
              <w:rPr>
                <w:rFonts w:ascii="Calibri" w:hAnsi="Calibri" w:cs="Calibri"/>
                <w:color w:val="000000"/>
                <w:sz w:val="20"/>
                <w:szCs w:val="20"/>
              </w:rPr>
              <w:t>7</w:t>
            </w:r>
          </w:p>
        </w:tc>
        <w:tc>
          <w:tcPr>
            <w:tcW w:w="2093" w:type="dxa"/>
          </w:tcPr>
          <w:p w:rsidR="00E11A45" w:rsidRPr="001911DD" w:rsidRDefault="00E11A45" w:rsidP="007C08A2">
            <w:pPr>
              <w:jc w:val="center"/>
              <w:rPr>
                <w:rFonts w:ascii="GHEA Grapalat" w:hAnsi="GHEA Grapalat" w:cs="Calibri"/>
                <w:sz w:val="20"/>
                <w:szCs w:val="20"/>
              </w:rPr>
            </w:pPr>
            <w:r w:rsidRPr="001911DD">
              <w:rPr>
                <w:rFonts w:ascii="GHEA Grapalat" w:hAnsi="GHEA Grapalat" w:cs="Calibri"/>
                <w:sz w:val="20"/>
                <w:szCs w:val="20"/>
              </w:rPr>
              <w:t>03221410</w:t>
            </w:r>
          </w:p>
        </w:tc>
        <w:tc>
          <w:tcPr>
            <w:tcW w:w="1555" w:type="dxa"/>
          </w:tcPr>
          <w:p w:rsidR="00E11A45" w:rsidRPr="001911DD" w:rsidRDefault="00E11A45" w:rsidP="007C08A2">
            <w:pPr>
              <w:jc w:val="center"/>
              <w:rPr>
                <w:rFonts w:ascii="Arial" w:hAnsi="Arial" w:cs="Arial"/>
                <w:color w:val="000000"/>
                <w:sz w:val="20"/>
                <w:szCs w:val="20"/>
              </w:rPr>
            </w:pPr>
            <w:r w:rsidRPr="001911DD">
              <w:rPr>
                <w:rFonts w:ascii="Arial" w:hAnsi="Arial" w:cs="Arial"/>
                <w:color w:val="000000"/>
                <w:sz w:val="20"/>
                <w:szCs w:val="20"/>
              </w:rPr>
              <w:t>Капуста</w:t>
            </w:r>
          </w:p>
        </w:tc>
        <w:tc>
          <w:tcPr>
            <w:tcW w:w="978" w:type="dxa"/>
            <w:vAlign w:val="center"/>
          </w:tcPr>
          <w:p w:rsidR="00E11A45" w:rsidRPr="001911DD" w:rsidRDefault="00E11A45" w:rsidP="007C08A2">
            <w:pPr>
              <w:widowControl w:val="0"/>
              <w:jc w:val="center"/>
              <w:rPr>
                <w:rFonts w:ascii="GHEA Grapalat" w:hAnsi="GHEA Grapalat"/>
                <w:sz w:val="20"/>
                <w:szCs w:val="20"/>
              </w:rPr>
            </w:pPr>
          </w:p>
        </w:tc>
        <w:tc>
          <w:tcPr>
            <w:tcW w:w="989" w:type="dxa"/>
            <w:vAlign w:val="center"/>
          </w:tcPr>
          <w:p w:rsidR="00E11A45" w:rsidRPr="001911DD" w:rsidRDefault="00E11A45" w:rsidP="007C08A2">
            <w:pPr>
              <w:widowControl w:val="0"/>
              <w:jc w:val="center"/>
              <w:rPr>
                <w:rFonts w:ascii="GHEA Grapalat" w:hAnsi="GHEA Grapalat"/>
                <w:sz w:val="20"/>
                <w:szCs w:val="20"/>
              </w:rPr>
            </w:pPr>
          </w:p>
        </w:tc>
        <w:tc>
          <w:tcPr>
            <w:tcW w:w="701" w:type="dxa"/>
            <w:vAlign w:val="center"/>
          </w:tcPr>
          <w:p w:rsidR="00E11A45" w:rsidRPr="001911DD" w:rsidRDefault="00E11A45" w:rsidP="007C08A2">
            <w:pPr>
              <w:widowControl w:val="0"/>
              <w:jc w:val="center"/>
              <w:rPr>
                <w:rFonts w:ascii="GHEA Grapalat" w:hAnsi="GHEA Grapalat"/>
                <w:sz w:val="20"/>
                <w:szCs w:val="20"/>
              </w:rPr>
            </w:pPr>
          </w:p>
        </w:tc>
        <w:tc>
          <w:tcPr>
            <w:tcW w:w="846" w:type="dxa"/>
            <w:vAlign w:val="center"/>
          </w:tcPr>
          <w:p w:rsidR="00E11A45" w:rsidRPr="001911DD" w:rsidRDefault="00E11A45" w:rsidP="007C08A2">
            <w:pPr>
              <w:widowControl w:val="0"/>
              <w:jc w:val="center"/>
              <w:rPr>
                <w:rFonts w:ascii="GHEA Grapalat" w:hAnsi="GHEA Grapalat"/>
                <w:sz w:val="20"/>
                <w:szCs w:val="20"/>
              </w:rPr>
            </w:pPr>
          </w:p>
        </w:tc>
        <w:tc>
          <w:tcPr>
            <w:tcW w:w="538" w:type="dxa"/>
            <w:vAlign w:val="center"/>
          </w:tcPr>
          <w:p w:rsidR="00E11A45" w:rsidRPr="001911DD" w:rsidRDefault="00E11A45" w:rsidP="007C08A2">
            <w:pPr>
              <w:widowControl w:val="0"/>
              <w:jc w:val="center"/>
              <w:rPr>
                <w:rFonts w:ascii="GHEA Grapalat" w:hAnsi="GHEA Grapalat"/>
                <w:sz w:val="20"/>
                <w:szCs w:val="20"/>
              </w:rPr>
            </w:pPr>
          </w:p>
        </w:tc>
        <w:tc>
          <w:tcPr>
            <w:tcW w:w="605" w:type="dxa"/>
            <w:vAlign w:val="center"/>
          </w:tcPr>
          <w:p w:rsidR="00E11A45" w:rsidRPr="001911DD" w:rsidRDefault="00E11A45" w:rsidP="007C08A2">
            <w:pPr>
              <w:widowControl w:val="0"/>
              <w:jc w:val="center"/>
              <w:rPr>
                <w:rFonts w:ascii="GHEA Grapalat" w:hAnsi="GHEA Grapalat"/>
                <w:sz w:val="20"/>
                <w:szCs w:val="20"/>
              </w:rPr>
            </w:pPr>
          </w:p>
        </w:tc>
        <w:tc>
          <w:tcPr>
            <w:tcW w:w="705" w:type="dxa"/>
            <w:vAlign w:val="center"/>
          </w:tcPr>
          <w:p w:rsidR="00E11A45" w:rsidRPr="001911DD" w:rsidRDefault="00E11A45" w:rsidP="007C08A2">
            <w:pPr>
              <w:widowControl w:val="0"/>
              <w:jc w:val="center"/>
              <w:rPr>
                <w:rFonts w:ascii="GHEA Grapalat" w:hAnsi="GHEA Grapalat"/>
                <w:sz w:val="20"/>
                <w:szCs w:val="20"/>
              </w:rPr>
            </w:pPr>
          </w:p>
        </w:tc>
        <w:tc>
          <w:tcPr>
            <w:tcW w:w="834" w:type="dxa"/>
            <w:vAlign w:val="center"/>
          </w:tcPr>
          <w:p w:rsidR="00E11A45" w:rsidRPr="001911DD" w:rsidRDefault="00E11A45" w:rsidP="007C08A2">
            <w:pPr>
              <w:widowControl w:val="0"/>
              <w:jc w:val="center"/>
              <w:rPr>
                <w:rFonts w:ascii="GHEA Grapalat" w:hAnsi="GHEA Grapalat"/>
                <w:sz w:val="20"/>
                <w:szCs w:val="20"/>
              </w:rPr>
            </w:pPr>
          </w:p>
        </w:tc>
        <w:tc>
          <w:tcPr>
            <w:tcW w:w="867"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3"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979"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4"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01" w:type="dxa"/>
            <w:vAlign w:val="center"/>
          </w:tcPr>
          <w:p w:rsidR="00E11A45" w:rsidRPr="001911DD" w:rsidRDefault="00E11A45" w:rsidP="007C08A2">
            <w:pPr>
              <w:widowControl w:val="0"/>
              <w:jc w:val="center"/>
              <w:rPr>
                <w:rFonts w:ascii="GHEA Grapalat" w:hAnsi="GHEA Grapalat"/>
                <w:b/>
                <w:sz w:val="20"/>
                <w:szCs w:val="20"/>
              </w:rPr>
            </w:pPr>
            <w:r w:rsidRPr="001911DD">
              <w:rPr>
                <w:rFonts w:ascii="GHEA Grapalat" w:hAnsi="GHEA Grapalat"/>
                <w:sz w:val="20"/>
                <w:szCs w:val="20"/>
                <w:lang w:val="en-US"/>
              </w:rPr>
              <w:t>100</w:t>
            </w:r>
            <w:r w:rsidRPr="001911DD">
              <w:rPr>
                <w:rFonts w:ascii="GHEA Grapalat" w:hAnsi="GHEA Grapalat"/>
                <w:sz w:val="20"/>
                <w:szCs w:val="20"/>
              </w:rPr>
              <w:t>%</w:t>
            </w:r>
          </w:p>
        </w:tc>
      </w:tr>
      <w:tr w:rsidR="00E11A45" w:rsidRPr="001911DD" w:rsidTr="00E11A45">
        <w:trPr>
          <w:trHeight w:val="404"/>
          <w:jc w:val="center"/>
        </w:trPr>
        <w:tc>
          <w:tcPr>
            <w:tcW w:w="1707" w:type="dxa"/>
          </w:tcPr>
          <w:p w:rsidR="00E11A45" w:rsidRPr="001911DD" w:rsidRDefault="00E11A45" w:rsidP="007C08A2">
            <w:pPr>
              <w:jc w:val="center"/>
              <w:rPr>
                <w:rFonts w:ascii="Calibri" w:hAnsi="Calibri" w:cs="Calibri"/>
                <w:color w:val="000000"/>
                <w:sz w:val="20"/>
                <w:szCs w:val="20"/>
              </w:rPr>
            </w:pPr>
            <w:r w:rsidRPr="001911DD">
              <w:rPr>
                <w:rFonts w:ascii="Calibri" w:hAnsi="Calibri" w:cs="Calibri"/>
                <w:color w:val="000000"/>
                <w:sz w:val="20"/>
                <w:szCs w:val="20"/>
              </w:rPr>
              <w:t>8</w:t>
            </w:r>
          </w:p>
        </w:tc>
        <w:tc>
          <w:tcPr>
            <w:tcW w:w="2093" w:type="dxa"/>
          </w:tcPr>
          <w:p w:rsidR="00E11A45" w:rsidRPr="001911DD" w:rsidRDefault="00E11A45" w:rsidP="007C08A2">
            <w:pPr>
              <w:jc w:val="center"/>
              <w:rPr>
                <w:rFonts w:ascii="GHEA Grapalat" w:hAnsi="GHEA Grapalat" w:cs="Calibri"/>
                <w:sz w:val="20"/>
                <w:szCs w:val="20"/>
              </w:rPr>
            </w:pPr>
            <w:r w:rsidRPr="001911DD">
              <w:rPr>
                <w:rFonts w:ascii="GHEA Grapalat" w:hAnsi="GHEA Grapalat" w:cs="Calibri"/>
                <w:sz w:val="20"/>
                <w:szCs w:val="20"/>
              </w:rPr>
              <w:t>03221100</w:t>
            </w:r>
          </w:p>
        </w:tc>
        <w:tc>
          <w:tcPr>
            <w:tcW w:w="1555" w:type="dxa"/>
          </w:tcPr>
          <w:p w:rsidR="00E11A45" w:rsidRPr="001911DD" w:rsidRDefault="00E11A45" w:rsidP="007C08A2">
            <w:pPr>
              <w:jc w:val="center"/>
              <w:rPr>
                <w:rFonts w:ascii="Arial" w:hAnsi="Arial" w:cs="Arial"/>
                <w:color w:val="000000"/>
                <w:sz w:val="20"/>
                <w:szCs w:val="20"/>
              </w:rPr>
            </w:pPr>
            <w:r w:rsidRPr="001911DD">
              <w:rPr>
                <w:rFonts w:ascii="Arial" w:hAnsi="Arial" w:cs="Arial"/>
                <w:color w:val="000000"/>
                <w:sz w:val="20"/>
                <w:szCs w:val="20"/>
              </w:rPr>
              <w:t>Свекла</w:t>
            </w:r>
          </w:p>
        </w:tc>
        <w:tc>
          <w:tcPr>
            <w:tcW w:w="978" w:type="dxa"/>
            <w:vAlign w:val="center"/>
          </w:tcPr>
          <w:p w:rsidR="00E11A45" w:rsidRPr="001911DD" w:rsidRDefault="00E11A45" w:rsidP="007C08A2">
            <w:pPr>
              <w:widowControl w:val="0"/>
              <w:jc w:val="center"/>
              <w:rPr>
                <w:rFonts w:ascii="GHEA Grapalat" w:hAnsi="GHEA Grapalat"/>
                <w:sz w:val="20"/>
                <w:szCs w:val="20"/>
              </w:rPr>
            </w:pPr>
          </w:p>
        </w:tc>
        <w:tc>
          <w:tcPr>
            <w:tcW w:w="989" w:type="dxa"/>
            <w:vAlign w:val="center"/>
          </w:tcPr>
          <w:p w:rsidR="00E11A45" w:rsidRPr="001911DD" w:rsidRDefault="00E11A45" w:rsidP="007C08A2">
            <w:pPr>
              <w:widowControl w:val="0"/>
              <w:jc w:val="center"/>
              <w:rPr>
                <w:rFonts w:ascii="GHEA Grapalat" w:hAnsi="GHEA Grapalat"/>
                <w:sz w:val="20"/>
                <w:szCs w:val="20"/>
              </w:rPr>
            </w:pPr>
          </w:p>
        </w:tc>
        <w:tc>
          <w:tcPr>
            <w:tcW w:w="701" w:type="dxa"/>
            <w:vAlign w:val="center"/>
          </w:tcPr>
          <w:p w:rsidR="00E11A45" w:rsidRPr="001911DD" w:rsidRDefault="00E11A45" w:rsidP="007C08A2">
            <w:pPr>
              <w:widowControl w:val="0"/>
              <w:jc w:val="center"/>
              <w:rPr>
                <w:rFonts w:ascii="GHEA Grapalat" w:hAnsi="GHEA Grapalat"/>
                <w:sz w:val="20"/>
                <w:szCs w:val="20"/>
              </w:rPr>
            </w:pPr>
          </w:p>
        </w:tc>
        <w:tc>
          <w:tcPr>
            <w:tcW w:w="846" w:type="dxa"/>
            <w:vAlign w:val="center"/>
          </w:tcPr>
          <w:p w:rsidR="00E11A45" w:rsidRPr="001911DD" w:rsidRDefault="00E11A45" w:rsidP="007C08A2">
            <w:pPr>
              <w:widowControl w:val="0"/>
              <w:jc w:val="center"/>
              <w:rPr>
                <w:rFonts w:ascii="GHEA Grapalat" w:hAnsi="GHEA Grapalat"/>
                <w:sz w:val="20"/>
                <w:szCs w:val="20"/>
              </w:rPr>
            </w:pPr>
          </w:p>
        </w:tc>
        <w:tc>
          <w:tcPr>
            <w:tcW w:w="538" w:type="dxa"/>
            <w:vAlign w:val="center"/>
          </w:tcPr>
          <w:p w:rsidR="00E11A45" w:rsidRPr="001911DD" w:rsidRDefault="00E11A45" w:rsidP="007C08A2">
            <w:pPr>
              <w:widowControl w:val="0"/>
              <w:jc w:val="center"/>
              <w:rPr>
                <w:rFonts w:ascii="GHEA Grapalat" w:hAnsi="GHEA Grapalat"/>
                <w:sz w:val="20"/>
                <w:szCs w:val="20"/>
              </w:rPr>
            </w:pPr>
          </w:p>
        </w:tc>
        <w:tc>
          <w:tcPr>
            <w:tcW w:w="605" w:type="dxa"/>
            <w:vAlign w:val="center"/>
          </w:tcPr>
          <w:p w:rsidR="00E11A45" w:rsidRPr="001911DD" w:rsidRDefault="00E11A45" w:rsidP="007C08A2">
            <w:pPr>
              <w:widowControl w:val="0"/>
              <w:jc w:val="center"/>
              <w:rPr>
                <w:rFonts w:ascii="GHEA Grapalat" w:hAnsi="GHEA Grapalat"/>
                <w:sz w:val="20"/>
                <w:szCs w:val="20"/>
              </w:rPr>
            </w:pPr>
          </w:p>
        </w:tc>
        <w:tc>
          <w:tcPr>
            <w:tcW w:w="705" w:type="dxa"/>
            <w:vAlign w:val="center"/>
          </w:tcPr>
          <w:p w:rsidR="00E11A45" w:rsidRPr="001911DD" w:rsidRDefault="00E11A45" w:rsidP="007C08A2">
            <w:pPr>
              <w:widowControl w:val="0"/>
              <w:jc w:val="center"/>
              <w:rPr>
                <w:rFonts w:ascii="GHEA Grapalat" w:hAnsi="GHEA Grapalat"/>
                <w:sz w:val="20"/>
                <w:szCs w:val="20"/>
              </w:rPr>
            </w:pPr>
          </w:p>
        </w:tc>
        <w:tc>
          <w:tcPr>
            <w:tcW w:w="834" w:type="dxa"/>
            <w:vAlign w:val="center"/>
          </w:tcPr>
          <w:p w:rsidR="00E11A45" w:rsidRPr="001911DD" w:rsidRDefault="00E11A45" w:rsidP="007C08A2">
            <w:pPr>
              <w:widowControl w:val="0"/>
              <w:jc w:val="center"/>
              <w:rPr>
                <w:rFonts w:ascii="GHEA Grapalat" w:hAnsi="GHEA Grapalat"/>
                <w:sz w:val="20"/>
                <w:szCs w:val="20"/>
              </w:rPr>
            </w:pPr>
          </w:p>
        </w:tc>
        <w:tc>
          <w:tcPr>
            <w:tcW w:w="867"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3"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979"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4"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01" w:type="dxa"/>
            <w:vAlign w:val="center"/>
          </w:tcPr>
          <w:p w:rsidR="00E11A45" w:rsidRPr="001911DD" w:rsidRDefault="00E11A45" w:rsidP="007C08A2">
            <w:pPr>
              <w:widowControl w:val="0"/>
              <w:jc w:val="center"/>
              <w:rPr>
                <w:rFonts w:ascii="GHEA Grapalat" w:hAnsi="GHEA Grapalat"/>
                <w:b/>
                <w:sz w:val="20"/>
                <w:szCs w:val="20"/>
              </w:rPr>
            </w:pPr>
            <w:r w:rsidRPr="001911DD">
              <w:rPr>
                <w:rFonts w:ascii="GHEA Grapalat" w:hAnsi="GHEA Grapalat"/>
                <w:sz w:val="20"/>
                <w:szCs w:val="20"/>
                <w:lang w:val="en-US"/>
              </w:rPr>
              <w:t>100</w:t>
            </w:r>
            <w:r w:rsidRPr="001911DD">
              <w:rPr>
                <w:rFonts w:ascii="GHEA Grapalat" w:hAnsi="GHEA Grapalat"/>
                <w:sz w:val="20"/>
                <w:szCs w:val="20"/>
              </w:rPr>
              <w:t>%</w:t>
            </w:r>
          </w:p>
        </w:tc>
      </w:tr>
      <w:tr w:rsidR="00E11A45" w:rsidRPr="001911DD" w:rsidTr="00E11A45">
        <w:trPr>
          <w:trHeight w:val="404"/>
          <w:jc w:val="center"/>
        </w:trPr>
        <w:tc>
          <w:tcPr>
            <w:tcW w:w="1707" w:type="dxa"/>
          </w:tcPr>
          <w:p w:rsidR="00E11A45" w:rsidRPr="001911DD" w:rsidRDefault="00E11A45" w:rsidP="007C08A2">
            <w:pPr>
              <w:jc w:val="center"/>
              <w:rPr>
                <w:rFonts w:ascii="Calibri" w:hAnsi="Calibri" w:cs="Calibri"/>
                <w:color w:val="000000"/>
                <w:sz w:val="20"/>
                <w:szCs w:val="20"/>
              </w:rPr>
            </w:pPr>
            <w:r w:rsidRPr="001911DD">
              <w:rPr>
                <w:rFonts w:ascii="Calibri" w:hAnsi="Calibri" w:cs="Calibri"/>
                <w:color w:val="000000"/>
                <w:sz w:val="20"/>
                <w:szCs w:val="20"/>
              </w:rPr>
              <w:lastRenderedPageBreak/>
              <w:t>9</w:t>
            </w:r>
          </w:p>
        </w:tc>
        <w:tc>
          <w:tcPr>
            <w:tcW w:w="2093" w:type="dxa"/>
          </w:tcPr>
          <w:p w:rsidR="00E11A45" w:rsidRPr="001911DD" w:rsidRDefault="00E11A45" w:rsidP="007C08A2">
            <w:pPr>
              <w:jc w:val="center"/>
              <w:rPr>
                <w:rFonts w:ascii="GHEA Grapalat" w:hAnsi="GHEA Grapalat" w:cs="Calibri"/>
                <w:sz w:val="20"/>
                <w:szCs w:val="20"/>
              </w:rPr>
            </w:pPr>
            <w:r w:rsidRPr="001911DD">
              <w:rPr>
                <w:rFonts w:ascii="GHEA Grapalat" w:hAnsi="GHEA Grapalat" w:cs="Calibri"/>
                <w:sz w:val="20"/>
                <w:szCs w:val="20"/>
              </w:rPr>
              <w:t>15311100</w:t>
            </w:r>
          </w:p>
        </w:tc>
        <w:tc>
          <w:tcPr>
            <w:tcW w:w="1555" w:type="dxa"/>
          </w:tcPr>
          <w:p w:rsidR="00E11A45" w:rsidRPr="001911DD" w:rsidRDefault="00E11A45" w:rsidP="007C08A2">
            <w:pPr>
              <w:jc w:val="center"/>
              <w:rPr>
                <w:rFonts w:ascii="Arial" w:hAnsi="Arial" w:cs="Arial"/>
                <w:color w:val="000000"/>
                <w:sz w:val="20"/>
                <w:szCs w:val="20"/>
              </w:rPr>
            </w:pPr>
            <w:r w:rsidRPr="001911DD">
              <w:rPr>
                <w:rFonts w:ascii="GHEA Grapalat" w:hAnsi="GHEA Grapalat" w:cs="Calibri"/>
                <w:color w:val="000000"/>
                <w:sz w:val="20"/>
                <w:szCs w:val="20"/>
              </w:rPr>
              <w:t>Картофель</w:t>
            </w:r>
          </w:p>
        </w:tc>
        <w:tc>
          <w:tcPr>
            <w:tcW w:w="978" w:type="dxa"/>
            <w:vAlign w:val="center"/>
          </w:tcPr>
          <w:p w:rsidR="00E11A45" w:rsidRPr="001911DD" w:rsidRDefault="00E11A45" w:rsidP="007C08A2">
            <w:pPr>
              <w:widowControl w:val="0"/>
              <w:jc w:val="center"/>
              <w:rPr>
                <w:rFonts w:ascii="GHEA Grapalat" w:hAnsi="GHEA Grapalat"/>
                <w:sz w:val="20"/>
                <w:szCs w:val="20"/>
              </w:rPr>
            </w:pPr>
          </w:p>
        </w:tc>
        <w:tc>
          <w:tcPr>
            <w:tcW w:w="989" w:type="dxa"/>
            <w:vAlign w:val="center"/>
          </w:tcPr>
          <w:p w:rsidR="00E11A45" w:rsidRPr="001911DD" w:rsidRDefault="00E11A45" w:rsidP="007C08A2">
            <w:pPr>
              <w:widowControl w:val="0"/>
              <w:jc w:val="center"/>
              <w:rPr>
                <w:rFonts w:ascii="GHEA Grapalat" w:hAnsi="GHEA Grapalat"/>
                <w:sz w:val="20"/>
                <w:szCs w:val="20"/>
              </w:rPr>
            </w:pPr>
          </w:p>
        </w:tc>
        <w:tc>
          <w:tcPr>
            <w:tcW w:w="701" w:type="dxa"/>
            <w:vAlign w:val="center"/>
          </w:tcPr>
          <w:p w:rsidR="00E11A45" w:rsidRPr="001911DD" w:rsidRDefault="00E11A45" w:rsidP="007C08A2">
            <w:pPr>
              <w:widowControl w:val="0"/>
              <w:jc w:val="center"/>
              <w:rPr>
                <w:rFonts w:ascii="GHEA Grapalat" w:hAnsi="GHEA Grapalat"/>
                <w:sz w:val="20"/>
                <w:szCs w:val="20"/>
              </w:rPr>
            </w:pPr>
          </w:p>
        </w:tc>
        <w:tc>
          <w:tcPr>
            <w:tcW w:w="846" w:type="dxa"/>
            <w:vAlign w:val="center"/>
          </w:tcPr>
          <w:p w:rsidR="00E11A45" w:rsidRPr="001911DD" w:rsidRDefault="00E11A45" w:rsidP="007C08A2">
            <w:pPr>
              <w:widowControl w:val="0"/>
              <w:jc w:val="center"/>
              <w:rPr>
                <w:rFonts w:ascii="GHEA Grapalat" w:hAnsi="GHEA Grapalat"/>
                <w:sz w:val="20"/>
                <w:szCs w:val="20"/>
              </w:rPr>
            </w:pPr>
          </w:p>
        </w:tc>
        <w:tc>
          <w:tcPr>
            <w:tcW w:w="538" w:type="dxa"/>
            <w:vAlign w:val="center"/>
          </w:tcPr>
          <w:p w:rsidR="00E11A45" w:rsidRPr="001911DD" w:rsidRDefault="00E11A45" w:rsidP="007C08A2">
            <w:pPr>
              <w:widowControl w:val="0"/>
              <w:jc w:val="center"/>
              <w:rPr>
                <w:rFonts w:ascii="GHEA Grapalat" w:hAnsi="GHEA Grapalat"/>
                <w:sz w:val="20"/>
                <w:szCs w:val="20"/>
              </w:rPr>
            </w:pPr>
          </w:p>
        </w:tc>
        <w:tc>
          <w:tcPr>
            <w:tcW w:w="605" w:type="dxa"/>
            <w:vAlign w:val="center"/>
          </w:tcPr>
          <w:p w:rsidR="00E11A45" w:rsidRPr="001911DD" w:rsidRDefault="00E11A45" w:rsidP="007C08A2">
            <w:pPr>
              <w:widowControl w:val="0"/>
              <w:jc w:val="center"/>
              <w:rPr>
                <w:rFonts w:ascii="GHEA Grapalat" w:hAnsi="GHEA Grapalat"/>
                <w:sz w:val="20"/>
                <w:szCs w:val="20"/>
              </w:rPr>
            </w:pPr>
          </w:p>
        </w:tc>
        <w:tc>
          <w:tcPr>
            <w:tcW w:w="705" w:type="dxa"/>
            <w:vAlign w:val="center"/>
          </w:tcPr>
          <w:p w:rsidR="00E11A45" w:rsidRPr="001911DD" w:rsidRDefault="00E11A45" w:rsidP="007C08A2">
            <w:pPr>
              <w:widowControl w:val="0"/>
              <w:jc w:val="center"/>
              <w:rPr>
                <w:rFonts w:ascii="GHEA Grapalat" w:hAnsi="GHEA Grapalat"/>
                <w:sz w:val="20"/>
                <w:szCs w:val="20"/>
              </w:rPr>
            </w:pPr>
          </w:p>
        </w:tc>
        <w:tc>
          <w:tcPr>
            <w:tcW w:w="834" w:type="dxa"/>
            <w:vAlign w:val="center"/>
          </w:tcPr>
          <w:p w:rsidR="00E11A45" w:rsidRPr="001911DD" w:rsidRDefault="00E11A45" w:rsidP="007C08A2">
            <w:pPr>
              <w:widowControl w:val="0"/>
              <w:jc w:val="center"/>
              <w:rPr>
                <w:rFonts w:ascii="GHEA Grapalat" w:hAnsi="GHEA Grapalat"/>
                <w:sz w:val="20"/>
                <w:szCs w:val="20"/>
              </w:rPr>
            </w:pPr>
          </w:p>
        </w:tc>
        <w:tc>
          <w:tcPr>
            <w:tcW w:w="867"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3"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979"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4"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01" w:type="dxa"/>
            <w:vAlign w:val="center"/>
          </w:tcPr>
          <w:p w:rsidR="00E11A45" w:rsidRPr="001911DD" w:rsidRDefault="00E11A45" w:rsidP="007C08A2">
            <w:pPr>
              <w:widowControl w:val="0"/>
              <w:jc w:val="center"/>
              <w:rPr>
                <w:rFonts w:ascii="GHEA Grapalat" w:hAnsi="GHEA Grapalat"/>
                <w:b/>
                <w:sz w:val="20"/>
                <w:szCs w:val="20"/>
              </w:rPr>
            </w:pPr>
            <w:r w:rsidRPr="001911DD">
              <w:rPr>
                <w:rFonts w:ascii="GHEA Grapalat" w:hAnsi="GHEA Grapalat"/>
                <w:sz w:val="20"/>
                <w:szCs w:val="20"/>
                <w:lang w:val="en-US"/>
              </w:rPr>
              <w:t>100</w:t>
            </w:r>
            <w:r w:rsidRPr="001911DD">
              <w:rPr>
                <w:rFonts w:ascii="GHEA Grapalat" w:hAnsi="GHEA Grapalat"/>
                <w:sz w:val="20"/>
                <w:szCs w:val="20"/>
              </w:rPr>
              <w:t>%</w:t>
            </w:r>
          </w:p>
        </w:tc>
      </w:tr>
      <w:tr w:rsidR="00E11A45" w:rsidRPr="001911DD" w:rsidTr="00E11A45">
        <w:trPr>
          <w:trHeight w:val="404"/>
          <w:jc w:val="center"/>
        </w:trPr>
        <w:tc>
          <w:tcPr>
            <w:tcW w:w="1707" w:type="dxa"/>
          </w:tcPr>
          <w:p w:rsidR="00E11A45" w:rsidRPr="001911DD" w:rsidRDefault="00E11A45" w:rsidP="007C08A2">
            <w:pPr>
              <w:jc w:val="center"/>
              <w:rPr>
                <w:rFonts w:ascii="Calibri" w:hAnsi="Calibri" w:cs="Calibri"/>
                <w:color w:val="000000"/>
                <w:sz w:val="20"/>
                <w:szCs w:val="20"/>
              </w:rPr>
            </w:pPr>
            <w:r w:rsidRPr="001911DD">
              <w:rPr>
                <w:rFonts w:ascii="Calibri" w:hAnsi="Calibri" w:cs="Calibri"/>
                <w:color w:val="000000"/>
                <w:sz w:val="20"/>
                <w:szCs w:val="20"/>
              </w:rPr>
              <w:t>10</w:t>
            </w:r>
          </w:p>
        </w:tc>
        <w:tc>
          <w:tcPr>
            <w:tcW w:w="2093" w:type="dxa"/>
          </w:tcPr>
          <w:p w:rsidR="00E11A45" w:rsidRPr="001911DD" w:rsidRDefault="00E11A45" w:rsidP="007C08A2">
            <w:pPr>
              <w:jc w:val="center"/>
              <w:rPr>
                <w:rFonts w:ascii="Calibri" w:hAnsi="Calibri" w:cs="Calibri"/>
                <w:sz w:val="20"/>
                <w:szCs w:val="20"/>
              </w:rPr>
            </w:pPr>
            <w:r w:rsidRPr="001911DD">
              <w:rPr>
                <w:rFonts w:ascii="Calibri" w:hAnsi="Calibri" w:cs="Calibri"/>
                <w:sz w:val="20"/>
                <w:szCs w:val="20"/>
              </w:rPr>
              <w:t>15619000</w:t>
            </w:r>
          </w:p>
        </w:tc>
        <w:tc>
          <w:tcPr>
            <w:tcW w:w="1555" w:type="dxa"/>
          </w:tcPr>
          <w:p w:rsidR="00E11A45" w:rsidRPr="001911DD" w:rsidRDefault="00E11A45" w:rsidP="007C08A2">
            <w:pPr>
              <w:jc w:val="center"/>
              <w:rPr>
                <w:rFonts w:ascii="Arial" w:hAnsi="Arial" w:cs="Arial"/>
                <w:color w:val="000000"/>
                <w:sz w:val="20"/>
                <w:szCs w:val="20"/>
                <w:lang w:val="en-US"/>
              </w:rPr>
            </w:pPr>
            <w:r w:rsidRPr="001911DD">
              <w:rPr>
                <w:rFonts w:ascii="Arial" w:hAnsi="Arial" w:cs="Arial"/>
                <w:color w:val="000000"/>
                <w:sz w:val="20"/>
                <w:szCs w:val="20"/>
                <w:lang w:val="en-US"/>
              </w:rPr>
              <w:t>бук</w:t>
            </w:r>
          </w:p>
        </w:tc>
        <w:tc>
          <w:tcPr>
            <w:tcW w:w="978" w:type="dxa"/>
            <w:vAlign w:val="center"/>
          </w:tcPr>
          <w:p w:rsidR="00E11A45" w:rsidRPr="001911DD" w:rsidRDefault="00E11A45" w:rsidP="007C08A2">
            <w:pPr>
              <w:widowControl w:val="0"/>
              <w:jc w:val="center"/>
              <w:rPr>
                <w:rFonts w:ascii="GHEA Grapalat" w:hAnsi="GHEA Grapalat"/>
                <w:sz w:val="20"/>
                <w:szCs w:val="20"/>
              </w:rPr>
            </w:pPr>
          </w:p>
        </w:tc>
        <w:tc>
          <w:tcPr>
            <w:tcW w:w="989" w:type="dxa"/>
            <w:vAlign w:val="center"/>
          </w:tcPr>
          <w:p w:rsidR="00E11A45" w:rsidRPr="001911DD" w:rsidRDefault="00E11A45" w:rsidP="007C08A2">
            <w:pPr>
              <w:widowControl w:val="0"/>
              <w:jc w:val="center"/>
              <w:rPr>
                <w:rFonts w:ascii="GHEA Grapalat" w:hAnsi="GHEA Grapalat"/>
                <w:sz w:val="20"/>
                <w:szCs w:val="20"/>
              </w:rPr>
            </w:pPr>
          </w:p>
        </w:tc>
        <w:tc>
          <w:tcPr>
            <w:tcW w:w="701" w:type="dxa"/>
            <w:vAlign w:val="center"/>
          </w:tcPr>
          <w:p w:rsidR="00E11A45" w:rsidRPr="001911DD" w:rsidRDefault="00E11A45" w:rsidP="007C08A2">
            <w:pPr>
              <w:widowControl w:val="0"/>
              <w:jc w:val="center"/>
              <w:rPr>
                <w:rFonts w:ascii="GHEA Grapalat" w:hAnsi="GHEA Grapalat"/>
                <w:sz w:val="20"/>
                <w:szCs w:val="20"/>
              </w:rPr>
            </w:pPr>
          </w:p>
        </w:tc>
        <w:tc>
          <w:tcPr>
            <w:tcW w:w="846" w:type="dxa"/>
            <w:vAlign w:val="center"/>
          </w:tcPr>
          <w:p w:rsidR="00E11A45" w:rsidRPr="001911DD" w:rsidRDefault="00E11A45" w:rsidP="007C08A2">
            <w:pPr>
              <w:widowControl w:val="0"/>
              <w:jc w:val="center"/>
              <w:rPr>
                <w:rFonts w:ascii="GHEA Grapalat" w:hAnsi="GHEA Grapalat"/>
                <w:sz w:val="20"/>
                <w:szCs w:val="20"/>
              </w:rPr>
            </w:pPr>
          </w:p>
        </w:tc>
        <w:tc>
          <w:tcPr>
            <w:tcW w:w="538" w:type="dxa"/>
            <w:vAlign w:val="center"/>
          </w:tcPr>
          <w:p w:rsidR="00E11A45" w:rsidRPr="001911DD" w:rsidRDefault="00E11A45" w:rsidP="007C08A2">
            <w:pPr>
              <w:widowControl w:val="0"/>
              <w:jc w:val="center"/>
              <w:rPr>
                <w:rFonts w:ascii="GHEA Grapalat" w:hAnsi="GHEA Grapalat"/>
                <w:sz w:val="20"/>
                <w:szCs w:val="20"/>
              </w:rPr>
            </w:pPr>
          </w:p>
        </w:tc>
        <w:tc>
          <w:tcPr>
            <w:tcW w:w="605" w:type="dxa"/>
            <w:vAlign w:val="center"/>
          </w:tcPr>
          <w:p w:rsidR="00E11A45" w:rsidRPr="001911DD" w:rsidRDefault="00E11A45" w:rsidP="007C08A2">
            <w:pPr>
              <w:widowControl w:val="0"/>
              <w:jc w:val="center"/>
              <w:rPr>
                <w:rFonts w:ascii="GHEA Grapalat" w:hAnsi="GHEA Grapalat"/>
                <w:sz w:val="20"/>
                <w:szCs w:val="20"/>
              </w:rPr>
            </w:pPr>
          </w:p>
        </w:tc>
        <w:tc>
          <w:tcPr>
            <w:tcW w:w="705" w:type="dxa"/>
            <w:vAlign w:val="center"/>
          </w:tcPr>
          <w:p w:rsidR="00E11A45" w:rsidRPr="001911DD" w:rsidRDefault="00E11A45" w:rsidP="007C08A2">
            <w:pPr>
              <w:widowControl w:val="0"/>
              <w:jc w:val="center"/>
              <w:rPr>
                <w:rFonts w:ascii="GHEA Grapalat" w:hAnsi="GHEA Grapalat"/>
                <w:sz w:val="20"/>
                <w:szCs w:val="20"/>
              </w:rPr>
            </w:pPr>
          </w:p>
        </w:tc>
        <w:tc>
          <w:tcPr>
            <w:tcW w:w="834" w:type="dxa"/>
            <w:vAlign w:val="center"/>
          </w:tcPr>
          <w:p w:rsidR="00E11A45" w:rsidRPr="001911DD" w:rsidRDefault="00E11A45" w:rsidP="007C08A2">
            <w:pPr>
              <w:widowControl w:val="0"/>
              <w:jc w:val="center"/>
              <w:rPr>
                <w:rFonts w:ascii="GHEA Grapalat" w:hAnsi="GHEA Grapalat"/>
                <w:sz w:val="20"/>
                <w:szCs w:val="20"/>
              </w:rPr>
            </w:pPr>
          </w:p>
        </w:tc>
        <w:tc>
          <w:tcPr>
            <w:tcW w:w="867"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3"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979"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4"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01" w:type="dxa"/>
            <w:vAlign w:val="center"/>
          </w:tcPr>
          <w:p w:rsidR="00E11A45" w:rsidRPr="001911DD" w:rsidRDefault="00E11A45" w:rsidP="007C08A2">
            <w:pPr>
              <w:widowControl w:val="0"/>
              <w:jc w:val="center"/>
              <w:rPr>
                <w:rFonts w:ascii="GHEA Grapalat" w:hAnsi="GHEA Grapalat"/>
                <w:b/>
                <w:sz w:val="20"/>
                <w:szCs w:val="20"/>
              </w:rPr>
            </w:pPr>
            <w:r w:rsidRPr="001911DD">
              <w:rPr>
                <w:rFonts w:ascii="GHEA Grapalat" w:hAnsi="GHEA Grapalat"/>
                <w:sz w:val="20"/>
                <w:szCs w:val="20"/>
                <w:lang w:val="en-US"/>
              </w:rPr>
              <w:t>100</w:t>
            </w:r>
            <w:r w:rsidRPr="001911DD">
              <w:rPr>
                <w:rFonts w:ascii="GHEA Grapalat" w:hAnsi="GHEA Grapalat"/>
                <w:sz w:val="20"/>
                <w:szCs w:val="20"/>
              </w:rPr>
              <w:t>%</w:t>
            </w:r>
          </w:p>
        </w:tc>
      </w:tr>
      <w:tr w:rsidR="00E11A45" w:rsidRPr="001911DD" w:rsidTr="00E11A45">
        <w:trPr>
          <w:trHeight w:val="404"/>
          <w:jc w:val="center"/>
        </w:trPr>
        <w:tc>
          <w:tcPr>
            <w:tcW w:w="1707" w:type="dxa"/>
          </w:tcPr>
          <w:p w:rsidR="00E11A45" w:rsidRPr="001911DD" w:rsidRDefault="00E11A45" w:rsidP="007C08A2">
            <w:pPr>
              <w:jc w:val="center"/>
              <w:rPr>
                <w:rFonts w:ascii="Calibri" w:hAnsi="Calibri" w:cs="Calibri"/>
                <w:color w:val="000000"/>
                <w:sz w:val="20"/>
                <w:szCs w:val="20"/>
              </w:rPr>
            </w:pPr>
            <w:r w:rsidRPr="001911DD">
              <w:rPr>
                <w:rFonts w:ascii="Calibri" w:hAnsi="Calibri" w:cs="Calibri"/>
                <w:color w:val="000000"/>
                <w:sz w:val="20"/>
                <w:szCs w:val="20"/>
              </w:rPr>
              <w:t>11</w:t>
            </w:r>
          </w:p>
        </w:tc>
        <w:tc>
          <w:tcPr>
            <w:tcW w:w="2093" w:type="dxa"/>
          </w:tcPr>
          <w:p w:rsidR="00E11A45" w:rsidRPr="001911DD" w:rsidRDefault="00E11A45" w:rsidP="007C08A2">
            <w:pPr>
              <w:jc w:val="center"/>
              <w:rPr>
                <w:rFonts w:ascii="GHEA Grapalat" w:hAnsi="GHEA Grapalat" w:cs="Calibri"/>
                <w:sz w:val="20"/>
                <w:szCs w:val="20"/>
              </w:rPr>
            </w:pPr>
            <w:r w:rsidRPr="001911DD">
              <w:rPr>
                <w:rFonts w:ascii="GHEA Grapalat" w:hAnsi="GHEA Grapalat" w:cs="Calibri"/>
                <w:sz w:val="20"/>
                <w:szCs w:val="20"/>
              </w:rPr>
              <w:t>15112150</w:t>
            </w:r>
          </w:p>
        </w:tc>
        <w:tc>
          <w:tcPr>
            <w:tcW w:w="1555" w:type="dxa"/>
          </w:tcPr>
          <w:p w:rsidR="00E11A45" w:rsidRPr="001911DD" w:rsidRDefault="00E11A45" w:rsidP="007C08A2">
            <w:pPr>
              <w:jc w:val="center"/>
              <w:rPr>
                <w:rFonts w:ascii="Arial" w:hAnsi="Arial" w:cs="Arial"/>
                <w:color w:val="000000"/>
                <w:sz w:val="20"/>
                <w:szCs w:val="20"/>
              </w:rPr>
            </w:pPr>
            <w:r w:rsidRPr="001911DD">
              <w:rPr>
                <w:rFonts w:ascii="Arial" w:hAnsi="Arial" w:cs="Arial"/>
                <w:color w:val="000000"/>
                <w:sz w:val="20"/>
                <w:szCs w:val="20"/>
              </w:rPr>
              <w:t>Птица / Куриная грудка /</w:t>
            </w:r>
          </w:p>
        </w:tc>
        <w:tc>
          <w:tcPr>
            <w:tcW w:w="978" w:type="dxa"/>
            <w:vAlign w:val="center"/>
          </w:tcPr>
          <w:p w:rsidR="00E11A45" w:rsidRPr="001911DD" w:rsidRDefault="00E11A45" w:rsidP="007C08A2">
            <w:pPr>
              <w:widowControl w:val="0"/>
              <w:jc w:val="center"/>
              <w:rPr>
                <w:rFonts w:ascii="GHEA Grapalat" w:hAnsi="GHEA Grapalat"/>
                <w:sz w:val="20"/>
                <w:szCs w:val="20"/>
              </w:rPr>
            </w:pPr>
          </w:p>
        </w:tc>
        <w:tc>
          <w:tcPr>
            <w:tcW w:w="989" w:type="dxa"/>
            <w:vAlign w:val="center"/>
          </w:tcPr>
          <w:p w:rsidR="00E11A45" w:rsidRPr="001911DD" w:rsidRDefault="00E11A45" w:rsidP="007C08A2">
            <w:pPr>
              <w:widowControl w:val="0"/>
              <w:jc w:val="center"/>
              <w:rPr>
                <w:rFonts w:ascii="GHEA Grapalat" w:hAnsi="GHEA Grapalat"/>
                <w:sz w:val="20"/>
                <w:szCs w:val="20"/>
              </w:rPr>
            </w:pPr>
          </w:p>
        </w:tc>
        <w:tc>
          <w:tcPr>
            <w:tcW w:w="701" w:type="dxa"/>
            <w:vAlign w:val="center"/>
          </w:tcPr>
          <w:p w:rsidR="00E11A45" w:rsidRPr="001911DD" w:rsidRDefault="00E11A45" w:rsidP="007C08A2">
            <w:pPr>
              <w:widowControl w:val="0"/>
              <w:jc w:val="center"/>
              <w:rPr>
                <w:rFonts w:ascii="GHEA Grapalat" w:hAnsi="GHEA Grapalat"/>
                <w:sz w:val="20"/>
                <w:szCs w:val="20"/>
              </w:rPr>
            </w:pPr>
          </w:p>
        </w:tc>
        <w:tc>
          <w:tcPr>
            <w:tcW w:w="846" w:type="dxa"/>
            <w:vAlign w:val="center"/>
          </w:tcPr>
          <w:p w:rsidR="00E11A45" w:rsidRPr="001911DD" w:rsidRDefault="00E11A45" w:rsidP="007C08A2">
            <w:pPr>
              <w:widowControl w:val="0"/>
              <w:jc w:val="center"/>
              <w:rPr>
                <w:rFonts w:ascii="GHEA Grapalat" w:hAnsi="GHEA Grapalat"/>
                <w:sz w:val="20"/>
                <w:szCs w:val="20"/>
              </w:rPr>
            </w:pPr>
          </w:p>
        </w:tc>
        <w:tc>
          <w:tcPr>
            <w:tcW w:w="538" w:type="dxa"/>
            <w:vAlign w:val="center"/>
          </w:tcPr>
          <w:p w:rsidR="00E11A45" w:rsidRPr="001911DD" w:rsidRDefault="00E11A45" w:rsidP="007C08A2">
            <w:pPr>
              <w:widowControl w:val="0"/>
              <w:jc w:val="center"/>
              <w:rPr>
                <w:rFonts w:ascii="GHEA Grapalat" w:hAnsi="GHEA Grapalat"/>
                <w:sz w:val="20"/>
                <w:szCs w:val="20"/>
              </w:rPr>
            </w:pPr>
          </w:p>
        </w:tc>
        <w:tc>
          <w:tcPr>
            <w:tcW w:w="605" w:type="dxa"/>
            <w:vAlign w:val="center"/>
          </w:tcPr>
          <w:p w:rsidR="00E11A45" w:rsidRPr="001911DD" w:rsidRDefault="00E11A45" w:rsidP="007C08A2">
            <w:pPr>
              <w:widowControl w:val="0"/>
              <w:jc w:val="center"/>
              <w:rPr>
                <w:rFonts w:ascii="GHEA Grapalat" w:hAnsi="GHEA Grapalat"/>
                <w:sz w:val="20"/>
                <w:szCs w:val="20"/>
              </w:rPr>
            </w:pPr>
          </w:p>
        </w:tc>
        <w:tc>
          <w:tcPr>
            <w:tcW w:w="705" w:type="dxa"/>
            <w:vAlign w:val="center"/>
          </w:tcPr>
          <w:p w:rsidR="00E11A45" w:rsidRPr="001911DD" w:rsidRDefault="00E11A45" w:rsidP="007C08A2">
            <w:pPr>
              <w:widowControl w:val="0"/>
              <w:jc w:val="center"/>
              <w:rPr>
                <w:rFonts w:ascii="GHEA Grapalat" w:hAnsi="GHEA Grapalat"/>
                <w:sz w:val="20"/>
                <w:szCs w:val="20"/>
              </w:rPr>
            </w:pPr>
          </w:p>
        </w:tc>
        <w:tc>
          <w:tcPr>
            <w:tcW w:w="834" w:type="dxa"/>
            <w:vAlign w:val="center"/>
          </w:tcPr>
          <w:p w:rsidR="00E11A45" w:rsidRPr="001911DD" w:rsidRDefault="00E11A45" w:rsidP="007C08A2">
            <w:pPr>
              <w:widowControl w:val="0"/>
              <w:jc w:val="center"/>
              <w:rPr>
                <w:rFonts w:ascii="GHEA Grapalat" w:hAnsi="GHEA Grapalat"/>
                <w:sz w:val="20"/>
                <w:szCs w:val="20"/>
              </w:rPr>
            </w:pPr>
          </w:p>
        </w:tc>
        <w:tc>
          <w:tcPr>
            <w:tcW w:w="867"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3"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979"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4"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01" w:type="dxa"/>
            <w:vAlign w:val="center"/>
          </w:tcPr>
          <w:p w:rsidR="00E11A45" w:rsidRPr="001911DD" w:rsidRDefault="00E11A45" w:rsidP="007C08A2">
            <w:pPr>
              <w:widowControl w:val="0"/>
              <w:jc w:val="center"/>
              <w:rPr>
                <w:rFonts w:ascii="GHEA Grapalat" w:hAnsi="GHEA Grapalat"/>
                <w:b/>
                <w:sz w:val="20"/>
                <w:szCs w:val="20"/>
              </w:rPr>
            </w:pPr>
            <w:r w:rsidRPr="001911DD">
              <w:rPr>
                <w:rFonts w:ascii="GHEA Grapalat" w:hAnsi="GHEA Grapalat"/>
                <w:sz w:val="20"/>
                <w:szCs w:val="20"/>
                <w:lang w:val="en-US"/>
              </w:rPr>
              <w:t>100</w:t>
            </w:r>
            <w:r w:rsidRPr="001911DD">
              <w:rPr>
                <w:rFonts w:ascii="GHEA Grapalat" w:hAnsi="GHEA Grapalat"/>
                <w:sz w:val="20"/>
                <w:szCs w:val="20"/>
              </w:rPr>
              <w:t>%</w:t>
            </w:r>
          </w:p>
        </w:tc>
      </w:tr>
      <w:tr w:rsidR="00E11A45" w:rsidRPr="001911DD" w:rsidTr="00E11A45">
        <w:trPr>
          <w:trHeight w:val="404"/>
          <w:jc w:val="center"/>
        </w:trPr>
        <w:tc>
          <w:tcPr>
            <w:tcW w:w="1707" w:type="dxa"/>
          </w:tcPr>
          <w:p w:rsidR="00E11A45" w:rsidRPr="001911DD" w:rsidRDefault="00E11A45" w:rsidP="007C08A2">
            <w:pPr>
              <w:jc w:val="center"/>
              <w:rPr>
                <w:rFonts w:ascii="Calibri" w:hAnsi="Calibri" w:cs="Calibri"/>
                <w:color w:val="000000"/>
                <w:sz w:val="20"/>
                <w:szCs w:val="20"/>
              </w:rPr>
            </w:pPr>
            <w:r w:rsidRPr="001911DD">
              <w:rPr>
                <w:rFonts w:ascii="Calibri" w:hAnsi="Calibri" w:cs="Calibri"/>
                <w:color w:val="000000"/>
                <w:sz w:val="20"/>
                <w:szCs w:val="20"/>
              </w:rPr>
              <w:t>12</w:t>
            </w:r>
          </w:p>
        </w:tc>
        <w:tc>
          <w:tcPr>
            <w:tcW w:w="2093" w:type="dxa"/>
          </w:tcPr>
          <w:p w:rsidR="00E11A45" w:rsidRPr="001911DD" w:rsidRDefault="00E11A45" w:rsidP="007C08A2">
            <w:pPr>
              <w:jc w:val="center"/>
              <w:rPr>
                <w:rFonts w:ascii="GHEA Grapalat" w:hAnsi="GHEA Grapalat" w:cs="Calibri"/>
                <w:sz w:val="20"/>
                <w:szCs w:val="20"/>
              </w:rPr>
            </w:pPr>
            <w:r w:rsidRPr="001911DD">
              <w:rPr>
                <w:rFonts w:ascii="GHEA Grapalat" w:hAnsi="GHEA Grapalat" w:cs="Calibri"/>
                <w:sz w:val="20"/>
                <w:szCs w:val="20"/>
              </w:rPr>
              <w:t>15811100</w:t>
            </w:r>
          </w:p>
        </w:tc>
        <w:tc>
          <w:tcPr>
            <w:tcW w:w="1555" w:type="dxa"/>
          </w:tcPr>
          <w:p w:rsidR="00E11A45" w:rsidRPr="001911DD" w:rsidRDefault="00E11A45" w:rsidP="007C08A2">
            <w:pPr>
              <w:jc w:val="center"/>
              <w:rPr>
                <w:rFonts w:ascii="GHEA Grapalat" w:hAnsi="GHEA Grapalat" w:cs="Calibri"/>
                <w:color w:val="000000"/>
                <w:sz w:val="20"/>
                <w:szCs w:val="20"/>
              </w:rPr>
            </w:pPr>
            <w:r w:rsidRPr="001911DD">
              <w:rPr>
                <w:rFonts w:ascii="GHEA Grapalat" w:hAnsi="GHEA Grapalat" w:cs="Calibri"/>
                <w:color w:val="000000"/>
                <w:sz w:val="20"/>
                <w:szCs w:val="20"/>
              </w:rPr>
              <w:t>Хлеб</w:t>
            </w:r>
          </w:p>
        </w:tc>
        <w:tc>
          <w:tcPr>
            <w:tcW w:w="978" w:type="dxa"/>
            <w:vAlign w:val="center"/>
          </w:tcPr>
          <w:p w:rsidR="00E11A45" w:rsidRPr="001911DD" w:rsidRDefault="00E11A45" w:rsidP="007C08A2">
            <w:pPr>
              <w:widowControl w:val="0"/>
              <w:jc w:val="center"/>
              <w:rPr>
                <w:rFonts w:ascii="GHEA Grapalat" w:hAnsi="GHEA Grapalat"/>
                <w:sz w:val="20"/>
                <w:szCs w:val="20"/>
              </w:rPr>
            </w:pPr>
          </w:p>
        </w:tc>
        <w:tc>
          <w:tcPr>
            <w:tcW w:w="989" w:type="dxa"/>
            <w:vAlign w:val="center"/>
          </w:tcPr>
          <w:p w:rsidR="00E11A45" w:rsidRPr="001911DD" w:rsidRDefault="00E11A45" w:rsidP="007C08A2">
            <w:pPr>
              <w:widowControl w:val="0"/>
              <w:jc w:val="center"/>
              <w:rPr>
                <w:rFonts w:ascii="GHEA Grapalat" w:hAnsi="GHEA Grapalat"/>
                <w:sz w:val="20"/>
                <w:szCs w:val="20"/>
              </w:rPr>
            </w:pPr>
          </w:p>
        </w:tc>
        <w:tc>
          <w:tcPr>
            <w:tcW w:w="701" w:type="dxa"/>
            <w:vAlign w:val="center"/>
          </w:tcPr>
          <w:p w:rsidR="00E11A45" w:rsidRPr="001911DD" w:rsidRDefault="00E11A45" w:rsidP="007C08A2">
            <w:pPr>
              <w:widowControl w:val="0"/>
              <w:jc w:val="center"/>
              <w:rPr>
                <w:rFonts w:ascii="GHEA Grapalat" w:hAnsi="GHEA Grapalat"/>
                <w:sz w:val="20"/>
                <w:szCs w:val="20"/>
              </w:rPr>
            </w:pPr>
          </w:p>
        </w:tc>
        <w:tc>
          <w:tcPr>
            <w:tcW w:w="846" w:type="dxa"/>
            <w:vAlign w:val="center"/>
          </w:tcPr>
          <w:p w:rsidR="00E11A45" w:rsidRPr="001911DD" w:rsidRDefault="00E11A45" w:rsidP="007C08A2">
            <w:pPr>
              <w:widowControl w:val="0"/>
              <w:jc w:val="center"/>
              <w:rPr>
                <w:rFonts w:ascii="GHEA Grapalat" w:hAnsi="GHEA Grapalat"/>
                <w:sz w:val="20"/>
                <w:szCs w:val="20"/>
              </w:rPr>
            </w:pPr>
          </w:p>
        </w:tc>
        <w:tc>
          <w:tcPr>
            <w:tcW w:w="538" w:type="dxa"/>
            <w:vAlign w:val="center"/>
          </w:tcPr>
          <w:p w:rsidR="00E11A45" w:rsidRPr="001911DD" w:rsidRDefault="00E11A45" w:rsidP="007C08A2">
            <w:pPr>
              <w:widowControl w:val="0"/>
              <w:jc w:val="center"/>
              <w:rPr>
                <w:rFonts w:ascii="GHEA Grapalat" w:hAnsi="GHEA Grapalat"/>
                <w:sz w:val="20"/>
                <w:szCs w:val="20"/>
              </w:rPr>
            </w:pPr>
          </w:p>
        </w:tc>
        <w:tc>
          <w:tcPr>
            <w:tcW w:w="605" w:type="dxa"/>
            <w:vAlign w:val="center"/>
          </w:tcPr>
          <w:p w:rsidR="00E11A45" w:rsidRPr="001911DD" w:rsidRDefault="00E11A45" w:rsidP="007C08A2">
            <w:pPr>
              <w:widowControl w:val="0"/>
              <w:jc w:val="center"/>
              <w:rPr>
                <w:rFonts w:ascii="GHEA Grapalat" w:hAnsi="GHEA Grapalat"/>
                <w:sz w:val="20"/>
                <w:szCs w:val="20"/>
              </w:rPr>
            </w:pPr>
          </w:p>
        </w:tc>
        <w:tc>
          <w:tcPr>
            <w:tcW w:w="705" w:type="dxa"/>
            <w:vAlign w:val="center"/>
          </w:tcPr>
          <w:p w:rsidR="00E11A45" w:rsidRPr="001911DD" w:rsidRDefault="00E11A45" w:rsidP="007C08A2">
            <w:pPr>
              <w:widowControl w:val="0"/>
              <w:jc w:val="center"/>
              <w:rPr>
                <w:rFonts w:ascii="GHEA Grapalat" w:hAnsi="GHEA Grapalat"/>
                <w:sz w:val="20"/>
                <w:szCs w:val="20"/>
              </w:rPr>
            </w:pPr>
          </w:p>
        </w:tc>
        <w:tc>
          <w:tcPr>
            <w:tcW w:w="834" w:type="dxa"/>
            <w:vAlign w:val="center"/>
          </w:tcPr>
          <w:p w:rsidR="00E11A45" w:rsidRPr="001911DD" w:rsidRDefault="00E11A45" w:rsidP="007C08A2">
            <w:pPr>
              <w:widowControl w:val="0"/>
              <w:jc w:val="center"/>
              <w:rPr>
                <w:rFonts w:ascii="GHEA Grapalat" w:hAnsi="GHEA Grapalat"/>
                <w:sz w:val="20"/>
                <w:szCs w:val="20"/>
              </w:rPr>
            </w:pPr>
          </w:p>
        </w:tc>
        <w:tc>
          <w:tcPr>
            <w:tcW w:w="867"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3"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979"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4"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01" w:type="dxa"/>
            <w:vAlign w:val="center"/>
          </w:tcPr>
          <w:p w:rsidR="00E11A45" w:rsidRPr="001911DD" w:rsidRDefault="00E11A45" w:rsidP="007C08A2">
            <w:pPr>
              <w:widowControl w:val="0"/>
              <w:jc w:val="center"/>
              <w:rPr>
                <w:rFonts w:ascii="GHEA Grapalat" w:hAnsi="GHEA Grapalat"/>
                <w:b/>
                <w:sz w:val="20"/>
                <w:szCs w:val="20"/>
              </w:rPr>
            </w:pPr>
            <w:r w:rsidRPr="001911DD">
              <w:rPr>
                <w:rFonts w:ascii="GHEA Grapalat" w:hAnsi="GHEA Grapalat"/>
                <w:sz w:val="20"/>
                <w:szCs w:val="20"/>
                <w:lang w:val="en-US"/>
              </w:rPr>
              <w:t>100</w:t>
            </w:r>
            <w:r w:rsidRPr="001911DD">
              <w:rPr>
                <w:rFonts w:ascii="GHEA Grapalat" w:hAnsi="GHEA Grapalat"/>
                <w:sz w:val="20"/>
                <w:szCs w:val="20"/>
              </w:rPr>
              <w:t>%</w:t>
            </w:r>
          </w:p>
        </w:tc>
      </w:tr>
      <w:tr w:rsidR="00E11A45" w:rsidRPr="001911DD" w:rsidTr="00E11A45">
        <w:trPr>
          <w:trHeight w:val="404"/>
          <w:jc w:val="center"/>
        </w:trPr>
        <w:tc>
          <w:tcPr>
            <w:tcW w:w="1707" w:type="dxa"/>
          </w:tcPr>
          <w:p w:rsidR="00E11A45" w:rsidRPr="001911DD" w:rsidRDefault="00E11A45" w:rsidP="007C08A2">
            <w:pPr>
              <w:jc w:val="center"/>
              <w:rPr>
                <w:rFonts w:ascii="Calibri" w:hAnsi="Calibri" w:cs="Calibri"/>
                <w:color w:val="000000"/>
                <w:sz w:val="20"/>
                <w:szCs w:val="20"/>
              </w:rPr>
            </w:pPr>
            <w:r w:rsidRPr="001911DD">
              <w:rPr>
                <w:rFonts w:ascii="Calibri" w:hAnsi="Calibri" w:cs="Calibri"/>
                <w:color w:val="000000"/>
                <w:sz w:val="20"/>
                <w:szCs w:val="20"/>
              </w:rPr>
              <w:t>13</w:t>
            </w:r>
          </w:p>
        </w:tc>
        <w:tc>
          <w:tcPr>
            <w:tcW w:w="2093" w:type="dxa"/>
          </w:tcPr>
          <w:p w:rsidR="00E11A45" w:rsidRPr="001911DD" w:rsidRDefault="00E11A45" w:rsidP="007C08A2">
            <w:pPr>
              <w:jc w:val="center"/>
              <w:rPr>
                <w:rFonts w:ascii="GHEA Grapalat" w:hAnsi="GHEA Grapalat" w:cs="Calibri"/>
                <w:sz w:val="20"/>
                <w:szCs w:val="20"/>
              </w:rPr>
            </w:pPr>
            <w:r w:rsidRPr="001911DD">
              <w:rPr>
                <w:rFonts w:ascii="GHEA Grapalat" w:hAnsi="GHEA Grapalat" w:cs="Calibri"/>
                <w:sz w:val="20"/>
                <w:szCs w:val="20"/>
              </w:rPr>
              <w:t>15616000</w:t>
            </w:r>
          </w:p>
        </w:tc>
        <w:tc>
          <w:tcPr>
            <w:tcW w:w="1555" w:type="dxa"/>
          </w:tcPr>
          <w:p w:rsidR="00E11A45" w:rsidRPr="001911DD" w:rsidRDefault="00E11A45" w:rsidP="007C08A2">
            <w:pPr>
              <w:jc w:val="center"/>
              <w:rPr>
                <w:rFonts w:ascii="GHEA Grapalat" w:hAnsi="GHEA Grapalat" w:cs="Calibri"/>
                <w:color w:val="000000"/>
                <w:sz w:val="20"/>
                <w:szCs w:val="20"/>
              </w:rPr>
            </w:pPr>
            <w:r w:rsidRPr="001911DD">
              <w:rPr>
                <w:rFonts w:ascii="GHEA Grapalat" w:hAnsi="GHEA Grapalat" w:cs="Calibri"/>
                <w:color w:val="000000"/>
                <w:sz w:val="20"/>
                <w:szCs w:val="20"/>
              </w:rPr>
              <w:t>Гречневая крупа</w:t>
            </w:r>
          </w:p>
        </w:tc>
        <w:tc>
          <w:tcPr>
            <w:tcW w:w="978" w:type="dxa"/>
            <w:vAlign w:val="center"/>
          </w:tcPr>
          <w:p w:rsidR="00E11A45" w:rsidRPr="001911DD" w:rsidRDefault="00E11A45" w:rsidP="007C08A2">
            <w:pPr>
              <w:widowControl w:val="0"/>
              <w:jc w:val="center"/>
              <w:rPr>
                <w:rFonts w:ascii="GHEA Grapalat" w:hAnsi="GHEA Grapalat"/>
                <w:sz w:val="20"/>
                <w:szCs w:val="20"/>
              </w:rPr>
            </w:pPr>
          </w:p>
        </w:tc>
        <w:tc>
          <w:tcPr>
            <w:tcW w:w="989" w:type="dxa"/>
            <w:vAlign w:val="center"/>
          </w:tcPr>
          <w:p w:rsidR="00E11A45" w:rsidRPr="001911DD" w:rsidRDefault="00E11A45" w:rsidP="007C08A2">
            <w:pPr>
              <w:widowControl w:val="0"/>
              <w:jc w:val="center"/>
              <w:rPr>
                <w:rFonts w:ascii="GHEA Grapalat" w:hAnsi="GHEA Grapalat"/>
                <w:sz w:val="20"/>
                <w:szCs w:val="20"/>
              </w:rPr>
            </w:pPr>
          </w:p>
        </w:tc>
        <w:tc>
          <w:tcPr>
            <w:tcW w:w="701" w:type="dxa"/>
            <w:vAlign w:val="center"/>
          </w:tcPr>
          <w:p w:rsidR="00E11A45" w:rsidRPr="001911DD" w:rsidRDefault="00E11A45" w:rsidP="007C08A2">
            <w:pPr>
              <w:widowControl w:val="0"/>
              <w:jc w:val="center"/>
              <w:rPr>
                <w:rFonts w:ascii="GHEA Grapalat" w:hAnsi="GHEA Grapalat"/>
                <w:sz w:val="20"/>
                <w:szCs w:val="20"/>
              </w:rPr>
            </w:pPr>
          </w:p>
        </w:tc>
        <w:tc>
          <w:tcPr>
            <w:tcW w:w="846" w:type="dxa"/>
            <w:vAlign w:val="center"/>
          </w:tcPr>
          <w:p w:rsidR="00E11A45" w:rsidRPr="001911DD" w:rsidRDefault="00E11A45" w:rsidP="007C08A2">
            <w:pPr>
              <w:widowControl w:val="0"/>
              <w:jc w:val="center"/>
              <w:rPr>
                <w:rFonts w:ascii="GHEA Grapalat" w:hAnsi="GHEA Grapalat"/>
                <w:sz w:val="20"/>
                <w:szCs w:val="20"/>
              </w:rPr>
            </w:pPr>
          </w:p>
        </w:tc>
        <w:tc>
          <w:tcPr>
            <w:tcW w:w="538" w:type="dxa"/>
            <w:vAlign w:val="center"/>
          </w:tcPr>
          <w:p w:rsidR="00E11A45" w:rsidRPr="001911DD" w:rsidRDefault="00E11A45" w:rsidP="007C08A2">
            <w:pPr>
              <w:widowControl w:val="0"/>
              <w:jc w:val="center"/>
              <w:rPr>
                <w:rFonts w:ascii="GHEA Grapalat" w:hAnsi="GHEA Grapalat"/>
                <w:sz w:val="20"/>
                <w:szCs w:val="20"/>
              </w:rPr>
            </w:pPr>
          </w:p>
        </w:tc>
        <w:tc>
          <w:tcPr>
            <w:tcW w:w="605" w:type="dxa"/>
            <w:vAlign w:val="center"/>
          </w:tcPr>
          <w:p w:rsidR="00E11A45" w:rsidRPr="001911DD" w:rsidRDefault="00E11A45" w:rsidP="007C08A2">
            <w:pPr>
              <w:widowControl w:val="0"/>
              <w:jc w:val="center"/>
              <w:rPr>
                <w:rFonts w:ascii="GHEA Grapalat" w:hAnsi="GHEA Grapalat"/>
                <w:sz w:val="20"/>
                <w:szCs w:val="20"/>
              </w:rPr>
            </w:pPr>
          </w:p>
        </w:tc>
        <w:tc>
          <w:tcPr>
            <w:tcW w:w="705" w:type="dxa"/>
            <w:vAlign w:val="center"/>
          </w:tcPr>
          <w:p w:rsidR="00E11A45" w:rsidRPr="001911DD" w:rsidRDefault="00E11A45" w:rsidP="007C08A2">
            <w:pPr>
              <w:widowControl w:val="0"/>
              <w:jc w:val="center"/>
              <w:rPr>
                <w:rFonts w:ascii="GHEA Grapalat" w:hAnsi="GHEA Grapalat"/>
                <w:sz w:val="20"/>
                <w:szCs w:val="20"/>
              </w:rPr>
            </w:pPr>
          </w:p>
        </w:tc>
        <w:tc>
          <w:tcPr>
            <w:tcW w:w="834" w:type="dxa"/>
            <w:vAlign w:val="center"/>
          </w:tcPr>
          <w:p w:rsidR="00E11A45" w:rsidRPr="001911DD" w:rsidRDefault="00E11A45" w:rsidP="007C08A2">
            <w:pPr>
              <w:widowControl w:val="0"/>
              <w:jc w:val="center"/>
              <w:rPr>
                <w:rFonts w:ascii="GHEA Grapalat" w:hAnsi="GHEA Grapalat"/>
                <w:sz w:val="20"/>
                <w:szCs w:val="20"/>
              </w:rPr>
            </w:pPr>
          </w:p>
        </w:tc>
        <w:tc>
          <w:tcPr>
            <w:tcW w:w="867"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3"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979"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4"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01" w:type="dxa"/>
            <w:vAlign w:val="center"/>
          </w:tcPr>
          <w:p w:rsidR="00E11A45" w:rsidRPr="001911DD" w:rsidRDefault="00E11A45" w:rsidP="007C08A2">
            <w:pPr>
              <w:widowControl w:val="0"/>
              <w:jc w:val="center"/>
              <w:rPr>
                <w:rFonts w:ascii="GHEA Grapalat" w:hAnsi="GHEA Grapalat"/>
                <w:b/>
                <w:sz w:val="20"/>
                <w:szCs w:val="20"/>
              </w:rPr>
            </w:pPr>
            <w:r w:rsidRPr="001911DD">
              <w:rPr>
                <w:rFonts w:ascii="GHEA Grapalat" w:hAnsi="GHEA Grapalat"/>
                <w:sz w:val="20"/>
                <w:szCs w:val="20"/>
                <w:lang w:val="en-US"/>
              </w:rPr>
              <w:t>100</w:t>
            </w:r>
            <w:r w:rsidRPr="001911DD">
              <w:rPr>
                <w:rFonts w:ascii="GHEA Grapalat" w:hAnsi="GHEA Grapalat"/>
                <w:sz w:val="20"/>
                <w:szCs w:val="20"/>
              </w:rPr>
              <w:t>%</w:t>
            </w:r>
          </w:p>
        </w:tc>
      </w:tr>
      <w:tr w:rsidR="00E11A45" w:rsidRPr="001911DD" w:rsidTr="00E11A45">
        <w:trPr>
          <w:trHeight w:val="404"/>
          <w:jc w:val="center"/>
        </w:trPr>
        <w:tc>
          <w:tcPr>
            <w:tcW w:w="1707" w:type="dxa"/>
          </w:tcPr>
          <w:p w:rsidR="00E11A45" w:rsidRPr="001911DD" w:rsidRDefault="00E11A45" w:rsidP="007C08A2">
            <w:pPr>
              <w:jc w:val="center"/>
              <w:rPr>
                <w:rFonts w:ascii="Calibri" w:hAnsi="Calibri" w:cs="Calibri"/>
                <w:color w:val="000000"/>
                <w:sz w:val="20"/>
                <w:szCs w:val="20"/>
              </w:rPr>
            </w:pPr>
            <w:r w:rsidRPr="001911DD">
              <w:rPr>
                <w:rFonts w:ascii="Calibri" w:hAnsi="Calibri" w:cs="Calibri"/>
                <w:color w:val="000000"/>
                <w:sz w:val="20"/>
                <w:szCs w:val="20"/>
              </w:rPr>
              <w:t>14</w:t>
            </w:r>
          </w:p>
        </w:tc>
        <w:tc>
          <w:tcPr>
            <w:tcW w:w="2093" w:type="dxa"/>
          </w:tcPr>
          <w:p w:rsidR="00E11A45" w:rsidRPr="001911DD" w:rsidRDefault="00E11A45" w:rsidP="007C08A2">
            <w:pPr>
              <w:jc w:val="center"/>
              <w:rPr>
                <w:rFonts w:ascii="GHEA Grapalat" w:hAnsi="GHEA Grapalat" w:cs="Calibri"/>
                <w:sz w:val="20"/>
                <w:szCs w:val="20"/>
              </w:rPr>
            </w:pPr>
            <w:r w:rsidRPr="001911DD">
              <w:rPr>
                <w:rFonts w:ascii="GHEA Grapalat" w:hAnsi="GHEA Grapalat" w:cs="Calibri"/>
                <w:sz w:val="20"/>
                <w:szCs w:val="20"/>
              </w:rPr>
              <w:t>03142510</w:t>
            </w:r>
          </w:p>
        </w:tc>
        <w:tc>
          <w:tcPr>
            <w:tcW w:w="1555" w:type="dxa"/>
          </w:tcPr>
          <w:p w:rsidR="00E11A45" w:rsidRPr="001911DD" w:rsidRDefault="00E11A45" w:rsidP="007C08A2">
            <w:pPr>
              <w:jc w:val="center"/>
              <w:rPr>
                <w:rFonts w:ascii="Arial" w:hAnsi="Arial" w:cs="Arial"/>
                <w:color w:val="000000"/>
                <w:sz w:val="20"/>
                <w:szCs w:val="20"/>
              </w:rPr>
            </w:pPr>
            <w:r w:rsidRPr="001911DD">
              <w:rPr>
                <w:rFonts w:ascii="Arial" w:hAnsi="Arial" w:cs="Arial"/>
                <w:color w:val="000000"/>
                <w:sz w:val="20"/>
                <w:szCs w:val="20"/>
              </w:rPr>
              <w:t>Куриные яйца</w:t>
            </w:r>
          </w:p>
        </w:tc>
        <w:tc>
          <w:tcPr>
            <w:tcW w:w="978" w:type="dxa"/>
            <w:vAlign w:val="center"/>
          </w:tcPr>
          <w:p w:rsidR="00E11A45" w:rsidRPr="001911DD" w:rsidRDefault="00E11A45" w:rsidP="007C08A2">
            <w:pPr>
              <w:widowControl w:val="0"/>
              <w:jc w:val="center"/>
              <w:rPr>
                <w:rFonts w:ascii="GHEA Grapalat" w:hAnsi="GHEA Grapalat"/>
                <w:sz w:val="20"/>
                <w:szCs w:val="20"/>
              </w:rPr>
            </w:pPr>
          </w:p>
        </w:tc>
        <w:tc>
          <w:tcPr>
            <w:tcW w:w="989" w:type="dxa"/>
            <w:vAlign w:val="center"/>
          </w:tcPr>
          <w:p w:rsidR="00E11A45" w:rsidRPr="001911DD" w:rsidRDefault="00E11A45" w:rsidP="007C08A2">
            <w:pPr>
              <w:widowControl w:val="0"/>
              <w:jc w:val="center"/>
              <w:rPr>
                <w:rFonts w:ascii="GHEA Grapalat" w:hAnsi="GHEA Grapalat"/>
                <w:sz w:val="20"/>
                <w:szCs w:val="20"/>
              </w:rPr>
            </w:pPr>
          </w:p>
        </w:tc>
        <w:tc>
          <w:tcPr>
            <w:tcW w:w="701" w:type="dxa"/>
            <w:vAlign w:val="center"/>
          </w:tcPr>
          <w:p w:rsidR="00E11A45" w:rsidRPr="001911DD" w:rsidRDefault="00E11A45" w:rsidP="007C08A2">
            <w:pPr>
              <w:widowControl w:val="0"/>
              <w:jc w:val="center"/>
              <w:rPr>
                <w:rFonts w:ascii="GHEA Grapalat" w:hAnsi="GHEA Grapalat"/>
                <w:sz w:val="20"/>
                <w:szCs w:val="20"/>
              </w:rPr>
            </w:pPr>
          </w:p>
        </w:tc>
        <w:tc>
          <w:tcPr>
            <w:tcW w:w="846" w:type="dxa"/>
            <w:vAlign w:val="center"/>
          </w:tcPr>
          <w:p w:rsidR="00E11A45" w:rsidRPr="001911DD" w:rsidRDefault="00E11A45" w:rsidP="007C08A2">
            <w:pPr>
              <w:widowControl w:val="0"/>
              <w:jc w:val="center"/>
              <w:rPr>
                <w:rFonts w:ascii="GHEA Grapalat" w:hAnsi="GHEA Grapalat"/>
                <w:sz w:val="20"/>
                <w:szCs w:val="20"/>
              </w:rPr>
            </w:pPr>
          </w:p>
        </w:tc>
        <w:tc>
          <w:tcPr>
            <w:tcW w:w="538" w:type="dxa"/>
            <w:vAlign w:val="center"/>
          </w:tcPr>
          <w:p w:rsidR="00E11A45" w:rsidRPr="001911DD" w:rsidRDefault="00E11A45" w:rsidP="007C08A2">
            <w:pPr>
              <w:widowControl w:val="0"/>
              <w:jc w:val="center"/>
              <w:rPr>
                <w:rFonts w:ascii="GHEA Grapalat" w:hAnsi="GHEA Grapalat"/>
                <w:sz w:val="20"/>
                <w:szCs w:val="20"/>
              </w:rPr>
            </w:pPr>
          </w:p>
        </w:tc>
        <w:tc>
          <w:tcPr>
            <w:tcW w:w="605" w:type="dxa"/>
            <w:vAlign w:val="center"/>
          </w:tcPr>
          <w:p w:rsidR="00E11A45" w:rsidRPr="001911DD" w:rsidRDefault="00E11A45" w:rsidP="007C08A2">
            <w:pPr>
              <w:widowControl w:val="0"/>
              <w:jc w:val="center"/>
              <w:rPr>
                <w:rFonts w:ascii="GHEA Grapalat" w:hAnsi="GHEA Grapalat"/>
                <w:sz w:val="20"/>
                <w:szCs w:val="20"/>
              </w:rPr>
            </w:pPr>
          </w:p>
        </w:tc>
        <w:tc>
          <w:tcPr>
            <w:tcW w:w="705" w:type="dxa"/>
            <w:vAlign w:val="center"/>
          </w:tcPr>
          <w:p w:rsidR="00E11A45" w:rsidRPr="001911DD" w:rsidRDefault="00E11A45" w:rsidP="007C08A2">
            <w:pPr>
              <w:widowControl w:val="0"/>
              <w:jc w:val="center"/>
              <w:rPr>
                <w:rFonts w:ascii="GHEA Grapalat" w:hAnsi="GHEA Grapalat"/>
                <w:sz w:val="20"/>
                <w:szCs w:val="20"/>
              </w:rPr>
            </w:pPr>
          </w:p>
        </w:tc>
        <w:tc>
          <w:tcPr>
            <w:tcW w:w="834" w:type="dxa"/>
            <w:vAlign w:val="center"/>
          </w:tcPr>
          <w:p w:rsidR="00E11A45" w:rsidRPr="001911DD" w:rsidRDefault="00E11A45" w:rsidP="007C08A2">
            <w:pPr>
              <w:widowControl w:val="0"/>
              <w:jc w:val="center"/>
              <w:rPr>
                <w:rFonts w:ascii="GHEA Grapalat" w:hAnsi="GHEA Grapalat"/>
                <w:sz w:val="20"/>
                <w:szCs w:val="20"/>
              </w:rPr>
            </w:pPr>
          </w:p>
        </w:tc>
        <w:tc>
          <w:tcPr>
            <w:tcW w:w="867"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3"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979"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4"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01" w:type="dxa"/>
            <w:vAlign w:val="center"/>
          </w:tcPr>
          <w:p w:rsidR="00E11A45" w:rsidRPr="001911DD" w:rsidRDefault="00E11A45" w:rsidP="007C08A2">
            <w:pPr>
              <w:widowControl w:val="0"/>
              <w:jc w:val="center"/>
              <w:rPr>
                <w:rFonts w:ascii="GHEA Grapalat" w:hAnsi="GHEA Grapalat"/>
                <w:b/>
                <w:sz w:val="20"/>
                <w:szCs w:val="20"/>
              </w:rPr>
            </w:pPr>
            <w:r w:rsidRPr="001911DD">
              <w:rPr>
                <w:rFonts w:ascii="GHEA Grapalat" w:hAnsi="GHEA Grapalat"/>
                <w:sz w:val="20"/>
                <w:szCs w:val="20"/>
                <w:lang w:val="en-US"/>
              </w:rPr>
              <w:t>100</w:t>
            </w:r>
            <w:r w:rsidRPr="001911DD">
              <w:rPr>
                <w:rFonts w:ascii="GHEA Grapalat" w:hAnsi="GHEA Grapalat"/>
                <w:sz w:val="20"/>
                <w:szCs w:val="20"/>
              </w:rPr>
              <w:t>%</w:t>
            </w:r>
          </w:p>
        </w:tc>
      </w:tr>
      <w:tr w:rsidR="00E11A45" w:rsidRPr="001911DD" w:rsidTr="00E11A45">
        <w:trPr>
          <w:trHeight w:val="404"/>
          <w:jc w:val="center"/>
        </w:trPr>
        <w:tc>
          <w:tcPr>
            <w:tcW w:w="1707" w:type="dxa"/>
          </w:tcPr>
          <w:p w:rsidR="00E11A45" w:rsidRPr="001911DD" w:rsidRDefault="00E11A45" w:rsidP="007C08A2">
            <w:pPr>
              <w:jc w:val="center"/>
              <w:rPr>
                <w:rFonts w:ascii="Calibri" w:hAnsi="Calibri" w:cs="Calibri"/>
                <w:color w:val="000000"/>
                <w:sz w:val="20"/>
                <w:szCs w:val="20"/>
              </w:rPr>
            </w:pPr>
            <w:r w:rsidRPr="001911DD">
              <w:rPr>
                <w:rFonts w:ascii="Calibri" w:hAnsi="Calibri" w:cs="Calibri"/>
                <w:color w:val="000000"/>
                <w:sz w:val="20"/>
                <w:szCs w:val="20"/>
              </w:rPr>
              <w:t>15</w:t>
            </w:r>
          </w:p>
        </w:tc>
        <w:tc>
          <w:tcPr>
            <w:tcW w:w="2093" w:type="dxa"/>
          </w:tcPr>
          <w:p w:rsidR="00E11A45" w:rsidRPr="001911DD" w:rsidRDefault="00E11A45" w:rsidP="007C08A2">
            <w:pPr>
              <w:jc w:val="center"/>
              <w:rPr>
                <w:rFonts w:ascii="GHEA Grapalat" w:hAnsi="GHEA Grapalat" w:cs="Calibri"/>
                <w:sz w:val="20"/>
                <w:szCs w:val="20"/>
              </w:rPr>
            </w:pPr>
            <w:r w:rsidRPr="001911DD">
              <w:rPr>
                <w:rFonts w:ascii="GHEA Grapalat" w:hAnsi="GHEA Grapalat" w:cs="Calibri"/>
                <w:sz w:val="20"/>
                <w:szCs w:val="20"/>
              </w:rPr>
              <w:t>15851100</w:t>
            </w:r>
          </w:p>
        </w:tc>
        <w:tc>
          <w:tcPr>
            <w:tcW w:w="1555" w:type="dxa"/>
          </w:tcPr>
          <w:p w:rsidR="00E11A45" w:rsidRPr="001911DD" w:rsidRDefault="00E11A45" w:rsidP="007C08A2">
            <w:pPr>
              <w:jc w:val="center"/>
              <w:rPr>
                <w:rFonts w:ascii="GHEA Grapalat" w:hAnsi="GHEA Grapalat" w:cs="Calibri"/>
                <w:color w:val="000000"/>
                <w:sz w:val="20"/>
                <w:szCs w:val="20"/>
              </w:rPr>
            </w:pPr>
            <w:r w:rsidRPr="001911DD">
              <w:rPr>
                <w:rFonts w:ascii="GHEA Grapalat" w:hAnsi="GHEA Grapalat" w:cs="Calibri"/>
                <w:color w:val="000000"/>
                <w:sz w:val="20"/>
                <w:szCs w:val="20"/>
              </w:rPr>
              <w:t>Макаронные изделия</w:t>
            </w:r>
          </w:p>
        </w:tc>
        <w:tc>
          <w:tcPr>
            <w:tcW w:w="978" w:type="dxa"/>
            <w:vAlign w:val="center"/>
          </w:tcPr>
          <w:p w:rsidR="00E11A45" w:rsidRPr="001911DD" w:rsidRDefault="00E11A45" w:rsidP="007C08A2">
            <w:pPr>
              <w:widowControl w:val="0"/>
              <w:jc w:val="center"/>
              <w:rPr>
                <w:rFonts w:ascii="GHEA Grapalat" w:hAnsi="GHEA Grapalat"/>
                <w:sz w:val="20"/>
                <w:szCs w:val="20"/>
              </w:rPr>
            </w:pPr>
          </w:p>
        </w:tc>
        <w:tc>
          <w:tcPr>
            <w:tcW w:w="989" w:type="dxa"/>
            <w:vAlign w:val="center"/>
          </w:tcPr>
          <w:p w:rsidR="00E11A45" w:rsidRPr="001911DD" w:rsidRDefault="00E11A45" w:rsidP="007C08A2">
            <w:pPr>
              <w:widowControl w:val="0"/>
              <w:jc w:val="center"/>
              <w:rPr>
                <w:rFonts w:ascii="GHEA Grapalat" w:hAnsi="GHEA Grapalat"/>
                <w:sz w:val="20"/>
                <w:szCs w:val="20"/>
              </w:rPr>
            </w:pPr>
          </w:p>
        </w:tc>
        <w:tc>
          <w:tcPr>
            <w:tcW w:w="701" w:type="dxa"/>
            <w:vAlign w:val="center"/>
          </w:tcPr>
          <w:p w:rsidR="00E11A45" w:rsidRPr="001911DD" w:rsidRDefault="00E11A45" w:rsidP="007C08A2">
            <w:pPr>
              <w:widowControl w:val="0"/>
              <w:jc w:val="center"/>
              <w:rPr>
                <w:rFonts w:ascii="GHEA Grapalat" w:hAnsi="GHEA Grapalat"/>
                <w:sz w:val="20"/>
                <w:szCs w:val="20"/>
              </w:rPr>
            </w:pPr>
          </w:p>
        </w:tc>
        <w:tc>
          <w:tcPr>
            <w:tcW w:w="846" w:type="dxa"/>
            <w:vAlign w:val="center"/>
          </w:tcPr>
          <w:p w:rsidR="00E11A45" w:rsidRPr="001911DD" w:rsidRDefault="00E11A45" w:rsidP="007C08A2">
            <w:pPr>
              <w:widowControl w:val="0"/>
              <w:jc w:val="center"/>
              <w:rPr>
                <w:rFonts w:ascii="GHEA Grapalat" w:hAnsi="GHEA Grapalat"/>
                <w:sz w:val="20"/>
                <w:szCs w:val="20"/>
              </w:rPr>
            </w:pPr>
          </w:p>
        </w:tc>
        <w:tc>
          <w:tcPr>
            <w:tcW w:w="538" w:type="dxa"/>
            <w:vAlign w:val="center"/>
          </w:tcPr>
          <w:p w:rsidR="00E11A45" w:rsidRPr="001911DD" w:rsidRDefault="00E11A45" w:rsidP="007C08A2">
            <w:pPr>
              <w:widowControl w:val="0"/>
              <w:jc w:val="center"/>
              <w:rPr>
                <w:rFonts w:ascii="GHEA Grapalat" w:hAnsi="GHEA Grapalat"/>
                <w:sz w:val="20"/>
                <w:szCs w:val="20"/>
              </w:rPr>
            </w:pPr>
          </w:p>
        </w:tc>
        <w:tc>
          <w:tcPr>
            <w:tcW w:w="605" w:type="dxa"/>
            <w:vAlign w:val="center"/>
          </w:tcPr>
          <w:p w:rsidR="00E11A45" w:rsidRPr="001911DD" w:rsidRDefault="00E11A45" w:rsidP="007C08A2">
            <w:pPr>
              <w:widowControl w:val="0"/>
              <w:jc w:val="center"/>
              <w:rPr>
                <w:rFonts w:ascii="GHEA Grapalat" w:hAnsi="GHEA Grapalat"/>
                <w:sz w:val="20"/>
                <w:szCs w:val="20"/>
              </w:rPr>
            </w:pPr>
          </w:p>
        </w:tc>
        <w:tc>
          <w:tcPr>
            <w:tcW w:w="705" w:type="dxa"/>
            <w:vAlign w:val="center"/>
          </w:tcPr>
          <w:p w:rsidR="00E11A45" w:rsidRPr="001911DD" w:rsidRDefault="00E11A45" w:rsidP="007C08A2">
            <w:pPr>
              <w:widowControl w:val="0"/>
              <w:jc w:val="center"/>
              <w:rPr>
                <w:rFonts w:ascii="GHEA Grapalat" w:hAnsi="GHEA Grapalat"/>
                <w:sz w:val="20"/>
                <w:szCs w:val="20"/>
              </w:rPr>
            </w:pPr>
          </w:p>
        </w:tc>
        <w:tc>
          <w:tcPr>
            <w:tcW w:w="834" w:type="dxa"/>
            <w:vAlign w:val="center"/>
          </w:tcPr>
          <w:p w:rsidR="00E11A45" w:rsidRPr="001911DD" w:rsidRDefault="00E11A45" w:rsidP="007C08A2">
            <w:pPr>
              <w:widowControl w:val="0"/>
              <w:jc w:val="center"/>
              <w:rPr>
                <w:rFonts w:ascii="GHEA Grapalat" w:hAnsi="GHEA Grapalat"/>
                <w:sz w:val="20"/>
                <w:szCs w:val="20"/>
              </w:rPr>
            </w:pPr>
          </w:p>
        </w:tc>
        <w:tc>
          <w:tcPr>
            <w:tcW w:w="867"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3"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979"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4"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01" w:type="dxa"/>
            <w:vAlign w:val="center"/>
          </w:tcPr>
          <w:p w:rsidR="00E11A45" w:rsidRPr="001911DD" w:rsidRDefault="00E11A45" w:rsidP="007C08A2">
            <w:pPr>
              <w:widowControl w:val="0"/>
              <w:jc w:val="center"/>
              <w:rPr>
                <w:rFonts w:ascii="GHEA Grapalat" w:hAnsi="GHEA Grapalat"/>
                <w:b/>
                <w:sz w:val="20"/>
                <w:szCs w:val="20"/>
              </w:rPr>
            </w:pPr>
            <w:r w:rsidRPr="001911DD">
              <w:rPr>
                <w:rFonts w:ascii="GHEA Grapalat" w:hAnsi="GHEA Grapalat"/>
                <w:sz w:val="20"/>
                <w:szCs w:val="20"/>
                <w:lang w:val="en-US"/>
              </w:rPr>
              <w:t>100</w:t>
            </w:r>
            <w:r w:rsidRPr="001911DD">
              <w:rPr>
                <w:rFonts w:ascii="GHEA Grapalat" w:hAnsi="GHEA Grapalat"/>
                <w:sz w:val="20"/>
                <w:szCs w:val="20"/>
              </w:rPr>
              <w:t>%</w:t>
            </w:r>
          </w:p>
        </w:tc>
      </w:tr>
      <w:tr w:rsidR="00E11A45" w:rsidRPr="001911DD" w:rsidTr="00E11A45">
        <w:trPr>
          <w:trHeight w:val="404"/>
          <w:jc w:val="center"/>
        </w:trPr>
        <w:tc>
          <w:tcPr>
            <w:tcW w:w="1707" w:type="dxa"/>
          </w:tcPr>
          <w:p w:rsidR="00E11A45" w:rsidRPr="001911DD" w:rsidRDefault="00E11A45" w:rsidP="007C08A2">
            <w:pPr>
              <w:jc w:val="center"/>
              <w:rPr>
                <w:rFonts w:ascii="Calibri" w:hAnsi="Calibri" w:cs="Calibri"/>
                <w:color w:val="000000"/>
                <w:sz w:val="20"/>
                <w:szCs w:val="20"/>
              </w:rPr>
            </w:pPr>
            <w:r w:rsidRPr="001911DD">
              <w:rPr>
                <w:rFonts w:ascii="Calibri" w:hAnsi="Calibri" w:cs="Calibri"/>
                <w:color w:val="000000"/>
                <w:sz w:val="20"/>
                <w:szCs w:val="20"/>
              </w:rPr>
              <w:t>16</w:t>
            </w:r>
          </w:p>
        </w:tc>
        <w:tc>
          <w:tcPr>
            <w:tcW w:w="2093" w:type="dxa"/>
          </w:tcPr>
          <w:p w:rsidR="00E11A45" w:rsidRPr="001911DD" w:rsidRDefault="00E11A45" w:rsidP="007C08A2">
            <w:pPr>
              <w:jc w:val="center"/>
              <w:rPr>
                <w:rFonts w:ascii="GHEA Grapalat" w:hAnsi="GHEA Grapalat" w:cs="Calibri"/>
                <w:sz w:val="20"/>
                <w:szCs w:val="20"/>
              </w:rPr>
            </w:pPr>
            <w:r w:rsidRPr="001911DD">
              <w:rPr>
                <w:rFonts w:ascii="GHEA Grapalat" w:hAnsi="GHEA Grapalat" w:cs="Calibri"/>
                <w:sz w:val="20"/>
                <w:szCs w:val="20"/>
              </w:rPr>
              <w:t>15831000</w:t>
            </w:r>
          </w:p>
        </w:tc>
        <w:tc>
          <w:tcPr>
            <w:tcW w:w="1555" w:type="dxa"/>
          </w:tcPr>
          <w:p w:rsidR="00E11A45" w:rsidRPr="001911DD" w:rsidRDefault="00E11A45" w:rsidP="007C08A2">
            <w:pPr>
              <w:jc w:val="center"/>
              <w:rPr>
                <w:rFonts w:ascii="GHEA Grapalat" w:hAnsi="GHEA Grapalat" w:cs="Calibri"/>
                <w:color w:val="000000"/>
                <w:sz w:val="20"/>
                <w:szCs w:val="20"/>
              </w:rPr>
            </w:pPr>
            <w:r w:rsidRPr="001911DD">
              <w:rPr>
                <w:rFonts w:ascii="GHEA Grapalat" w:hAnsi="GHEA Grapalat" w:cs="Calibri"/>
                <w:color w:val="000000"/>
                <w:sz w:val="20"/>
                <w:szCs w:val="20"/>
              </w:rPr>
              <w:t>Сахар</w:t>
            </w:r>
          </w:p>
        </w:tc>
        <w:tc>
          <w:tcPr>
            <w:tcW w:w="978" w:type="dxa"/>
            <w:vAlign w:val="center"/>
          </w:tcPr>
          <w:p w:rsidR="00E11A45" w:rsidRPr="001911DD" w:rsidRDefault="00E11A45" w:rsidP="007C08A2">
            <w:pPr>
              <w:widowControl w:val="0"/>
              <w:jc w:val="center"/>
              <w:rPr>
                <w:rFonts w:ascii="GHEA Grapalat" w:hAnsi="GHEA Grapalat"/>
                <w:sz w:val="20"/>
                <w:szCs w:val="20"/>
              </w:rPr>
            </w:pPr>
          </w:p>
        </w:tc>
        <w:tc>
          <w:tcPr>
            <w:tcW w:w="989" w:type="dxa"/>
            <w:vAlign w:val="center"/>
          </w:tcPr>
          <w:p w:rsidR="00E11A45" w:rsidRPr="001911DD" w:rsidRDefault="00E11A45" w:rsidP="007C08A2">
            <w:pPr>
              <w:widowControl w:val="0"/>
              <w:jc w:val="center"/>
              <w:rPr>
                <w:rFonts w:ascii="GHEA Grapalat" w:hAnsi="GHEA Grapalat"/>
                <w:sz w:val="20"/>
                <w:szCs w:val="20"/>
              </w:rPr>
            </w:pPr>
          </w:p>
        </w:tc>
        <w:tc>
          <w:tcPr>
            <w:tcW w:w="701" w:type="dxa"/>
            <w:vAlign w:val="center"/>
          </w:tcPr>
          <w:p w:rsidR="00E11A45" w:rsidRPr="001911DD" w:rsidRDefault="00E11A45" w:rsidP="007C08A2">
            <w:pPr>
              <w:widowControl w:val="0"/>
              <w:jc w:val="center"/>
              <w:rPr>
                <w:rFonts w:ascii="GHEA Grapalat" w:hAnsi="GHEA Grapalat"/>
                <w:sz w:val="20"/>
                <w:szCs w:val="20"/>
              </w:rPr>
            </w:pPr>
          </w:p>
        </w:tc>
        <w:tc>
          <w:tcPr>
            <w:tcW w:w="846" w:type="dxa"/>
            <w:vAlign w:val="center"/>
          </w:tcPr>
          <w:p w:rsidR="00E11A45" w:rsidRPr="001911DD" w:rsidRDefault="00E11A45" w:rsidP="007C08A2">
            <w:pPr>
              <w:widowControl w:val="0"/>
              <w:jc w:val="center"/>
              <w:rPr>
                <w:rFonts w:ascii="GHEA Grapalat" w:hAnsi="GHEA Grapalat"/>
                <w:sz w:val="20"/>
                <w:szCs w:val="20"/>
              </w:rPr>
            </w:pPr>
          </w:p>
        </w:tc>
        <w:tc>
          <w:tcPr>
            <w:tcW w:w="538" w:type="dxa"/>
            <w:vAlign w:val="center"/>
          </w:tcPr>
          <w:p w:rsidR="00E11A45" w:rsidRPr="001911DD" w:rsidRDefault="00E11A45" w:rsidP="007C08A2">
            <w:pPr>
              <w:widowControl w:val="0"/>
              <w:jc w:val="center"/>
              <w:rPr>
                <w:rFonts w:ascii="GHEA Grapalat" w:hAnsi="GHEA Grapalat"/>
                <w:sz w:val="20"/>
                <w:szCs w:val="20"/>
              </w:rPr>
            </w:pPr>
          </w:p>
        </w:tc>
        <w:tc>
          <w:tcPr>
            <w:tcW w:w="605" w:type="dxa"/>
            <w:vAlign w:val="center"/>
          </w:tcPr>
          <w:p w:rsidR="00E11A45" w:rsidRPr="001911DD" w:rsidRDefault="00E11A45" w:rsidP="007C08A2">
            <w:pPr>
              <w:widowControl w:val="0"/>
              <w:jc w:val="center"/>
              <w:rPr>
                <w:rFonts w:ascii="GHEA Grapalat" w:hAnsi="GHEA Grapalat"/>
                <w:sz w:val="20"/>
                <w:szCs w:val="20"/>
              </w:rPr>
            </w:pPr>
          </w:p>
        </w:tc>
        <w:tc>
          <w:tcPr>
            <w:tcW w:w="705" w:type="dxa"/>
            <w:vAlign w:val="center"/>
          </w:tcPr>
          <w:p w:rsidR="00E11A45" w:rsidRPr="001911DD" w:rsidRDefault="00E11A45" w:rsidP="007C08A2">
            <w:pPr>
              <w:widowControl w:val="0"/>
              <w:jc w:val="center"/>
              <w:rPr>
                <w:rFonts w:ascii="GHEA Grapalat" w:hAnsi="GHEA Grapalat"/>
                <w:sz w:val="20"/>
                <w:szCs w:val="20"/>
              </w:rPr>
            </w:pPr>
          </w:p>
        </w:tc>
        <w:tc>
          <w:tcPr>
            <w:tcW w:w="834" w:type="dxa"/>
            <w:vAlign w:val="center"/>
          </w:tcPr>
          <w:p w:rsidR="00E11A45" w:rsidRPr="001911DD" w:rsidRDefault="00E11A45" w:rsidP="007C08A2">
            <w:pPr>
              <w:widowControl w:val="0"/>
              <w:jc w:val="center"/>
              <w:rPr>
                <w:rFonts w:ascii="GHEA Grapalat" w:hAnsi="GHEA Grapalat"/>
                <w:sz w:val="20"/>
                <w:szCs w:val="20"/>
              </w:rPr>
            </w:pPr>
          </w:p>
        </w:tc>
        <w:tc>
          <w:tcPr>
            <w:tcW w:w="867"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3"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979"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4"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01" w:type="dxa"/>
            <w:vAlign w:val="center"/>
          </w:tcPr>
          <w:p w:rsidR="00E11A45" w:rsidRPr="001911DD" w:rsidRDefault="00E11A45" w:rsidP="007C08A2">
            <w:pPr>
              <w:widowControl w:val="0"/>
              <w:jc w:val="center"/>
              <w:rPr>
                <w:rFonts w:ascii="GHEA Grapalat" w:hAnsi="GHEA Grapalat"/>
                <w:b/>
                <w:sz w:val="20"/>
                <w:szCs w:val="20"/>
              </w:rPr>
            </w:pPr>
            <w:r w:rsidRPr="001911DD">
              <w:rPr>
                <w:rFonts w:ascii="GHEA Grapalat" w:hAnsi="GHEA Grapalat"/>
                <w:sz w:val="20"/>
                <w:szCs w:val="20"/>
                <w:lang w:val="en-US"/>
              </w:rPr>
              <w:t>100</w:t>
            </w:r>
            <w:r w:rsidRPr="001911DD">
              <w:rPr>
                <w:rFonts w:ascii="GHEA Grapalat" w:hAnsi="GHEA Grapalat"/>
                <w:sz w:val="20"/>
                <w:szCs w:val="20"/>
              </w:rPr>
              <w:t>%</w:t>
            </w:r>
          </w:p>
        </w:tc>
      </w:tr>
      <w:tr w:rsidR="00E11A45" w:rsidRPr="001911DD" w:rsidTr="00E11A45">
        <w:trPr>
          <w:trHeight w:val="404"/>
          <w:jc w:val="center"/>
        </w:trPr>
        <w:tc>
          <w:tcPr>
            <w:tcW w:w="1707" w:type="dxa"/>
          </w:tcPr>
          <w:p w:rsidR="00E11A45" w:rsidRPr="001911DD" w:rsidRDefault="00E11A45" w:rsidP="007C08A2">
            <w:pPr>
              <w:jc w:val="center"/>
              <w:rPr>
                <w:rFonts w:ascii="Calibri" w:hAnsi="Calibri" w:cs="Calibri"/>
                <w:color w:val="000000"/>
                <w:sz w:val="20"/>
                <w:szCs w:val="20"/>
              </w:rPr>
            </w:pPr>
            <w:r w:rsidRPr="001911DD">
              <w:rPr>
                <w:rFonts w:ascii="Calibri" w:hAnsi="Calibri" w:cs="Calibri"/>
                <w:color w:val="000000"/>
                <w:sz w:val="20"/>
                <w:szCs w:val="20"/>
              </w:rPr>
              <w:t>17</w:t>
            </w:r>
          </w:p>
        </w:tc>
        <w:tc>
          <w:tcPr>
            <w:tcW w:w="2093" w:type="dxa"/>
          </w:tcPr>
          <w:p w:rsidR="00E11A45" w:rsidRPr="001911DD" w:rsidRDefault="00E11A45" w:rsidP="007C08A2">
            <w:pPr>
              <w:jc w:val="center"/>
              <w:rPr>
                <w:rFonts w:ascii="GHEA Grapalat" w:hAnsi="GHEA Grapalat" w:cs="Calibri"/>
                <w:sz w:val="20"/>
                <w:szCs w:val="20"/>
              </w:rPr>
            </w:pPr>
            <w:r w:rsidRPr="001911DD">
              <w:rPr>
                <w:rFonts w:ascii="GHEA Grapalat" w:hAnsi="GHEA Grapalat" w:cs="Calibri"/>
                <w:sz w:val="20"/>
                <w:szCs w:val="20"/>
              </w:rPr>
              <w:t>15331154</w:t>
            </w:r>
          </w:p>
        </w:tc>
        <w:tc>
          <w:tcPr>
            <w:tcW w:w="1555" w:type="dxa"/>
          </w:tcPr>
          <w:p w:rsidR="00E11A45" w:rsidRPr="001911DD" w:rsidRDefault="00E11A45" w:rsidP="007C08A2">
            <w:pPr>
              <w:jc w:val="center"/>
              <w:rPr>
                <w:rFonts w:ascii="Arial" w:hAnsi="Arial" w:cs="Arial"/>
                <w:color w:val="000000"/>
                <w:sz w:val="20"/>
                <w:szCs w:val="20"/>
              </w:rPr>
            </w:pPr>
            <w:r w:rsidRPr="001911DD">
              <w:rPr>
                <w:rFonts w:ascii="GHEA Grapalat" w:hAnsi="GHEA Grapalat" w:cs="Calibri"/>
                <w:color w:val="000000"/>
                <w:sz w:val="20"/>
                <w:szCs w:val="20"/>
              </w:rPr>
              <w:t>Горох</w:t>
            </w:r>
          </w:p>
        </w:tc>
        <w:tc>
          <w:tcPr>
            <w:tcW w:w="978" w:type="dxa"/>
            <w:vAlign w:val="center"/>
          </w:tcPr>
          <w:p w:rsidR="00E11A45" w:rsidRPr="001911DD" w:rsidRDefault="00E11A45" w:rsidP="007C08A2">
            <w:pPr>
              <w:widowControl w:val="0"/>
              <w:jc w:val="center"/>
              <w:rPr>
                <w:rFonts w:ascii="GHEA Grapalat" w:hAnsi="GHEA Grapalat"/>
                <w:sz w:val="20"/>
                <w:szCs w:val="20"/>
              </w:rPr>
            </w:pPr>
          </w:p>
        </w:tc>
        <w:tc>
          <w:tcPr>
            <w:tcW w:w="989" w:type="dxa"/>
            <w:vAlign w:val="center"/>
          </w:tcPr>
          <w:p w:rsidR="00E11A45" w:rsidRPr="001911DD" w:rsidRDefault="00E11A45" w:rsidP="007C08A2">
            <w:pPr>
              <w:widowControl w:val="0"/>
              <w:jc w:val="center"/>
              <w:rPr>
                <w:rFonts w:ascii="GHEA Grapalat" w:hAnsi="GHEA Grapalat"/>
                <w:sz w:val="20"/>
                <w:szCs w:val="20"/>
              </w:rPr>
            </w:pPr>
          </w:p>
        </w:tc>
        <w:tc>
          <w:tcPr>
            <w:tcW w:w="701" w:type="dxa"/>
            <w:vAlign w:val="center"/>
          </w:tcPr>
          <w:p w:rsidR="00E11A45" w:rsidRPr="001911DD" w:rsidRDefault="00E11A45" w:rsidP="007C08A2">
            <w:pPr>
              <w:widowControl w:val="0"/>
              <w:jc w:val="center"/>
              <w:rPr>
                <w:rFonts w:ascii="GHEA Grapalat" w:hAnsi="GHEA Grapalat"/>
                <w:sz w:val="20"/>
                <w:szCs w:val="20"/>
              </w:rPr>
            </w:pPr>
          </w:p>
        </w:tc>
        <w:tc>
          <w:tcPr>
            <w:tcW w:w="846" w:type="dxa"/>
            <w:vAlign w:val="center"/>
          </w:tcPr>
          <w:p w:rsidR="00E11A45" w:rsidRPr="001911DD" w:rsidRDefault="00E11A45" w:rsidP="007C08A2">
            <w:pPr>
              <w:widowControl w:val="0"/>
              <w:jc w:val="center"/>
              <w:rPr>
                <w:rFonts w:ascii="GHEA Grapalat" w:hAnsi="GHEA Grapalat"/>
                <w:sz w:val="20"/>
                <w:szCs w:val="20"/>
              </w:rPr>
            </w:pPr>
          </w:p>
        </w:tc>
        <w:tc>
          <w:tcPr>
            <w:tcW w:w="538" w:type="dxa"/>
            <w:vAlign w:val="center"/>
          </w:tcPr>
          <w:p w:rsidR="00E11A45" w:rsidRPr="001911DD" w:rsidRDefault="00E11A45" w:rsidP="007C08A2">
            <w:pPr>
              <w:widowControl w:val="0"/>
              <w:jc w:val="center"/>
              <w:rPr>
                <w:rFonts w:ascii="GHEA Grapalat" w:hAnsi="GHEA Grapalat"/>
                <w:sz w:val="20"/>
                <w:szCs w:val="20"/>
              </w:rPr>
            </w:pPr>
          </w:p>
        </w:tc>
        <w:tc>
          <w:tcPr>
            <w:tcW w:w="605" w:type="dxa"/>
            <w:vAlign w:val="center"/>
          </w:tcPr>
          <w:p w:rsidR="00E11A45" w:rsidRPr="001911DD" w:rsidRDefault="00E11A45" w:rsidP="007C08A2">
            <w:pPr>
              <w:widowControl w:val="0"/>
              <w:jc w:val="center"/>
              <w:rPr>
                <w:rFonts w:ascii="GHEA Grapalat" w:hAnsi="GHEA Grapalat"/>
                <w:sz w:val="20"/>
                <w:szCs w:val="20"/>
              </w:rPr>
            </w:pPr>
          </w:p>
        </w:tc>
        <w:tc>
          <w:tcPr>
            <w:tcW w:w="705" w:type="dxa"/>
            <w:vAlign w:val="center"/>
          </w:tcPr>
          <w:p w:rsidR="00E11A45" w:rsidRPr="001911DD" w:rsidRDefault="00E11A45" w:rsidP="007C08A2">
            <w:pPr>
              <w:widowControl w:val="0"/>
              <w:jc w:val="center"/>
              <w:rPr>
                <w:rFonts w:ascii="GHEA Grapalat" w:hAnsi="GHEA Grapalat"/>
                <w:sz w:val="20"/>
                <w:szCs w:val="20"/>
              </w:rPr>
            </w:pPr>
          </w:p>
        </w:tc>
        <w:tc>
          <w:tcPr>
            <w:tcW w:w="834" w:type="dxa"/>
            <w:vAlign w:val="center"/>
          </w:tcPr>
          <w:p w:rsidR="00E11A45" w:rsidRPr="001911DD" w:rsidRDefault="00E11A45" w:rsidP="007C08A2">
            <w:pPr>
              <w:widowControl w:val="0"/>
              <w:jc w:val="center"/>
              <w:rPr>
                <w:rFonts w:ascii="GHEA Grapalat" w:hAnsi="GHEA Grapalat"/>
                <w:sz w:val="20"/>
                <w:szCs w:val="20"/>
              </w:rPr>
            </w:pPr>
          </w:p>
        </w:tc>
        <w:tc>
          <w:tcPr>
            <w:tcW w:w="867"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3"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979"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4"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01" w:type="dxa"/>
            <w:vAlign w:val="center"/>
          </w:tcPr>
          <w:p w:rsidR="00E11A45" w:rsidRPr="001911DD" w:rsidRDefault="00E11A45" w:rsidP="007C08A2">
            <w:pPr>
              <w:widowControl w:val="0"/>
              <w:jc w:val="center"/>
              <w:rPr>
                <w:rFonts w:ascii="GHEA Grapalat" w:hAnsi="GHEA Grapalat"/>
                <w:b/>
                <w:sz w:val="20"/>
                <w:szCs w:val="20"/>
              </w:rPr>
            </w:pPr>
            <w:r w:rsidRPr="001911DD">
              <w:rPr>
                <w:rFonts w:ascii="GHEA Grapalat" w:hAnsi="GHEA Grapalat"/>
                <w:sz w:val="20"/>
                <w:szCs w:val="20"/>
                <w:lang w:val="en-US"/>
              </w:rPr>
              <w:t>100</w:t>
            </w:r>
            <w:r w:rsidRPr="001911DD">
              <w:rPr>
                <w:rFonts w:ascii="GHEA Grapalat" w:hAnsi="GHEA Grapalat"/>
                <w:sz w:val="20"/>
                <w:szCs w:val="20"/>
              </w:rPr>
              <w:t>%</w:t>
            </w:r>
          </w:p>
        </w:tc>
      </w:tr>
      <w:tr w:rsidR="00E11A45" w:rsidRPr="001911DD" w:rsidTr="00E11A45">
        <w:trPr>
          <w:trHeight w:val="404"/>
          <w:jc w:val="center"/>
        </w:trPr>
        <w:tc>
          <w:tcPr>
            <w:tcW w:w="1707" w:type="dxa"/>
          </w:tcPr>
          <w:p w:rsidR="00E11A45" w:rsidRPr="001911DD" w:rsidRDefault="00E11A45" w:rsidP="007C08A2">
            <w:pPr>
              <w:jc w:val="center"/>
              <w:rPr>
                <w:rFonts w:ascii="Calibri" w:hAnsi="Calibri" w:cs="Calibri"/>
                <w:color w:val="000000"/>
                <w:sz w:val="20"/>
                <w:szCs w:val="20"/>
              </w:rPr>
            </w:pPr>
            <w:r w:rsidRPr="001911DD">
              <w:rPr>
                <w:rFonts w:ascii="Calibri" w:hAnsi="Calibri" w:cs="Calibri"/>
                <w:color w:val="000000"/>
                <w:sz w:val="20"/>
                <w:szCs w:val="20"/>
              </w:rPr>
              <w:t>18</w:t>
            </w:r>
          </w:p>
        </w:tc>
        <w:tc>
          <w:tcPr>
            <w:tcW w:w="2093" w:type="dxa"/>
          </w:tcPr>
          <w:p w:rsidR="00E11A45" w:rsidRPr="001911DD" w:rsidRDefault="00E11A45" w:rsidP="007C08A2">
            <w:pPr>
              <w:jc w:val="center"/>
              <w:rPr>
                <w:rFonts w:ascii="GHEA Grapalat" w:hAnsi="GHEA Grapalat" w:cs="Calibri"/>
                <w:sz w:val="20"/>
                <w:szCs w:val="20"/>
              </w:rPr>
            </w:pPr>
            <w:r w:rsidRPr="001911DD">
              <w:rPr>
                <w:rFonts w:ascii="GHEA Grapalat" w:hAnsi="GHEA Grapalat" w:cs="Calibri"/>
                <w:sz w:val="20"/>
                <w:szCs w:val="20"/>
              </w:rPr>
              <w:t>15331153</w:t>
            </w:r>
          </w:p>
        </w:tc>
        <w:tc>
          <w:tcPr>
            <w:tcW w:w="1555" w:type="dxa"/>
          </w:tcPr>
          <w:p w:rsidR="00E11A45" w:rsidRPr="001911DD" w:rsidRDefault="00E11A45" w:rsidP="007C08A2">
            <w:pPr>
              <w:jc w:val="center"/>
              <w:rPr>
                <w:rFonts w:ascii="Arial" w:hAnsi="Arial" w:cs="Arial"/>
                <w:color w:val="000000"/>
                <w:sz w:val="20"/>
                <w:szCs w:val="20"/>
              </w:rPr>
            </w:pPr>
            <w:r w:rsidRPr="001911DD">
              <w:rPr>
                <w:rFonts w:ascii="GHEA Grapalat" w:hAnsi="GHEA Grapalat" w:cs="Calibri"/>
                <w:color w:val="000000"/>
                <w:sz w:val="20"/>
                <w:szCs w:val="20"/>
              </w:rPr>
              <w:t>Чечевица</w:t>
            </w:r>
          </w:p>
        </w:tc>
        <w:tc>
          <w:tcPr>
            <w:tcW w:w="978" w:type="dxa"/>
            <w:vAlign w:val="center"/>
          </w:tcPr>
          <w:p w:rsidR="00E11A45" w:rsidRPr="001911DD" w:rsidRDefault="00E11A45" w:rsidP="007C08A2">
            <w:pPr>
              <w:widowControl w:val="0"/>
              <w:jc w:val="center"/>
              <w:rPr>
                <w:rFonts w:ascii="GHEA Grapalat" w:hAnsi="GHEA Grapalat"/>
                <w:sz w:val="20"/>
                <w:szCs w:val="20"/>
              </w:rPr>
            </w:pPr>
          </w:p>
        </w:tc>
        <w:tc>
          <w:tcPr>
            <w:tcW w:w="989" w:type="dxa"/>
            <w:vAlign w:val="center"/>
          </w:tcPr>
          <w:p w:rsidR="00E11A45" w:rsidRPr="001911DD" w:rsidRDefault="00E11A45" w:rsidP="007C08A2">
            <w:pPr>
              <w:widowControl w:val="0"/>
              <w:jc w:val="center"/>
              <w:rPr>
                <w:rFonts w:ascii="GHEA Grapalat" w:hAnsi="GHEA Grapalat"/>
                <w:sz w:val="20"/>
                <w:szCs w:val="20"/>
              </w:rPr>
            </w:pPr>
          </w:p>
        </w:tc>
        <w:tc>
          <w:tcPr>
            <w:tcW w:w="701" w:type="dxa"/>
            <w:vAlign w:val="center"/>
          </w:tcPr>
          <w:p w:rsidR="00E11A45" w:rsidRPr="001911DD" w:rsidRDefault="00E11A45" w:rsidP="007C08A2">
            <w:pPr>
              <w:widowControl w:val="0"/>
              <w:jc w:val="center"/>
              <w:rPr>
                <w:rFonts w:ascii="GHEA Grapalat" w:hAnsi="GHEA Grapalat"/>
                <w:sz w:val="20"/>
                <w:szCs w:val="20"/>
              </w:rPr>
            </w:pPr>
          </w:p>
        </w:tc>
        <w:tc>
          <w:tcPr>
            <w:tcW w:w="846" w:type="dxa"/>
            <w:vAlign w:val="center"/>
          </w:tcPr>
          <w:p w:rsidR="00E11A45" w:rsidRPr="001911DD" w:rsidRDefault="00E11A45" w:rsidP="007C08A2">
            <w:pPr>
              <w:widowControl w:val="0"/>
              <w:jc w:val="center"/>
              <w:rPr>
                <w:rFonts w:ascii="GHEA Grapalat" w:hAnsi="GHEA Grapalat"/>
                <w:sz w:val="20"/>
                <w:szCs w:val="20"/>
              </w:rPr>
            </w:pPr>
          </w:p>
        </w:tc>
        <w:tc>
          <w:tcPr>
            <w:tcW w:w="538" w:type="dxa"/>
            <w:vAlign w:val="center"/>
          </w:tcPr>
          <w:p w:rsidR="00E11A45" w:rsidRPr="001911DD" w:rsidRDefault="00E11A45" w:rsidP="007C08A2">
            <w:pPr>
              <w:widowControl w:val="0"/>
              <w:jc w:val="center"/>
              <w:rPr>
                <w:rFonts w:ascii="GHEA Grapalat" w:hAnsi="GHEA Grapalat"/>
                <w:sz w:val="20"/>
                <w:szCs w:val="20"/>
              </w:rPr>
            </w:pPr>
          </w:p>
        </w:tc>
        <w:tc>
          <w:tcPr>
            <w:tcW w:w="605" w:type="dxa"/>
            <w:vAlign w:val="center"/>
          </w:tcPr>
          <w:p w:rsidR="00E11A45" w:rsidRPr="001911DD" w:rsidRDefault="00E11A45" w:rsidP="007C08A2">
            <w:pPr>
              <w:widowControl w:val="0"/>
              <w:jc w:val="center"/>
              <w:rPr>
                <w:rFonts w:ascii="GHEA Grapalat" w:hAnsi="GHEA Grapalat"/>
                <w:sz w:val="20"/>
                <w:szCs w:val="20"/>
              </w:rPr>
            </w:pPr>
          </w:p>
        </w:tc>
        <w:tc>
          <w:tcPr>
            <w:tcW w:w="705" w:type="dxa"/>
            <w:vAlign w:val="center"/>
          </w:tcPr>
          <w:p w:rsidR="00E11A45" w:rsidRPr="001911DD" w:rsidRDefault="00E11A45" w:rsidP="007C08A2">
            <w:pPr>
              <w:widowControl w:val="0"/>
              <w:jc w:val="center"/>
              <w:rPr>
                <w:rFonts w:ascii="GHEA Grapalat" w:hAnsi="GHEA Grapalat"/>
                <w:sz w:val="20"/>
                <w:szCs w:val="20"/>
              </w:rPr>
            </w:pPr>
          </w:p>
        </w:tc>
        <w:tc>
          <w:tcPr>
            <w:tcW w:w="834" w:type="dxa"/>
            <w:vAlign w:val="center"/>
          </w:tcPr>
          <w:p w:rsidR="00E11A45" w:rsidRPr="001911DD" w:rsidRDefault="00E11A45" w:rsidP="007C08A2">
            <w:pPr>
              <w:widowControl w:val="0"/>
              <w:jc w:val="center"/>
              <w:rPr>
                <w:rFonts w:ascii="GHEA Grapalat" w:hAnsi="GHEA Grapalat"/>
                <w:sz w:val="20"/>
                <w:szCs w:val="20"/>
              </w:rPr>
            </w:pPr>
          </w:p>
        </w:tc>
        <w:tc>
          <w:tcPr>
            <w:tcW w:w="867"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3"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979"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4"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01" w:type="dxa"/>
            <w:vAlign w:val="center"/>
          </w:tcPr>
          <w:p w:rsidR="00E11A45" w:rsidRPr="001911DD" w:rsidRDefault="00E11A45" w:rsidP="007C08A2">
            <w:pPr>
              <w:widowControl w:val="0"/>
              <w:jc w:val="center"/>
              <w:rPr>
                <w:rFonts w:ascii="GHEA Grapalat" w:hAnsi="GHEA Grapalat"/>
                <w:b/>
                <w:sz w:val="20"/>
                <w:szCs w:val="20"/>
              </w:rPr>
            </w:pPr>
            <w:r w:rsidRPr="001911DD">
              <w:rPr>
                <w:rFonts w:ascii="GHEA Grapalat" w:hAnsi="GHEA Grapalat"/>
                <w:sz w:val="20"/>
                <w:szCs w:val="20"/>
                <w:lang w:val="en-US"/>
              </w:rPr>
              <w:t>100</w:t>
            </w:r>
            <w:r w:rsidRPr="001911DD">
              <w:rPr>
                <w:rFonts w:ascii="GHEA Grapalat" w:hAnsi="GHEA Grapalat"/>
                <w:sz w:val="20"/>
                <w:szCs w:val="20"/>
              </w:rPr>
              <w:t>%</w:t>
            </w:r>
          </w:p>
        </w:tc>
      </w:tr>
      <w:tr w:rsidR="00E11A45" w:rsidRPr="001911DD" w:rsidTr="00E11A45">
        <w:trPr>
          <w:trHeight w:val="404"/>
          <w:jc w:val="center"/>
        </w:trPr>
        <w:tc>
          <w:tcPr>
            <w:tcW w:w="1707" w:type="dxa"/>
          </w:tcPr>
          <w:p w:rsidR="00E11A45" w:rsidRPr="001911DD" w:rsidRDefault="00E11A45" w:rsidP="007C08A2">
            <w:pPr>
              <w:jc w:val="center"/>
              <w:rPr>
                <w:rFonts w:ascii="Calibri" w:hAnsi="Calibri" w:cs="Calibri"/>
                <w:color w:val="000000"/>
                <w:sz w:val="20"/>
                <w:szCs w:val="20"/>
              </w:rPr>
            </w:pPr>
            <w:r w:rsidRPr="001911DD">
              <w:rPr>
                <w:rFonts w:ascii="Calibri" w:hAnsi="Calibri" w:cs="Calibri"/>
                <w:color w:val="000000"/>
                <w:sz w:val="20"/>
                <w:szCs w:val="20"/>
              </w:rPr>
              <w:t>19</w:t>
            </w:r>
          </w:p>
        </w:tc>
        <w:tc>
          <w:tcPr>
            <w:tcW w:w="2093" w:type="dxa"/>
          </w:tcPr>
          <w:p w:rsidR="00E11A45" w:rsidRPr="001911DD" w:rsidRDefault="00E11A45" w:rsidP="007C08A2">
            <w:pPr>
              <w:jc w:val="center"/>
              <w:rPr>
                <w:rFonts w:ascii="GHEA Grapalat" w:hAnsi="GHEA Grapalat" w:cs="Calibri"/>
                <w:sz w:val="20"/>
                <w:szCs w:val="20"/>
              </w:rPr>
            </w:pPr>
            <w:r w:rsidRPr="001911DD">
              <w:rPr>
                <w:rFonts w:ascii="GHEA Grapalat" w:hAnsi="GHEA Grapalat" w:cs="Calibri"/>
                <w:sz w:val="20"/>
                <w:szCs w:val="20"/>
              </w:rPr>
              <w:t>15541200</w:t>
            </w:r>
          </w:p>
        </w:tc>
        <w:tc>
          <w:tcPr>
            <w:tcW w:w="1555" w:type="dxa"/>
          </w:tcPr>
          <w:p w:rsidR="00E11A45" w:rsidRPr="001911DD" w:rsidRDefault="00E11A45" w:rsidP="007C08A2">
            <w:pPr>
              <w:jc w:val="center"/>
              <w:rPr>
                <w:rFonts w:ascii="Arial" w:hAnsi="Arial" w:cs="Arial"/>
                <w:color w:val="000000"/>
                <w:sz w:val="20"/>
                <w:szCs w:val="20"/>
              </w:rPr>
            </w:pPr>
            <w:r w:rsidRPr="001911DD">
              <w:rPr>
                <w:rFonts w:ascii="GHEA Grapalat" w:hAnsi="GHEA Grapalat" w:cs="Calibri"/>
                <w:color w:val="000000"/>
                <w:sz w:val="20"/>
                <w:szCs w:val="20"/>
              </w:rPr>
              <w:t>Сыр</w:t>
            </w:r>
          </w:p>
        </w:tc>
        <w:tc>
          <w:tcPr>
            <w:tcW w:w="978" w:type="dxa"/>
            <w:vAlign w:val="center"/>
          </w:tcPr>
          <w:p w:rsidR="00E11A45" w:rsidRPr="001911DD" w:rsidRDefault="00E11A45" w:rsidP="007C08A2">
            <w:pPr>
              <w:widowControl w:val="0"/>
              <w:jc w:val="center"/>
              <w:rPr>
                <w:rFonts w:ascii="GHEA Grapalat" w:hAnsi="GHEA Grapalat"/>
                <w:sz w:val="20"/>
                <w:szCs w:val="20"/>
              </w:rPr>
            </w:pPr>
          </w:p>
        </w:tc>
        <w:tc>
          <w:tcPr>
            <w:tcW w:w="989" w:type="dxa"/>
            <w:vAlign w:val="center"/>
          </w:tcPr>
          <w:p w:rsidR="00E11A45" w:rsidRPr="001911DD" w:rsidRDefault="00E11A45" w:rsidP="007C08A2">
            <w:pPr>
              <w:widowControl w:val="0"/>
              <w:jc w:val="center"/>
              <w:rPr>
                <w:rFonts w:ascii="GHEA Grapalat" w:hAnsi="GHEA Grapalat"/>
                <w:sz w:val="20"/>
                <w:szCs w:val="20"/>
              </w:rPr>
            </w:pPr>
          </w:p>
        </w:tc>
        <w:tc>
          <w:tcPr>
            <w:tcW w:w="701" w:type="dxa"/>
            <w:vAlign w:val="center"/>
          </w:tcPr>
          <w:p w:rsidR="00E11A45" w:rsidRPr="001911DD" w:rsidRDefault="00E11A45" w:rsidP="007C08A2">
            <w:pPr>
              <w:widowControl w:val="0"/>
              <w:jc w:val="center"/>
              <w:rPr>
                <w:rFonts w:ascii="GHEA Grapalat" w:hAnsi="GHEA Grapalat"/>
                <w:sz w:val="20"/>
                <w:szCs w:val="20"/>
              </w:rPr>
            </w:pPr>
          </w:p>
        </w:tc>
        <w:tc>
          <w:tcPr>
            <w:tcW w:w="846" w:type="dxa"/>
            <w:vAlign w:val="center"/>
          </w:tcPr>
          <w:p w:rsidR="00E11A45" w:rsidRPr="001911DD" w:rsidRDefault="00E11A45" w:rsidP="007C08A2">
            <w:pPr>
              <w:widowControl w:val="0"/>
              <w:jc w:val="center"/>
              <w:rPr>
                <w:rFonts w:ascii="GHEA Grapalat" w:hAnsi="GHEA Grapalat"/>
                <w:sz w:val="20"/>
                <w:szCs w:val="20"/>
              </w:rPr>
            </w:pPr>
          </w:p>
        </w:tc>
        <w:tc>
          <w:tcPr>
            <w:tcW w:w="538" w:type="dxa"/>
            <w:vAlign w:val="center"/>
          </w:tcPr>
          <w:p w:rsidR="00E11A45" w:rsidRPr="001911DD" w:rsidRDefault="00E11A45" w:rsidP="007C08A2">
            <w:pPr>
              <w:widowControl w:val="0"/>
              <w:jc w:val="center"/>
              <w:rPr>
                <w:rFonts w:ascii="GHEA Grapalat" w:hAnsi="GHEA Grapalat"/>
                <w:sz w:val="20"/>
                <w:szCs w:val="20"/>
              </w:rPr>
            </w:pPr>
          </w:p>
        </w:tc>
        <w:tc>
          <w:tcPr>
            <w:tcW w:w="605" w:type="dxa"/>
            <w:vAlign w:val="center"/>
          </w:tcPr>
          <w:p w:rsidR="00E11A45" w:rsidRPr="001911DD" w:rsidRDefault="00E11A45" w:rsidP="007C08A2">
            <w:pPr>
              <w:widowControl w:val="0"/>
              <w:jc w:val="center"/>
              <w:rPr>
                <w:rFonts w:ascii="GHEA Grapalat" w:hAnsi="GHEA Grapalat"/>
                <w:sz w:val="20"/>
                <w:szCs w:val="20"/>
              </w:rPr>
            </w:pPr>
          </w:p>
        </w:tc>
        <w:tc>
          <w:tcPr>
            <w:tcW w:w="705" w:type="dxa"/>
            <w:vAlign w:val="center"/>
          </w:tcPr>
          <w:p w:rsidR="00E11A45" w:rsidRPr="001911DD" w:rsidRDefault="00E11A45" w:rsidP="007C08A2">
            <w:pPr>
              <w:widowControl w:val="0"/>
              <w:jc w:val="center"/>
              <w:rPr>
                <w:rFonts w:ascii="GHEA Grapalat" w:hAnsi="GHEA Grapalat"/>
                <w:sz w:val="20"/>
                <w:szCs w:val="20"/>
              </w:rPr>
            </w:pPr>
          </w:p>
        </w:tc>
        <w:tc>
          <w:tcPr>
            <w:tcW w:w="834" w:type="dxa"/>
            <w:vAlign w:val="center"/>
          </w:tcPr>
          <w:p w:rsidR="00E11A45" w:rsidRPr="001911DD" w:rsidRDefault="00E11A45" w:rsidP="007C08A2">
            <w:pPr>
              <w:widowControl w:val="0"/>
              <w:jc w:val="center"/>
              <w:rPr>
                <w:rFonts w:ascii="GHEA Grapalat" w:hAnsi="GHEA Grapalat"/>
                <w:sz w:val="20"/>
                <w:szCs w:val="20"/>
              </w:rPr>
            </w:pPr>
          </w:p>
        </w:tc>
        <w:tc>
          <w:tcPr>
            <w:tcW w:w="867"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3"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979"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4"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01" w:type="dxa"/>
            <w:vAlign w:val="center"/>
          </w:tcPr>
          <w:p w:rsidR="00E11A45" w:rsidRPr="001911DD" w:rsidRDefault="00E11A45" w:rsidP="007C08A2">
            <w:pPr>
              <w:widowControl w:val="0"/>
              <w:jc w:val="center"/>
              <w:rPr>
                <w:rFonts w:ascii="GHEA Grapalat" w:hAnsi="GHEA Grapalat"/>
                <w:b/>
                <w:sz w:val="20"/>
                <w:szCs w:val="20"/>
              </w:rPr>
            </w:pPr>
            <w:r w:rsidRPr="001911DD">
              <w:rPr>
                <w:rFonts w:ascii="GHEA Grapalat" w:hAnsi="GHEA Grapalat"/>
                <w:sz w:val="20"/>
                <w:szCs w:val="20"/>
                <w:lang w:val="en-US"/>
              </w:rPr>
              <w:t>100</w:t>
            </w:r>
            <w:r w:rsidRPr="001911DD">
              <w:rPr>
                <w:rFonts w:ascii="GHEA Grapalat" w:hAnsi="GHEA Grapalat"/>
                <w:sz w:val="20"/>
                <w:szCs w:val="20"/>
              </w:rPr>
              <w:t>%</w:t>
            </w:r>
          </w:p>
        </w:tc>
      </w:tr>
      <w:tr w:rsidR="00E11A45" w:rsidRPr="001911DD" w:rsidTr="00E11A45">
        <w:trPr>
          <w:trHeight w:val="404"/>
          <w:jc w:val="center"/>
        </w:trPr>
        <w:tc>
          <w:tcPr>
            <w:tcW w:w="1707" w:type="dxa"/>
          </w:tcPr>
          <w:p w:rsidR="00E11A45" w:rsidRPr="001911DD" w:rsidRDefault="00E11A45" w:rsidP="007C08A2">
            <w:pPr>
              <w:jc w:val="center"/>
              <w:rPr>
                <w:rFonts w:ascii="Calibri" w:hAnsi="Calibri" w:cs="Calibri"/>
                <w:color w:val="000000"/>
                <w:sz w:val="20"/>
                <w:szCs w:val="20"/>
              </w:rPr>
            </w:pPr>
            <w:r w:rsidRPr="001911DD">
              <w:rPr>
                <w:rFonts w:ascii="Calibri" w:hAnsi="Calibri" w:cs="Calibri"/>
                <w:color w:val="000000"/>
                <w:sz w:val="20"/>
                <w:szCs w:val="20"/>
              </w:rPr>
              <w:t>20</w:t>
            </w:r>
          </w:p>
        </w:tc>
        <w:tc>
          <w:tcPr>
            <w:tcW w:w="2093" w:type="dxa"/>
          </w:tcPr>
          <w:p w:rsidR="00E11A45" w:rsidRPr="001911DD" w:rsidRDefault="00E11A45" w:rsidP="007C08A2">
            <w:pPr>
              <w:jc w:val="center"/>
              <w:rPr>
                <w:rFonts w:ascii="GHEA Grapalat" w:hAnsi="GHEA Grapalat" w:cs="Calibri"/>
                <w:sz w:val="20"/>
                <w:szCs w:val="20"/>
              </w:rPr>
            </w:pPr>
            <w:r w:rsidRPr="001911DD">
              <w:rPr>
                <w:rFonts w:ascii="GHEA Grapalat" w:hAnsi="GHEA Grapalat" w:cs="Calibri"/>
                <w:sz w:val="20"/>
                <w:szCs w:val="20"/>
              </w:rPr>
              <w:t>15333100</w:t>
            </w:r>
          </w:p>
        </w:tc>
        <w:tc>
          <w:tcPr>
            <w:tcW w:w="1555" w:type="dxa"/>
          </w:tcPr>
          <w:p w:rsidR="00E11A45" w:rsidRPr="001911DD" w:rsidRDefault="00E11A45" w:rsidP="007C08A2">
            <w:pPr>
              <w:jc w:val="center"/>
              <w:rPr>
                <w:rFonts w:ascii="Arial" w:hAnsi="Arial" w:cs="Arial"/>
                <w:color w:val="000000"/>
                <w:sz w:val="20"/>
                <w:szCs w:val="20"/>
              </w:rPr>
            </w:pPr>
            <w:r w:rsidRPr="001911DD">
              <w:rPr>
                <w:rFonts w:ascii="GHEA Grapalat" w:hAnsi="GHEA Grapalat" w:cs="Calibri"/>
                <w:color w:val="000000"/>
                <w:sz w:val="20"/>
                <w:szCs w:val="20"/>
              </w:rPr>
              <w:t>Томатная паста</w:t>
            </w:r>
          </w:p>
        </w:tc>
        <w:tc>
          <w:tcPr>
            <w:tcW w:w="978" w:type="dxa"/>
            <w:vAlign w:val="center"/>
          </w:tcPr>
          <w:p w:rsidR="00E11A45" w:rsidRPr="001911DD" w:rsidRDefault="00E11A45" w:rsidP="007C08A2">
            <w:pPr>
              <w:widowControl w:val="0"/>
              <w:jc w:val="center"/>
              <w:rPr>
                <w:rFonts w:ascii="GHEA Grapalat" w:hAnsi="GHEA Grapalat"/>
                <w:sz w:val="20"/>
                <w:szCs w:val="20"/>
              </w:rPr>
            </w:pPr>
          </w:p>
        </w:tc>
        <w:tc>
          <w:tcPr>
            <w:tcW w:w="989" w:type="dxa"/>
            <w:vAlign w:val="center"/>
          </w:tcPr>
          <w:p w:rsidR="00E11A45" w:rsidRPr="001911DD" w:rsidRDefault="00E11A45" w:rsidP="007C08A2">
            <w:pPr>
              <w:widowControl w:val="0"/>
              <w:jc w:val="center"/>
              <w:rPr>
                <w:rFonts w:ascii="GHEA Grapalat" w:hAnsi="GHEA Grapalat"/>
                <w:sz w:val="20"/>
                <w:szCs w:val="20"/>
              </w:rPr>
            </w:pPr>
          </w:p>
        </w:tc>
        <w:tc>
          <w:tcPr>
            <w:tcW w:w="701" w:type="dxa"/>
            <w:vAlign w:val="center"/>
          </w:tcPr>
          <w:p w:rsidR="00E11A45" w:rsidRPr="001911DD" w:rsidRDefault="00E11A45" w:rsidP="007C08A2">
            <w:pPr>
              <w:widowControl w:val="0"/>
              <w:jc w:val="center"/>
              <w:rPr>
                <w:rFonts w:ascii="GHEA Grapalat" w:hAnsi="GHEA Grapalat"/>
                <w:sz w:val="20"/>
                <w:szCs w:val="20"/>
              </w:rPr>
            </w:pPr>
          </w:p>
        </w:tc>
        <w:tc>
          <w:tcPr>
            <w:tcW w:w="846" w:type="dxa"/>
            <w:vAlign w:val="center"/>
          </w:tcPr>
          <w:p w:rsidR="00E11A45" w:rsidRPr="001911DD" w:rsidRDefault="00E11A45" w:rsidP="007C08A2">
            <w:pPr>
              <w:widowControl w:val="0"/>
              <w:jc w:val="center"/>
              <w:rPr>
                <w:rFonts w:ascii="GHEA Grapalat" w:hAnsi="GHEA Grapalat"/>
                <w:sz w:val="20"/>
                <w:szCs w:val="20"/>
              </w:rPr>
            </w:pPr>
          </w:p>
        </w:tc>
        <w:tc>
          <w:tcPr>
            <w:tcW w:w="538" w:type="dxa"/>
            <w:vAlign w:val="center"/>
          </w:tcPr>
          <w:p w:rsidR="00E11A45" w:rsidRPr="001911DD" w:rsidRDefault="00E11A45" w:rsidP="007C08A2">
            <w:pPr>
              <w:widowControl w:val="0"/>
              <w:jc w:val="center"/>
              <w:rPr>
                <w:rFonts w:ascii="GHEA Grapalat" w:hAnsi="GHEA Grapalat"/>
                <w:sz w:val="20"/>
                <w:szCs w:val="20"/>
              </w:rPr>
            </w:pPr>
          </w:p>
        </w:tc>
        <w:tc>
          <w:tcPr>
            <w:tcW w:w="605" w:type="dxa"/>
            <w:vAlign w:val="center"/>
          </w:tcPr>
          <w:p w:rsidR="00E11A45" w:rsidRPr="001911DD" w:rsidRDefault="00E11A45" w:rsidP="007C08A2">
            <w:pPr>
              <w:widowControl w:val="0"/>
              <w:jc w:val="center"/>
              <w:rPr>
                <w:rFonts w:ascii="GHEA Grapalat" w:hAnsi="GHEA Grapalat"/>
                <w:sz w:val="20"/>
                <w:szCs w:val="20"/>
              </w:rPr>
            </w:pPr>
          </w:p>
        </w:tc>
        <w:tc>
          <w:tcPr>
            <w:tcW w:w="705" w:type="dxa"/>
            <w:vAlign w:val="center"/>
          </w:tcPr>
          <w:p w:rsidR="00E11A45" w:rsidRPr="001911DD" w:rsidRDefault="00E11A45" w:rsidP="007C08A2">
            <w:pPr>
              <w:widowControl w:val="0"/>
              <w:jc w:val="center"/>
              <w:rPr>
                <w:rFonts w:ascii="GHEA Grapalat" w:hAnsi="GHEA Grapalat"/>
                <w:sz w:val="20"/>
                <w:szCs w:val="20"/>
              </w:rPr>
            </w:pPr>
          </w:p>
        </w:tc>
        <w:tc>
          <w:tcPr>
            <w:tcW w:w="834" w:type="dxa"/>
            <w:vAlign w:val="center"/>
          </w:tcPr>
          <w:p w:rsidR="00E11A45" w:rsidRPr="001911DD" w:rsidRDefault="00E11A45" w:rsidP="007C08A2">
            <w:pPr>
              <w:widowControl w:val="0"/>
              <w:jc w:val="center"/>
              <w:rPr>
                <w:rFonts w:ascii="GHEA Grapalat" w:hAnsi="GHEA Grapalat"/>
                <w:sz w:val="20"/>
                <w:szCs w:val="20"/>
              </w:rPr>
            </w:pPr>
          </w:p>
        </w:tc>
        <w:tc>
          <w:tcPr>
            <w:tcW w:w="867"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3"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979"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54" w:type="dxa"/>
            <w:vAlign w:val="center"/>
          </w:tcPr>
          <w:p w:rsidR="00E11A45" w:rsidRPr="001911DD" w:rsidRDefault="00E11A45" w:rsidP="007C08A2">
            <w:pPr>
              <w:widowControl w:val="0"/>
              <w:jc w:val="center"/>
              <w:rPr>
                <w:rFonts w:ascii="GHEA Grapalat" w:hAnsi="GHEA Grapalat" w:cs="Arial"/>
                <w:sz w:val="20"/>
                <w:szCs w:val="20"/>
              </w:rPr>
            </w:pPr>
            <w:r w:rsidRPr="001911DD">
              <w:rPr>
                <w:rFonts w:ascii="GHEA Grapalat" w:hAnsi="GHEA Grapalat"/>
                <w:sz w:val="20"/>
                <w:szCs w:val="20"/>
              </w:rPr>
              <w:t>... %</w:t>
            </w:r>
          </w:p>
        </w:tc>
        <w:tc>
          <w:tcPr>
            <w:tcW w:w="801" w:type="dxa"/>
            <w:vAlign w:val="center"/>
          </w:tcPr>
          <w:p w:rsidR="00E11A45" w:rsidRPr="001911DD" w:rsidRDefault="00E11A45" w:rsidP="007C08A2">
            <w:pPr>
              <w:widowControl w:val="0"/>
              <w:jc w:val="center"/>
              <w:rPr>
                <w:rFonts w:ascii="GHEA Grapalat" w:hAnsi="GHEA Grapalat"/>
                <w:b/>
                <w:sz w:val="20"/>
                <w:szCs w:val="20"/>
              </w:rPr>
            </w:pPr>
            <w:r w:rsidRPr="001911DD">
              <w:rPr>
                <w:rFonts w:ascii="GHEA Grapalat" w:hAnsi="GHEA Grapalat"/>
                <w:sz w:val="20"/>
                <w:szCs w:val="20"/>
                <w:lang w:val="en-US"/>
              </w:rPr>
              <w:t>100</w:t>
            </w:r>
            <w:r w:rsidRPr="001911DD">
              <w:rPr>
                <w:rFonts w:ascii="GHEA Grapalat" w:hAnsi="GHEA Grapalat"/>
                <w:sz w:val="20"/>
                <w:szCs w:val="20"/>
              </w:rPr>
              <w:t>%</w:t>
            </w:r>
          </w:p>
        </w:tc>
      </w:tr>
    </w:tbl>
    <w:p w:rsidR="00071D1C" w:rsidRPr="001911DD" w:rsidRDefault="00071D1C" w:rsidP="007C08A2">
      <w:pPr>
        <w:widowControl w:val="0"/>
        <w:rPr>
          <w:rFonts w:ascii="GHEA Grapalat" w:hAnsi="GHEA Grapalat"/>
          <w:i/>
          <w:sz w:val="20"/>
          <w:szCs w:val="20"/>
        </w:rPr>
      </w:pPr>
    </w:p>
    <w:tbl>
      <w:tblPr>
        <w:tblW w:w="9639" w:type="dxa"/>
        <w:jc w:val="center"/>
        <w:tblLayout w:type="fixed"/>
        <w:tblLook w:val="0000"/>
      </w:tblPr>
      <w:tblGrid>
        <w:gridCol w:w="4536"/>
        <w:gridCol w:w="760"/>
        <w:gridCol w:w="4343"/>
      </w:tblGrid>
      <w:tr w:rsidR="00B138F3" w:rsidRPr="001911DD" w:rsidTr="00E22E51">
        <w:trPr>
          <w:jc w:val="center"/>
        </w:trPr>
        <w:tc>
          <w:tcPr>
            <w:tcW w:w="4536" w:type="dxa"/>
          </w:tcPr>
          <w:p w:rsidR="00071D1C" w:rsidRPr="001911DD" w:rsidRDefault="00071D1C" w:rsidP="007C08A2">
            <w:pPr>
              <w:widowControl w:val="0"/>
              <w:jc w:val="center"/>
              <w:rPr>
                <w:rFonts w:ascii="GHEA Grapalat" w:hAnsi="GHEA Grapalat" w:cs="Sylfaen"/>
                <w:b/>
                <w:bCs/>
                <w:sz w:val="20"/>
                <w:szCs w:val="20"/>
              </w:rPr>
            </w:pPr>
            <w:r w:rsidRPr="001911DD">
              <w:rPr>
                <w:rFonts w:ascii="GHEA Grapalat" w:hAnsi="GHEA Grapalat"/>
                <w:b/>
                <w:sz w:val="20"/>
                <w:szCs w:val="20"/>
              </w:rPr>
              <w:t>ПОКУПАТЕЛЬ</w:t>
            </w:r>
          </w:p>
          <w:p w:rsidR="00071D1C" w:rsidRPr="001911DD" w:rsidRDefault="00AB4EAB" w:rsidP="007C08A2">
            <w:pPr>
              <w:widowControl w:val="0"/>
              <w:jc w:val="center"/>
              <w:rPr>
                <w:rFonts w:ascii="GHEA Grapalat" w:hAnsi="GHEA Grapalat"/>
                <w:sz w:val="20"/>
                <w:szCs w:val="20"/>
                <w:lang w:val="en-US"/>
              </w:rPr>
            </w:pPr>
            <w:r w:rsidRPr="001911DD">
              <w:rPr>
                <w:rFonts w:ascii="GHEA Grapalat" w:hAnsi="GHEA Grapalat"/>
                <w:sz w:val="20"/>
                <w:szCs w:val="20"/>
                <w:lang w:val="en-US"/>
              </w:rPr>
              <w:t>______________________</w:t>
            </w:r>
          </w:p>
          <w:p w:rsidR="00071D1C" w:rsidRPr="001911DD" w:rsidRDefault="00071D1C" w:rsidP="007C08A2">
            <w:pPr>
              <w:widowControl w:val="0"/>
              <w:jc w:val="center"/>
              <w:rPr>
                <w:rFonts w:ascii="GHEA Grapalat" w:hAnsi="GHEA Grapalat"/>
                <w:sz w:val="20"/>
                <w:szCs w:val="20"/>
              </w:rPr>
            </w:pPr>
            <w:r w:rsidRPr="001911DD">
              <w:rPr>
                <w:rFonts w:ascii="GHEA Grapalat" w:hAnsi="GHEA Grapalat"/>
                <w:sz w:val="20"/>
                <w:szCs w:val="20"/>
              </w:rPr>
              <w:t>/подпись/</w:t>
            </w:r>
          </w:p>
          <w:p w:rsidR="00071D1C" w:rsidRPr="001911DD" w:rsidRDefault="00071D1C" w:rsidP="007C08A2">
            <w:pPr>
              <w:widowControl w:val="0"/>
              <w:jc w:val="center"/>
              <w:rPr>
                <w:rFonts w:ascii="GHEA Grapalat" w:hAnsi="GHEA Grapalat"/>
                <w:sz w:val="20"/>
                <w:szCs w:val="20"/>
              </w:rPr>
            </w:pPr>
            <w:r w:rsidRPr="001911DD">
              <w:rPr>
                <w:rFonts w:ascii="GHEA Grapalat" w:hAnsi="GHEA Grapalat"/>
                <w:sz w:val="20"/>
                <w:szCs w:val="20"/>
              </w:rPr>
              <w:t>М. П.</w:t>
            </w:r>
          </w:p>
        </w:tc>
        <w:tc>
          <w:tcPr>
            <w:tcW w:w="760" w:type="dxa"/>
          </w:tcPr>
          <w:p w:rsidR="00071D1C" w:rsidRPr="001911DD" w:rsidRDefault="00071D1C" w:rsidP="007C08A2">
            <w:pPr>
              <w:widowControl w:val="0"/>
              <w:jc w:val="center"/>
              <w:rPr>
                <w:rFonts w:ascii="GHEA Grapalat" w:hAnsi="GHEA Grapalat"/>
                <w:sz w:val="20"/>
                <w:szCs w:val="20"/>
              </w:rPr>
            </w:pPr>
          </w:p>
        </w:tc>
        <w:tc>
          <w:tcPr>
            <w:tcW w:w="4343" w:type="dxa"/>
          </w:tcPr>
          <w:p w:rsidR="00071D1C" w:rsidRPr="001911DD" w:rsidRDefault="00071D1C" w:rsidP="007C08A2">
            <w:pPr>
              <w:widowControl w:val="0"/>
              <w:jc w:val="center"/>
              <w:rPr>
                <w:rFonts w:ascii="GHEA Grapalat" w:hAnsi="GHEA Grapalat" w:cs="Sylfaen"/>
                <w:b/>
                <w:bCs/>
                <w:sz w:val="20"/>
                <w:szCs w:val="20"/>
              </w:rPr>
            </w:pPr>
            <w:r w:rsidRPr="001911DD">
              <w:rPr>
                <w:rFonts w:ascii="GHEA Grapalat" w:hAnsi="GHEA Grapalat"/>
                <w:b/>
                <w:sz w:val="20"/>
                <w:szCs w:val="20"/>
              </w:rPr>
              <w:t>ПРОДАВЕЦ</w:t>
            </w:r>
          </w:p>
          <w:p w:rsidR="00071D1C" w:rsidRPr="001911DD" w:rsidRDefault="00AB4EAB" w:rsidP="007C08A2">
            <w:pPr>
              <w:widowControl w:val="0"/>
              <w:jc w:val="center"/>
              <w:rPr>
                <w:rFonts w:ascii="GHEA Grapalat" w:hAnsi="GHEA Grapalat"/>
                <w:sz w:val="20"/>
                <w:szCs w:val="20"/>
                <w:lang w:val="en-US"/>
              </w:rPr>
            </w:pPr>
            <w:r w:rsidRPr="001911DD">
              <w:rPr>
                <w:rFonts w:ascii="GHEA Grapalat" w:hAnsi="GHEA Grapalat"/>
                <w:sz w:val="20"/>
                <w:szCs w:val="20"/>
                <w:lang w:val="en-US"/>
              </w:rPr>
              <w:t>______________________</w:t>
            </w:r>
          </w:p>
          <w:p w:rsidR="00071D1C" w:rsidRPr="001911DD" w:rsidRDefault="00071D1C" w:rsidP="007C08A2">
            <w:pPr>
              <w:widowControl w:val="0"/>
              <w:jc w:val="center"/>
              <w:rPr>
                <w:rFonts w:ascii="GHEA Grapalat" w:hAnsi="GHEA Grapalat"/>
                <w:sz w:val="20"/>
                <w:szCs w:val="20"/>
              </w:rPr>
            </w:pPr>
            <w:r w:rsidRPr="001911DD">
              <w:rPr>
                <w:rFonts w:ascii="GHEA Grapalat" w:hAnsi="GHEA Grapalat"/>
                <w:sz w:val="20"/>
                <w:szCs w:val="20"/>
              </w:rPr>
              <w:t>/подпись/</w:t>
            </w:r>
          </w:p>
          <w:p w:rsidR="00071D1C" w:rsidRPr="001911DD" w:rsidRDefault="00071D1C" w:rsidP="007C08A2">
            <w:pPr>
              <w:widowControl w:val="0"/>
              <w:jc w:val="center"/>
              <w:rPr>
                <w:rFonts w:ascii="GHEA Grapalat" w:hAnsi="GHEA Grapalat"/>
                <w:sz w:val="20"/>
                <w:szCs w:val="20"/>
              </w:rPr>
            </w:pPr>
            <w:r w:rsidRPr="001911DD">
              <w:rPr>
                <w:rFonts w:ascii="GHEA Grapalat" w:hAnsi="GHEA Grapalat"/>
                <w:sz w:val="20"/>
                <w:szCs w:val="20"/>
              </w:rPr>
              <w:t>М. П.</w:t>
            </w:r>
          </w:p>
        </w:tc>
      </w:tr>
    </w:tbl>
    <w:p w:rsidR="00071D1C" w:rsidRPr="001911DD" w:rsidRDefault="00071D1C" w:rsidP="007C08A2">
      <w:pPr>
        <w:widowControl w:val="0"/>
        <w:rPr>
          <w:rFonts w:ascii="GHEA Grapalat" w:hAnsi="GHEA Grapalat"/>
          <w:sz w:val="20"/>
          <w:szCs w:val="20"/>
        </w:rPr>
        <w:sectPr w:rsidR="00071D1C" w:rsidRPr="001911DD" w:rsidSect="00E6288F">
          <w:footnotePr>
            <w:pos w:val="beneathText"/>
          </w:footnotePr>
          <w:pgSz w:w="16838" w:h="11906" w:orient="landscape" w:code="9"/>
          <w:pgMar w:top="1418" w:right="1418" w:bottom="1418" w:left="1418" w:header="561" w:footer="561" w:gutter="0"/>
          <w:cols w:space="720"/>
        </w:sectPr>
      </w:pPr>
    </w:p>
    <w:p w:rsidR="00071D1C" w:rsidRPr="001911DD" w:rsidRDefault="00071D1C" w:rsidP="007C08A2">
      <w:pPr>
        <w:widowControl w:val="0"/>
        <w:jc w:val="right"/>
        <w:rPr>
          <w:rFonts w:ascii="GHEA Grapalat" w:hAnsi="GHEA Grapalat"/>
          <w:i/>
          <w:sz w:val="20"/>
          <w:szCs w:val="20"/>
        </w:rPr>
      </w:pPr>
      <w:r w:rsidRPr="001911DD">
        <w:rPr>
          <w:rFonts w:ascii="GHEA Grapalat" w:hAnsi="GHEA Grapalat"/>
          <w:i/>
          <w:sz w:val="20"/>
          <w:szCs w:val="20"/>
        </w:rPr>
        <w:lastRenderedPageBreak/>
        <w:t>Приложение № 3</w:t>
      </w:r>
    </w:p>
    <w:p w:rsidR="00071D1C" w:rsidRPr="001911DD" w:rsidRDefault="00071D1C" w:rsidP="007C08A2">
      <w:pPr>
        <w:widowControl w:val="0"/>
        <w:jc w:val="right"/>
        <w:rPr>
          <w:rFonts w:ascii="GHEA Grapalat" w:hAnsi="GHEA Grapalat"/>
          <w:i/>
          <w:sz w:val="20"/>
          <w:szCs w:val="20"/>
        </w:rPr>
      </w:pPr>
      <w:r w:rsidRPr="001911DD">
        <w:rPr>
          <w:rFonts w:ascii="GHEA Grapalat" w:hAnsi="GHEA Grapalat"/>
          <w:i/>
          <w:sz w:val="20"/>
          <w:szCs w:val="20"/>
        </w:rPr>
        <w:t xml:space="preserve">к Договору под кодом </w:t>
      </w:r>
      <w:r w:rsidR="00E67FD5" w:rsidRPr="001911DD">
        <w:rPr>
          <w:rFonts w:ascii="GHEA Grapalat" w:hAnsi="GHEA Grapalat"/>
          <w:i/>
          <w:sz w:val="20"/>
          <w:szCs w:val="20"/>
        </w:rPr>
        <w:br/>
      </w:r>
      <w:r w:rsidRPr="001911DD">
        <w:rPr>
          <w:rFonts w:ascii="GHEA Grapalat" w:hAnsi="GHEA Grapalat"/>
          <w:i/>
          <w:sz w:val="20"/>
          <w:szCs w:val="20"/>
        </w:rPr>
        <w:t xml:space="preserve">заключенному </w:t>
      </w:r>
      <w:r w:rsidR="006132ED" w:rsidRPr="001911DD">
        <w:rPr>
          <w:rFonts w:ascii="GHEA Grapalat" w:hAnsi="GHEA Grapalat"/>
          <w:i/>
          <w:sz w:val="20"/>
          <w:szCs w:val="20"/>
        </w:rPr>
        <w:t>"</w:t>
      </w:r>
      <w:r w:rsidR="00D52566" w:rsidRPr="001911DD">
        <w:rPr>
          <w:rFonts w:ascii="GHEA Grapalat" w:hAnsi="GHEA Grapalat"/>
          <w:i/>
          <w:sz w:val="20"/>
          <w:szCs w:val="20"/>
        </w:rPr>
        <w:tab/>
      </w:r>
      <w:r w:rsidR="006132ED" w:rsidRPr="001911DD">
        <w:rPr>
          <w:rFonts w:ascii="GHEA Grapalat" w:hAnsi="GHEA Grapalat"/>
          <w:i/>
          <w:sz w:val="20"/>
          <w:szCs w:val="20"/>
        </w:rPr>
        <w:t>"</w:t>
      </w:r>
      <w:r w:rsidR="00D52566" w:rsidRPr="001911DD">
        <w:rPr>
          <w:rFonts w:ascii="GHEA Grapalat" w:hAnsi="GHEA Grapalat"/>
          <w:i/>
          <w:sz w:val="20"/>
          <w:szCs w:val="20"/>
        </w:rPr>
        <w:tab/>
      </w:r>
      <w:r w:rsidRPr="001911DD">
        <w:rPr>
          <w:rFonts w:ascii="GHEA Grapalat" w:hAnsi="GHEA Grapalat"/>
          <w:i/>
          <w:sz w:val="20"/>
          <w:szCs w:val="20"/>
        </w:rPr>
        <w:t>20</w:t>
      </w:r>
      <w:r w:rsidR="00D52566" w:rsidRPr="001911DD">
        <w:rPr>
          <w:rFonts w:ascii="GHEA Grapalat" w:hAnsi="GHEA Grapalat"/>
          <w:i/>
          <w:sz w:val="20"/>
          <w:szCs w:val="20"/>
        </w:rPr>
        <w:tab/>
      </w:r>
      <w:r w:rsidRPr="001911DD">
        <w:rPr>
          <w:rFonts w:ascii="GHEA Grapalat" w:hAnsi="GHEA Grapalat"/>
          <w:i/>
          <w:sz w:val="20"/>
          <w:szCs w:val="20"/>
        </w:rPr>
        <w:t>г.</w:t>
      </w:r>
    </w:p>
    <w:p w:rsidR="00071D1C" w:rsidRPr="001911DD" w:rsidRDefault="00071D1C" w:rsidP="007C08A2">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tblPr>
      <w:tblGrid>
        <w:gridCol w:w="4690"/>
        <w:gridCol w:w="5060"/>
      </w:tblGrid>
      <w:tr w:rsidR="00B138F3" w:rsidRPr="001911DD" w:rsidTr="007A2020">
        <w:trPr>
          <w:tblCellSpacing w:w="7" w:type="dxa"/>
          <w:jc w:val="center"/>
        </w:trPr>
        <w:tc>
          <w:tcPr>
            <w:tcW w:w="0" w:type="auto"/>
            <w:vAlign w:val="center"/>
          </w:tcPr>
          <w:p w:rsidR="0038400D" w:rsidRPr="001911DD" w:rsidRDefault="00EB713D" w:rsidP="007C08A2">
            <w:pPr>
              <w:widowControl w:val="0"/>
              <w:jc w:val="center"/>
              <w:rPr>
                <w:rFonts w:ascii="GHEA Grapalat" w:hAnsi="GHEA Grapalat"/>
                <w:iCs/>
                <w:sz w:val="20"/>
                <w:szCs w:val="20"/>
              </w:rPr>
            </w:pPr>
            <w:r w:rsidRPr="001911DD">
              <w:rPr>
                <w:rFonts w:ascii="GHEA Grapalat" w:hAnsi="GHEA Grapalat"/>
                <w:sz w:val="20"/>
                <w:szCs w:val="20"/>
              </w:rPr>
              <w:t xml:space="preserve">Сторона договора </w:t>
            </w:r>
          </w:p>
          <w:p w:rsidR="0038400D" w:rsidRPr="001911DD" w:rsidRDefault="0038400D" w:rsidP="007C08A2">
            <w:pPr>
              <w:widowControl w:val="0"/>
              <w:jc w:val="center"/>
              <w:rPr>
                <w:rFonts w:ascii="GHEA Grapalat" w:hAnsi="GHEA Grapalat"/>
                <w:iCs/>
                <w:sz w:val="20"/>
                <w:szCs w:val="20"/>
              </w:rPr>
            </w:pPr>
            <w:r w:rsidRPr="001911DD">
              <w:rPr>
                <w:rFonts w:ascii="GHEA Grapalat" w:hAnsi="GHEA Grapalat"/>
                <w:sz w:val="20"/>
                <w:szCs w:val="20"/>
              </w:rPr>
              <w:t>______________________</w:t>
            </w:r>
            <w:r w:rsidR="00E67FD5" w:rsidRPr="001911DD">
              <w:rPr>
                <w:rFonts w:ascii="GHEA Grapalat" w:hAnsi="GHEA Grapalat"/>
                <w:sz w:val="20"/>
                <w:szCs w:val="20"/>
              </w:rPr>
              <w:t>___</w:t>
            </w:r>
            <w:r w:rsidRPr="001911DD">
              <w:rPr>
                <w:rFonts w:ascii="GHEA Grapalat" w:hAnsi="GHEA Grapalat"/>
                <w:sz w:val="20"/>
                <w:szCs w:val="20"/>
              </w:rPr>
              <w:t>_</w:t>
            </w:r>
            <w:r w:rsidR="00E67FD5" w:rsidRPr="001911DD">
              <w:rPr>
                <w:rFonts w:ascii="GHEA Grapalat" w:hAnsi="GHEA Grapalat"/>
                <w:sz w:val="20"/>
                <w:szCs w:val="20"/>
              </w:rPr>
              <w:t>_</w:t>
            </w:r>
            <w:r w:rsidRPr="001911DD">
              <w:rPr>
                <w:rFonts w:ascii="GHEA Grapalat" w:hAnsi="GHEA Grapalat"/>
                <w:sz w:val="20"/>
                <w:szCs w:val="20"/>
              </w:rPr>
              <w:t>____</w:t>
            </w:r>
          </w:p>
          <w:p w:rsidR="0038400D" w:rsidRPr="001911DD" w:rsidRDefault="0038400D" w:rsidP="007C08A2">
            <w:pPr>
              <w:widowControl w:val="0"/>
              <w:jc w:val="center"/>
              <w:rPr>
                <w:rFonts w:ascii="GHEA Grapalat" w:hAnsi="GHEA Grapalat"/>
                <w:iCs/>
                <w:sz w:val="20"/>
                <w:szCs w:val="20"/>
              </w:rPr>
            </w:pPr>
            <w:r w:rsidRPr="001911DD">
              <w:rPr>
                <w:rFonts w:ascii="GHEA Grapalat" w:hAnsi="GHEA Grapalat"/>
                <w:sz w:val="20"/>
                <w:szCs w:val="20"/>
              </w:rPr>
              <w:t>_______________</w:t>
            </w:r>
            <w:r w:rsidR="00E67FD5" w:rsidRPr="001911DD">
              <w:rPr>
                <w:rFonts w:ascii="GHEA Grapalat" w:hAnsi="GHEA Grapalat"/>
                <w:sz w:val="20"/>
                <w:szCs w:val="20"/>
              </w:rPr>
              <w:t>__</w:t>
            </w:r>
            <w:r w:rsidRPr="001911DD">
              <w:rPr>
                <w:rFonts w:ascii="GHEA Grapalat" w:hAnsi="GHEA Grapalat"/>
                <w:sz w:val="20"/>
                <w:szCs w:val="20"/>
              </w:rPr>
              <w:t>_______</w:t>
            </w:r>
            <w:r w:rsidR="00E67FD5" w:rsidRPr="001911DD">
              <w:rPr>
                <w:rFonts w:ascii="GHEA Grapalat" w:hAnsi="GHEA Grapalat"/>
                <w:sz w:val="20"/>
                <w:szCs w:val="20"/>
              </w:rPr>
              <w:t>_</w:t>
            </w:r>
            <w:r w:rsidRPr="001911DD">
              <w:rPr>
                <w:rFonts w:ascii="GHEA Grapalat" w:hAnsi="GHEA Grapalat"/>
                <w:sz w:val="20"/>
                <w:szCs w:val="20"/>
              </w:rPr>
              <w:t>___</w:t>
            </w:r>
            <w:r w:rsidR="00E67FD5" w:rsidRPr="001911DD">
              <w:rPr>
                <w:rFonts w:ascii="GHEA Grapalat" w:hAnsi="GHEA Grapalat"/>
                <w:sz w:val="20"/>
                <w:szCs w:val="20"/>
              </w:rPr>
              <w:t>_</w:t>
            </w:r>
            <w:r w:rsidRPr="001911DD">
              <w:rPr>
                <w:rFonts w:ascii="GHEA Grapalat" w:hAnsi="GHEA Grapalat"/>
                <w:sz w:val="20"/>
                <w:szCs w:val="20"/>
              </w:rPr>
              <w:t>__</w:t>
            </w:r>
          </w:p>
          <w:p w:rsidR="0038400D" w:rsidRPr="001911DD" w:rsidRDefault="0038400D" w:rsidP="007C08A2">
            <w:pPr>
              <w:widowControl w:val="0"/>
              <w:jc w:val="center"/>
              <w:rPr>
                <w:rFonts w:ascii="GHEA Grapalat" w:hAnsi="GHEA Grapalat"/>
                <w:iCs/>
                <w:sz w:val="20"/>
                <w:szCs w:val="20"/>
              </w:rPr>
            </w:pPr>
            <w:r w:rsidRPr="001911DD">
              <w:rPr>
                <w:rFonts w:ascii="GHEA Grapalat" w:hAnsi="GHEA Grapalat"/>
                <w:sz w:val="20"/>
                <w:szCs w:val="20"/>
              </w:rPr>
              <w:t>место нахождения ____________</w:t>
            </w:r>
            <w:r w:rsidR="00E67FD5" w:rsidRPr="001911DD">
              <w:rPr>
                <w:rFonts w:ascii="GHEA Grapalat" w:hAnsi="GHEA Grapalat"/>
                <w:sz w:val="20"/>
                <w:szCs w:val="20"/>
              </w:rPr>
              <w:t>_</w:t>
            </w:r>
            <w:r w:rsidRPr="001911DD">
              <w:rPr>
                <w:rFonts w:ascii="GHEA Grapalat" w:hAnsi="GHEA Grapalat"/>
                <w:sz w:val="20"/>
                <w:szCs w:val="20"/>
              </w:rPr>
              <w:t>__</w:t>
            </w:r>
          </w:p>
          <w:p w:rsidR="0038400D" w:rsidRPr="001911DD" w:rsidRDefault="00E67FD5" w:rsidP="007C08A2">
            <w:pPr>
              <w:widowControl w:val="0"/>
              <w:jc w:val="center"/>
              <w:rPr>
                <w:rFonts w:ascii="GHEA Grapalat" w:hAnsi="GHEA Grapalat"/>
                <w:iCs/>
                <w:sz w:val="20"/>
                <w:szCs w:val="20"/>
              </w:rPr>
            </w:pPr>
            <w:r w:rsidRPr="001911DD">
              <w:rPr>
                <w:rFonts w:ascii="GHEA Grapalat" w:hAnsi="GHEA Grapalat"/>
                <w:sz w:val="20"/>
                <w:szCs w:val="20"/>
              </w:rPr>
              <w:t>Р/С____________________________</w:t>
            </w:r>
          </w:p>
          <w:p w:rsidR="0038400D" w:rsidRPr="001911DD" w:rsidRDefault="0038400D" w:rsidP="007C08A2">
            <w:pPr>
              <w:widowControl w:val="0"/>
              <w:jc w:val="center"/>
              <w:rPr>
                <w:rFonts w:ascii="GHEA Grapalat" w:hAnsi="GHEA Grapalat"/>
                <w:iCs/>
                <w:sz w:val="20"/>
                <w:szCs w:val="20"/>
              </w:rPr>
            </w:pPr>
            <w:r w:rsidRPr="001911DD">
              <w:rPr>
                <w:rFonts w:ascii="GHEA Grapalat" w:hAnsi="GHEA Grapalat"/>
                <w:sz w:val="20"/>
                <w:szCs w:val="20"/>
              </w:rPr>
              <w:t>УНН______________________</w:t>
            </w:r>
            <w:r w:rsidR="00E67FD5" w:rsidRPr="001911DD">
              <w:rPr>
                <w:rFonts w:ascii="GHEA Grapalat" w:hAnsi="GHEA Grapalat"/>
                <w:sz w:val="20"/>
                <w:szCs w:val="20"/>
              </w:rPr>
              <w:t>____</w:t>
            </w:r>
            <w:r w:rsidRPr="001911DD">
              <w:rPr>
                <w:rFonts w:ascii="GHEA Grapalat" w:hAnsi="GHEA Grapalat"/>
                <w:sz w:val="20"/>
                <w:szCs w:val="20"/>
              </w:rPr>
              <w:t>_</w:t>
            </w:r>
          </w:p>
        </w:tc>
        <w:tc>
          <w:tcPr>
            <w:tcW w:w="0" w:type="auto"/>
            <w:vAlign w:val="center"/>
          </w:tcPr>
          <w:p w:rsidR="0038400D" w:rsidRPr="001911DD" w:rsidRDefault="00E67FD5" w:rsidP="007C08A2">
            <w:pPr>
              <w:widowControl w:val="0"/>
              <w:jc w:val="center"/>
              <w:rPr>
                <w:rFonts w:ascii="GHEA Grapalat" w:hAnsi="GHEA Grapalat"/>
                <w:iCs/>
                <w:sz w:val="20"/>
                <w:szCs w:val="20"/>
              </w:rPr>
            </w:pPr>
            <w:r w:rsidRPr="001911DD">
              <w:rPr>
                <w:rFonts w:ascii="GHEA Grapalat" w:hAnsi="GHEA Grapalat"/>
                <w:sz w:val="20"/>
                <w:szCs w:val="20"/>
              </w:rPr>
              <w:t xml:space="preserve">Заказчик </w:t>
            </w:r>
          </w:p>
          <w:p w:rsidR="0038400D" w:rsidRPr="001911DD" w:rsidRDefault="0038400D" w:rsidP="007C08A2">
            <w:pPr>
              <w:widowControl w:val="0"/>
              <w:jc w:val="center"/>
              <w:rPr>
                <w:rFonts w:ascii="GHEA Grapalat" w:hAnsi="GHEA Grapalat"/>
                <w:iCs/>
                <w:sz w:val="20"/>
                <w:szCs w:val="20"/>
              </w:rPr>
            </w:pPr>
            <w:r w:rsidRPr="001911DD">
              <w:rPr>
                <w:rFonts w:ascii="GHEA Grapalat" w:hAnsi="GHEA Grapalat"/>
                <w:sz w:val="20"/>
                <w:szCs w:val="20"/>
              </w:rPr>
              <w:t>_____________________</w:t>
            </w:r>
            <w:r w:rsidR="00E67FD5" w:rsidRPr="001911DD">
              <w:rPr>
                <w:rFonts w:ascii="GHEA Grapalat" w:hAnsi="GHEA Grapalat"/>
                <w:sz w:val="20"/>
                <w:szCs w:val="20"/>
              </w:rPr>
              <w:t>_____</w:t>
            </w:r>
            <w:r w:rsidRPr="001911DD">
              <w:rPr>
                <w:rFonts w:ascii="GHEA Grapalat" w:hAnsi="GHEA Grapalat"/>
                <w:sz w:val="20"/>
                <w:szCs w:val="20"/>
              </w:rPr>
              <w:t>________</w:t>
            </w:r>
          </w:p>
          <w:p w:rsidR="0038400D" w:rsidRPr="001911DD" w:rsidRDefault="0038400D" w:rsidP="007C08A2">
            <w:pPr>
              <w:widowControl w:val="0"/>
              <w:jc w:val="center"/>
              <w:rPr>
                <w:rFonts w:ascii="GHEA Grapalat" w:hAnsi="GHEA Grapalat"/>
                <w:iCs/>
                <w:sz w:val="20"/>
                <w:szCs w:val="20"/>
              </w:rPr>
            </w:pPr>
            <w:r w:rsidRPr="001911DD">
              <w:rPr>
                <w:rFonts w:ascii="GHEA Grapalat" w:hAnsi="GHEA Grapalat"/>
                <w:sz w:val="20"/>
                <w:szCs w:val="20"/>
              </w:rPr>
              <w:t>_____________________</w:t>
            </w:r>
            <w:r w:rsidR="00E67FD5" w:rsidRPr="001911DD">
              <w:rPr>
                <w:rFonts w:ascii="GHEA Grapalat" w:hAnsi="GHEA Grapalat"/>
                <w:sz w:val="20"/>
                <w:szCs w:val="20"/>
              </w:rPr>
              <w:t>_____</w:t>
            </w:r>
            <w:r w:rsidRPr="001911DD">
              <w:rPr>
                <w:rFonts w:ascii="GHEA Grapalat" w:hAnsi="GHEA Grapalat"/>
                <w:sz w:val="20"/>
                <w:szCs w:val="20"/>
              </w:rPr>
              <w:t>________</w:t>
            </w:r>
          </w:p>
          <w:p w:rsidR="0038400D" w:rsidRPr="001911DD" w:rsidRDefault="00E67FD5" w:rsidP="007C08A2">
            <w:pPr>
              <w:widowControl w:val="0"/>
              <w:jc w:val="center"/>
              <w:rPr>
                <w:rFonts w:ascii="GHEA Grapalat" w:hAnsi="GHEA Grapalat"/>
                <w:iCs/>
                <w:sz w:val="20"/>
                <w:szCs w:val="20"/>
              </w:rPr>
            </w:pPr>
            <w:r w:rsidRPr="001911DD">
              <w:rPr>
                <w:rFonts w:ascii="GHEA Grapalat" w:hAnsi="GHEA Grapalat"/>
                <w:sz w:val="20"/>
                <w:szCs w:val="20"/>
              </w:rPr>
              <w:t xml:space="preserve">место нахождения </w:t>
            </w:r>
            <w:r w:rsidR="0038400D" w:rsidRPr="001911DD">
              <w:rPr>
                <w:rFonts w:ascii="GHEA Grapalat" w:hAnsi="GHEA Grapalat"/>
                <w:sz w:val="20"/>
                <w:szCs w:val="20"/>
              </w:rPr>
              <w:t>_________________</w:t>
            </w:r>
          </w:p>
          <w:p w:rsidR="0038400D" w:rsidRPr="001911DD" w:rsidRDefault="0038400D" w:rsidP="007C08A2">
            <w:pPr>
              <w:widowControl w:val="0"/>
              <w:jc w:val="center"/>
              <w:rPr>
                <w:rFonts w:ascii="GHEA Grapalat" w:hAnsi="GHEA Grapalat"/>
                <w:iCs/>
                <w:sz w:val="20"/>
                <w:szCs w:val="20"/>
              </w:rPr>
            </w:pPr>
            <w:r w:rsidRPr="001911DD">
              <w:rPr>
                <w:rFonts w:ascii="GHEA Grapalat" w:hAnsi="GHEA Grapalat"/>
                <w:sz w:val="20"/>
                <w:szCs w:val="20"/>
              </w:rPr>
              <w:t>Р/С________________________</w:t>
            </w:r>
            <w:r w:rsidR="00E67FD5" w:rsidRPr="001911DD">
              <w:rPr>
                <w:rFonts w:ascii="GHEA Grapalat" w:hAnsi="GHEA Grapalat"/>
                <w:sz w:val="20"/>
                <w:szCs w:val="20"/>
              </w:rPr>
              <w:t>___</w:t>
            </w:r>
            <w:r w:rsidRPr="001911DD">
              <w:rPr>
                <w:rFonts w:ascii="GHEA Grapalat" w:hAnsi="GHEA Grapalat"/>
                <w:sz w:val="20"/>
                <w:szCs w:val="20"/>
              </w:rPr>
              <w:t>____</w:t>
            </w:r>
          </w:p>
          <w:p w:rsidR="0038400D" w:rsidRPr="001911DD" w:rsidRDefault="0038400D" w:rsidP="007C08A2">
            <w:pPr>
              <w:widowControl w:val="0"/>
              <w:jc w:val="center"/>
              <w:rPr>
                <w:rFonts w:ascii="GHEA Grapalat" w:hAnsi="GHEA Grapalat"/>
                <w:iCs/>
                <w:sz w:val="20"/>
                <w:szCs w:val="20"/>
              </w:rPr>
            </w:pPr>
            <w:r w:rsidRPr="001911DD">
              <w:rPr>
                <w:rFonts w:ascii="GHEA Grapalat" w:hAnsi="GHEA Grapalat"/>
                <w:sz w:val="20"/>
                <w:szCs w:val="20"/>
              </w:rPr>
              <w:t>УНН______________________</w:t>
            </w:r>
            <w:r w:rsidR="00E67FD5" w:rsidRPr="001911DD">
              <w:rPr>
                <w:rFonts w:ascii="GHEA Grapalat" w:hAnsi="GHEA Grapalat"/>
                <w:sz w:val="20"/>
                <w:szCs w:val="20"/>
              </w:rPr>
              <w:t>___</w:t>
            </w:r>
            <w:r w:rsidRPr="001911DD">
              <w:rPr>
                <w:rFonts w:ascii="GHEA Grapalat" w:hAnsi="GHEA Grapalat"/>
                <w:sz w:val="20"/>
                <w:szCs w:val="20"/>
              </w:rPr>
              <w:t>_____</w:t>
            </w:r>
          </w:p>
        </w:tc>
      </w:tr>
    </w:tbl>
    <w:p w:rsidR="0038400D" w:rsidRPr="001911DD" w:rsidRDefault="0038400D" w:rsidP="007C08A2">
      <w:pPr>
        <w:widowControl w:val="0"/>
        <w:ind w:firstLine="375"/>
        <w:rPr>
          <w:rFonts w:ascii="GHEA Grapalat" w:hAnsi="GHEA Grapalat"/>
          <w:iCs/>
          <w:sz w:val="20"/>
          <w:szCs w:val="20"/>
        </w:rPr>
      </w:pPr>
    </w:p>
    <w:p w:rsidR="0038400D" w:rsidRPr="001911DD" w:rsidRDefault="0038400D" w:rsidP="007C08A2">
      <w:pPr>
        <w:widowControl w:val="0"/>
        <w:ind w:left="567" w:right="467"/>
        <w:jc w:val="center"/>
        <w:rPr>
          <w:rFonts w:ascii="GHEA Grapalat" w:hAnsi="GHEA Grapalat"/>
          <w:iCs/>
          <w:sz w:val="20"/>
          <w:szCs w:val="20"/>
        </w:rPr>
      </w:pPr>
      <w:r w:rsidRPr="001911DD">
        <w:rPr>
          <w:rFonts w:ascii="GHEA Grapalat" w:hAnsi="GHEA Grapalat"/>
          <w:b/>
          <w:sz w:val="20"/>
          <w:szCs w:val="20"/>
        </w:rPr>
        <w:t>АКТ №</w:t>
      </w:r>
    </w:p>
    <w:p w:rsidR="0038400D" w:rsidRPr="001911DD" w:rsidRDefault="0038400D" w:rsidP="007C08A2">
      <w:pPr>
        <w:widowControl w:val="0"/>
        <w:ind w:left="567" w:right="467"/>
        <w:jc w:val="center"/>
        <w:rPr>
          <w:rFonts w:ascii="GHEA Grapalat" w:hAnsi="GHEA Grapalat"/>
          <w:b/>
          <w:bCs/>
          <w:iCs/>
          <w:sz w:val="20"/>
          <w:szCs w:val="20"/>
        </w:rPr>
      </w:pPr>
      <w:r w:rsidRPr="001911DD">
        <w:rPr>
          <w:rFonts w:ascii="GHEA Grapalat" w:hAnsi="GHEA Grapalat"/>
          <w:b/>
          <w:sz w:val="20"/>
          <w:szCs w:val="20"/>
        </w:rPr>
        <w:t xml:space="preserve">ПРИЕМА-ПЕРЕДАЧИ РЕЗУЛЬТАТОВ </w:t>
      </w:r>
      <w:r w:rsidR="00AB4EAB" w:rsidRPr="001911DD">
        <w:rPr>
          <w:rFonts w:ascii="GHEA Grapalat" w:hAnsi="GHEA Grapalat"/>
          <w:b/>
          <w:sz w:val="20"/>
          <w:szCs w:val="20"/>
        </w:rPr>
        <w:br/>
      </w:r>
      <w:r w:rsidRPr="001911DD">
        <w:rPr>
          <w:rFonts w:ascii="GHEA Grapalat" w:hAnsi="GHEA Grapalat"/>
          <w:b/>
          <w:sz w:val="20"/>
          <w:szCs w:val="20"/>
        </w:rPr>
        <w:t>ИСПОЛНЕНИЯ ДОГОВОРАИЛИ ЕГО ЧАСТИ</w:t>
      </w:r>
    </w:p>
    <w:p w:rsidR="0038400D" w:rsidRPr="001911DD" w:rsidRDefault="0038400D" w:rsidP="007C08A2">
      <w:pPr>
        <w:pStyle w:val="a3"/>
        <w:widowControl w:val="0"/>
        <w:spacing w:line="240" w:lineRule="auto"/>
        <w:ind w:firstLine="0"/>
        <w:jc w:val="center"/>
        <w:rPr>
          <w:rFonts w:ascii="GHEA Grapalat" w:hAnsi="GHEA Grapalat"/>
          <w:b/>
          <w:bCs/>
          <w:iCs/>
        </w:rPr>
      </w:pPr>
    </w:p>
    <w:p w:rsidR="0038400D" w:rsidRPr="001911DD" w:rsidRDefault="0038400D" w:rsidP="007C08A2">
      <w:pPr>
        <w:pStyle w:val="a3"/>
        <w:widowControl w:val="0"/>
        <w:tabs>
          <w:tab w:val="left" w:pos="1134"/>
          <w:tab w:val="left" w:pos="1843"/>
        </w:tabs>
        <w:spacing w:line="240" w:lineRule="auto"/>
        <w:ind w:firstLine="540"/>
        <w:rPr>
          <w:rFonts w:ascii="GHEA Grapalat" w:hAnsi="GHEA Grapalat"/>
          <w:iCs/>
        </w:rPr>
      </w:pPr>
      <w:r w:rsidRPr="001911DD">
        <w:rPr>
          <w:rFonts w:ascii="GHEA Grapalat" w:hAnsi="GHEA Grapalat"/>
        </w:rPr>
        <w:t>"</w:t>
      </w:r>
      <w:r w:rsidR="00D52566" w:rsidRPr="001911DD">
        <w:rPr>
          <w:rFonts w:ascii="GHEA Grapalat" w:hAnsi="GHEA Grapalat"/>
        </w:rPr>
        <w:tab/>
      </w:r>
      <w:r w:rsidRPr="001911DD">
        <w:rPr>
          <w:rFonts w:ascii="GHEA Grapalat" w:hAnsi="GHEA Grapalat"/>
        </w:rPr>
        <w:t>" "</w:t>
      </w:r>
      <w:r w:rsidR="00D52566" w:rsidRPr="001911DD">
        <w:rPr>
          <w:rFonts w:ascii="GHEA Grapalat" w:hAnsi="GHEA Grapalat"/>
        </w:rPr>
        <w:tab/>
      </w:r>
      <w:r w:rsidRPr="001911DD">
        <w:rPr>
          <w:rFonts w:ascii="GHEA Grapalat" w:hAnsi="GHEA Grapalat"/>
        </w:rPr>
        <w:t>"</w:t>
      </w:r>
      <w:r w:rsidR="00AA7117" w:rsidRPr="001911DD">
        <w:rPr>
          <w:rFonts w:ascii="GHEA Grapalat" w:hAnsi="GHEA Grapalat"/>
        </w:rPr>
        <w:t xml:space="preserve"> </w:t>
      </w:r>
      <w:r w:rsidRPr="001911DD">
        <w:rPr>
          <w:rFonts w:ascii="GHEA Grapalat" w:hAnsi="GHEA Grapalat"/>
        </w:rPr>
        <w:t>20</w:t>
      </w:r>
      <w:r w:rsidR="00D52566" w:rsidRPr="001911DD">
        <w:rPr>
          <w:rFonts w:ascii="GHEA Grapalat" w:hAnsi="GHEA Grapalat"/>
        </w:rPr>
        <w:tab/>
      </w:r>
      <w:r w:rsidRPr="001911DD">
        <w:rPr>
          <w:rFonts w:ascii="GHEA Grapalat" w:hAnsi="GHEA Grapalat"/>
        </w:rPr>
        <w:t>г.</w:t>
      </w:r>
    </w:p>
    <w:p w:rsidR="0038400D" w:rsidRPr="001911DD" w:rsidRDefault="0038400D" w:rsidP="007C08A2">
      <w:pPr>
        <w:pStyle w:val="af4"/>
        <w:widowControl w:val="0"/>
        <w:spacing w:before="0" w:beforeAutospacing="0" w:after="0" w:afterAutospacing="0"/>
        <w:rPr>
          <w:rFonts w:ascii="GHEA Grapalat" w:hAnsi="GHEA Grapalat"/>
          <w:sz w:val="20"/>
          <w:szCs w:val="20"/>
        </w:rPr>
      </w:pPr>
      <w:r w:rsidRPr="001911DD">
        <w:rPr>
          <w:rFonts w:ascii="GHEA Grapalat" w:hAnsi="GHEA Grapalat"/>
          <w:sz w:val="20"/>
          <w:szCs w:val="20"/>
        </w:rPr>
        <w:t>Наименование договора (далее — Договор)</w:t>
      </w:r>
      <w:r w:rsidR="00F71F29" w:rsidRPr="001911DD">
        <w:rPr>
          <w:rFonts w:ascii="GHEA Grapalat" w:hAnsi="GHEA Grapalat"/>
          <w:sz w:val="20"/>
          <w:szCs w:val="20"/>
        </w:rPr>
        <w:t xml:space="preserve"> </w:t>
      </w:r>
      <w:r w:rsidR="00196F14" w:rsidRPr="001911DD">
        <w:rPr>
          <w:rFonts w:ascii="GHEA Grapalat" w:hAnsi="GHEA Grapalat"/>
          <w:sz w:val="20"/>
          <w:szCs w:val="20"/>
        </w:rPr>
        <w:t>_</w:t>
      </w:r>
      <w:r w:rsidR="00F71F29" w:rsidRPr="001911DD">
        <w:rPr>
          <w:rFonts w:ascii="GHEA Grapalat" w:hAnsi="GHEA Grapalat"/>
          <w:sz w:val="20"/>
          <w:szCs w:val="20"/>
        </w:rPr>
        <w:t>_______</w:t>
      </w:r>
      <w:r w:rsidR="00196F14" w:rsidRPr="001911DD">
        <w:rPr>
          <w:rFonts w:ascii="GHEA Grapalat" w:hAnsi="GHEA Grapalat"/>
          <w:sz w:val="20"/>
          <w:szCs w:val="20"/>
        </w:rPr>
        <w:t>_</w:t>
      </w:r>
      <w:r w:rsidR="00F71F29" w:rsidRPr="001911DD">
        <w:rPr>
          <w:rFonts w:ascii="GHEA Grapalat" w:hAnsi="GHEA Grapalat"/>
          <w:sz w:val="20"/>
          <w:szCs w:val="20"/>
        </w:rPr>
        <w:t>__</w:t>
      </w:r>
      <w:r w:rsidR="00196F14" w:rsidRPr="001911DD">
        <w:rPr>
          <w:rFonts w:ascii="GHEA Grapalat" w:hAnsi="GHEA Grapalat"/>
          <w:sz w:val="20"/>
          <w:szCs w:val="20"/>
        </w:rPr>
        <w:t>_____</w:t>
      </w:r>
      <w:r w:rsidRPr="001911DD">
        <w:rPr>
          <w:rFonts w:ascii="GHEA Grapalat" w:hAnsi="GHEA Grapalat"/>
          <w:sz w:val="20"/>
          <w:szCs w:val="20"/>
        </w:rPr>
        <w:t>__________________</w:t>
      </w:r>
    </w:p>
    <w:p w:rsidR="0038400D" w:rsidRPr="001911DD" w:rsidRDefault="0038400D" w:rsidP="007C08A2">
      <w:pPr>
        <w:pStyle w:val="af4"/>
        <w:widowControl w:val="0"/>
        <w:spacing w:before="0" w:beforeAutospacing="0" w:after="0" w:afterAutospacing="0"/>
        <w:rPr>
          <w:rFonts w:ascii="GHEA Grapalat" w:hAnsi="GHEA Grapalat"/>
          <w:sz w:val="20"/>
          <w:szCs w:val="20"/>
        </w:rPr>
      </w:pPr>
      <w:r w:rsidRPr="001911DD">
        <w:rPr>
          <w:rFonts w:ascii="GHEA Grapalat" w:hAnsi="GHEA Grapalat"/>
          <w:sz w:val="20"/>
          <w:szCs w:val="20"/>
        </w:rPr>
        <w:t>Дата заключения Договора "___</w:t>
      </w:r>
      <w:r w:rsidR="00196F14" w:rsidRPr="001911DD">
        <w:rPr>
          <w:rFonts w:ascii="GHEA Grapalat" w:hAnsi="GHEA Grapalat"/>
          <w:sz w:val="20"/>
          <w:szCs w:val="20"/>
        </w:rPr>
        <w:t>___</w:t>
      </w:r>
      <w:r w:rsidR="00F71F29" w:rsidRPr="001911DD">
        <w:rPr>
          <w:rFonts w:ascii="GHEA Grapalat" w:hAnsi="GHEA Grapalat"/>
          <w:sz w:val="20"/>
          <w:szCs w:val="20"/>
        </w:rPr>
        <w:t>___</w:t>
      </w:r>
      <w:r w:rsidRPr="001911DD">
        <w:rPr>
          <w:rFonts w:ascii="GHEA Grapalat" w:hAnsi="GHEA Grapalat"/>
          <w:sz w:val="20"/>
          <w:szCs w:val="20"/>
        </w:rPr>
        <w:t>_" "______</w:t>
      </w:r>
      <w:r w:rsidR="00196F14" w:rsidRPr="001911DD">
        <w:rPr>
          <w:rFonts w:ascii="GHEA Grapalat" w:hAnsi="GHEA Grapalat"/>
          <w:sz w:val="20"/>
          <w:szCs w:val="20"/>
        </w:rPr>
        <w:t>_______</w:t>
      </w:r>
      <w:r w:rsidRPr="001911DD">
        <w:rPr>
          <w:rFonts w:ascii="GHEA Grapalat" w:hAnsi="GHEA Grapalat"/>
          <w:sz w:val="20"/>
          <w:szCs w:val="20"/>
        </w:rPr>
        <w:t xml:space="preserve">__________" 20 </w:t>
      </w:r>
      <w:r w:rsidR="00196F14" w:rsidRPr="001911DD">
        <w:rPr>
          <w:rFonts w:ascii="GHEA Grapalat" w:hAnsi="GHEA Grapalat"/>
          <w:sz w:val="20"/>
          <w:szCs w:val="20"/>
        </w:rPr>
        <w:t>___</w:t>
      </w:r>
      <w:r w:rsidR="00F71F29" w:rsidRPr="001911DD">
        <w:rPr>
          <w:rFonts w:ascii="GHEA Grapalat" w:hAnsi="GHEA Grapalat"/>
          <w:sz w:val="20"/>
          <w:szCs w:val="20"/>
        </w:rPr>
        <w:t>___</w:t>
      </w:r>
      <w:r w:rsidRPr="001911DD">
        <w:rPr>
          <w:rFonts w:ascii="GHEA Grapalat" w:hAnsi="GHEA Grapalat"/>
          <w:sz w:val="20"/>
          <w:szCs w:val="20"/>
        </w:rPr>
        <w:t xml:space="preserve"> г.</w:t>
      </w:r>
    </w:p>
    <w:p w:rsidR="0038400D" w:rsidRPr="001911DD" w:rsidRDefault="0038400D" w:rsidP="007C08A2">
      <w:pPr>
        <w:pStyle w:val="af4"/>
        <w:widowControl w:val="0"/>
        <w:spacing w:before="0" w:beforeAutospacing="0" w:after="0" w:afterAutospacing="0"/>
        <w:rPr>
          <w:rFonts w:ascii="GHEA Grapalat" w:hAnsi="GHEA Grapalat"/>
          <w:sz w:val="20"/>
          <w:szCs w:val="20"/>
        </w:rPr>
      </w:pPr>
      <w:r w:rsidRPr="001911DD">
        <w:rPr>
          <w:rFonts w:ascii="GHEA Grapalat" w:hAnsi="GHEA Grapalat"/>
          <w:sz w:val="20"/>
          <w:szCs w:val="20"/>
        </w:rPr>
        <w:t>Номер Договора ____</w:t>
      </w:r>
      <w:r w:rsidR="00196F14" w:rsidRPr="001911DD">
        <w:rPr>
          <w:rFonts w:ascii="GHEA Grapalat" w:hAnsi="GHEA Grapalat"/>
          <w:sz w:val="20"/>
          <w:szCs w:val="20"/>
        </w:rPr>
        <w:t>_____________</w:t>
      </w:r>
      <w:r w:rsidR="00F71F29" w:rsidRPr="001911DD">
        <w:rPr>
          <w:rFonts w:ascii="GHEA Grapalat" w:hAnsi="GHEA Grapalat"/>
          <w:sz w:val="20"/>
          <w:szCs w:val="20"/>
        </w:rPr>
        <w:t>___________________________________</w:t>
      </w:r>
      <w:r w:rsidRPr="001911DD">
        <w:rPr>
          <w:rFonts w:ascii="GHEA Grapalat" w:hAnsi="GHEA Grapalat"/>
          <w:sz w:val="20"/>
          <w:szCs w:val="20"/>
        </w:rPr>
        <w:t>______</w:t>
      </w:r>
    </w:p>
    <w:p w:rsidR="00AB4EAB" w:rsidRPr="001911DD" w:rsidRDefault="0038400D" w:rsidP="007C08A2">
      <w:pPr>
        <w:widowControl w:val="0"/>
        <w:tabs>
          <w:tab w:val="left" w:pos="5954"/>
          <w:tab w:val="left" w:pos="6663"/>
          <w:tab w:val="left" w:pos="7513"/>
        </w:tabs>
        <w:jc w:val="both"/>
        <w:rPr>
          <w:rFonts w:ascii="GHEA Grapalat" w:hAnsi="GHEA Grapalat"/>
          <w:sz w:val="20"/>
          <w:szCs w:val="20"/>
        </w:rPr>
      </w:pPr>
      <w:r w:rsidRPr="001911DD">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1911DD">
        <w:rPr>
          <w:rFonts w:ascii="GHEA Grapalat" w:hAnsi="GHEA Grapalat"/>
          <w:sz w:val="20"/>
          <w:szCs w:val="20"/>
        </w:rPr>
        <w:t>_____</w:t>
      </w:r>
      <w:r w:rsidRPr="001911DD">
        <w:rPr>
          <w:rFonts w:ascii="GHEA Grapalat" w:hAnsi="GHEA Grapalat"/>
          <w:sz w:val="20"/>
          <w:szCs w:val="20"/>
        </w:rPr>
        <w:t>_ , выписанный "</w:t>
      </w:r>
      <w:r w:rsidR="00D52566" w:rsidRPr="001911DD">
        <w:rPr>
          <w:rFonts w:ascii="GHEA Grapalat" w:hAnsi="GHEA Grapalat"/>
          <w:sz w:val="20"/>
          <w:szCs w:val="20"/>
        </w:rPr>
        <w:tab/>
      </w:r>
      <w:r w:rsidRPr="001911DD">
        <w:rPr>
          <w:rFonts w:ascii="GHEA Grapalat" w:hAnsi="GHEA Grapalat"/>
          <w:sz w:val="20"/>
          <w:szCs w:val="20"/>
        </w:rPr>
        <w:t>"</w:t>
      </w:r>
      <w:r w:rsidR="00AA7117" w:rsidRPr="001911DD">
        <w:rPr>
          <w:rFonts w:ascii="GHEA Grapalat" w:hAnsi="GHEA Grapalat"/>
          <w:sz w:val="20"/>
          <w:szCs w:val="20"/>
        </w:rPr>
        <w:t xml:space="preserve"> </w:t>
      </w:r>
      <w:r w:rsidRPr="001911DD">
        <w:rPr>
          <w:rFonts w:ascii="GHEA Grapalat" w:hAnsi="GHEA Grapalat"/>
          <w:sz w:val="20"/>
          <w:szCs w:val="20"/>
        </w:rPr>
        <w:t>"</w:t>
      </w:r>
      <w:r w:rsidR="00D52566" w:rsidRPr="001911DD">
        <w:rPr>
          <w:rFonts w:ascii="GHEA Grapalat" w:hAnsi="GHEA Grapalat"/>
          <w:sz w:val="20"/>
          <w:szCs w:val="20"/>
        </w:rPr>
        <w:tab/>
      </w:r>
      <w:r w:rsidR="00AB4EAB" w:rsidRPr="001911DD">
        <w:rPr>
          <w:rFonts w:ascii="GHEA Grapalat" w:hAnsi="GHEA Grapalat"/>
          <w:sz w:val="20"/>
          <w:szCs w:val="20"/>
        </w:rPr>
        <w:t>"</w:t>
      </w:r>
      <w:r w:rsidRPr="001911DD">
        <w:rPr>
          <w:rFonts w:ascii="GHEA Grapalat" w:hAnsi="GHEA Grapalat"/>
          <w:sz w:val="20"/>
          <w:szCs w:val="20"/>
        </w:rPr>
        <w:t xml:space="preserve"> 20</w:t>
      </w:r>
      <w:r w:rsidR="00D52566" w:rsidRPr="001911DD">
        <w:rPr>
          <w:rFonts w:ascii="GHEA Grapalat" w:hAnsi="GHEA Grapalat"/>
          <w:sz w:val="20"/>
          <w:szCs w:val="20"/>
        </w:rPr>
        <w:tab/>
      </w:r>
      <w:r w:rsidRPr="001911DD">
        <w:rPr>
          <w:rFonts w:ascii="GHEA Grapalat" w:hAnsi="GHEA Grapalat"/>
          <w:sz w:val="20"/>
          <w:szCs w:val="20"/>
        </w:rPr>
        <w:t>г., составили настоящий акт о следующем:</w:t>
      </w:r>
      <w:r w:rsidR="00AB4EAB" w:rsidRPr="001911DD">
        <w:rPr>
          <w:rFonts w:ascii="GHEA Grapalat" w:hAnsi="GHEA Grapalat"/>
          <w:sz w:val="20"/>
          <w:szCs w:val="20"/>
        </w:rPr>
        <w:br w:type="page"/>
      </w:r>
    </w:p>
    <w:p w:rsidR="0038400D" w:rsidRPr="001911DD" w:rsidRDefault="0038400D" w:rsidP="007C08A2">
      <w:pPr>
        <w:widowControl w:val="0"/>
        <w:ind w:firstLine="567"/>
        <w:jc w:val="both"/>
        <w:rPr>
          <w:rFonts w:ascii="GHEA Grapalat" w:hAnsi="GHEA Grapalat"/>
          <w:iCs/>
          <w:sz w:val="20"/>
          <w:szCs w:val="20"/>
        </w:rPr>
      </w:pPr>
      <w:r w:rsidRPr="001911DD">
        <w:rPr>
          <w:rFonts w:ascii="GHEA Grapalat" w:hAnsi="GHEA Grapalat"/>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1911DD" w:rsidTr="00AB4EAB">
        <w:trPr>
          <w:jc w:val="center"/>
        </w:trPr>
        <w:tc>
          <w:tcPr>
            <w:tcW w:w="442" w:type="dxa"/>
            <w:vMerge w:val="restart"/>
            <w:shd w:val="clear" w:color="auto" w:fill="auto"/>
            <w:vAlign w:val="center"/>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r w:rsidRPr="001911DD">
              <w:rPr>
                <w:rFonts w:ascii="GHEA Grapalat" w:hAnsi="GHEA Grapalat"/>
                <w:sz w:val="20"/>
                <w:szCs w:val="20"/>
              </w:rPr>
              <w:t>№</w:t>
            </w:r>
          </w:p>
        </w:tc>
        <w:tc>
          <w:tcPr>
            <w:tcW w:w="10263" w:type="dxa"/>
            <w:gridSpan w:val="8"/>
            <w:shd w:val="clear" w:color="auto" w:fill="auto"/>
            <w:vAlign w:val="center"/>
          </w:tcPr>
          <w:p w:rsidR="0038400D" w:rsidRPr="001911DD" w:rsidRDefault="0038400D" w:rsidP="007C08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1911DD">
              <w:rPr>
                <w:rFonts w:ascii="GHEA Grapalat" w:hAnsi="GHEA Grapalat"/>
                <w:sz w:val="20"/>
                <w:szCs w:val="20"/>
              </w:rPr>
              <w:t>Поставленные товары</w:t>
            </w:r>
          </w:p>
        </w:tc>
      </w:tr>
      <w:tr w:rsidR="00B138F3" w:rsidRPr="001911DD" w:rsidTr="00AB4EAB">
        <w:trPr>
          <w:jc w:val="center"/>
        </w:trPr>
        <w:tc>
          <w:tcPr>
            <w:tcW w:w="442" w:type="dxa"/>
            <w:vMerge/>
            <w:shd w:val="clear" w:color="auto" w:fill="auto"/>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r w:rsidRPr="001911DD">
              <w:rPr>
                <w:rFonts w:ascii="GHEA Grapalat" w:hAnsi="GHEA Grapalat"/>
                <w:sz w:val="20"/>
                <w:szCs w:val="20"/>
              </w:rPr>
              <w:t>наименование</w:t>
            </w:r>
          </w:p>
        </w:tc>
        <w:tc>
          <w:tcPr>
            <w:tcW w:w="1440" w:type="dxa"/>
            <w:vMerge w:val="restart"/>
            <w:shd w:val="clear" w:color="auto" w:fill="auto"/>
            <w:vAlign w:val="center"/>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r w:rsidRPr="001911DD">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r w:rsidRPr="001911DD">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r w:rsidRPr="001911DD">
              <w:rPr>
                <w:rFonts w:ascii="GHEA Grapalat" w:hAnsi="GHEA Grapalat"/>
                <w:sz w:val="20"/>
                <w:szCs w:val="20"/>
              </w:rPr>
              <w:t>срок исполнения</w:t>
            </w:r>
          </w:p>
        </w:tc>
        <w:tc>
          <w:tcPr>
            <w:tcW w:w="1134" w:type="dxa"/>
            <w:vMerge w:val="restart"/>
            <w:shd w:val="clear" w:color="auto" w:fill="auto"/>
            <w:vAlign w:val="center"/>
          </w:tcPr>
          <w:p w:rsidR="0038400D" w:rsidRPr="001911DD" w:rsidRDefault="00A20240" w:rsidP="007C08A2">
            <w:pPr>
              <w:pStyle w:val="af4"/>
              <w:widowControl w:val="0"/>
              <w:spacing w:before="0" w:beforeAutospacing="0" w:after="0" w:afterAutospacing="0"/>
              <w:jc w:val="center"/>
              <w:rPr>
                <w:rFonts w:ascii="GHEA Grapalat" w:hAnsi="GHEA Grapalat"/>
                <w:sz w:val="20"/>
                <w:szCs w:val="20"/>
              </w:rPr>
            </w:pPr>
            <w:r w:rsidRPr="001911DD">
              <w:rPr>
                <w:rFonts w:ascii="GHEA Grapalat" w:hAnsi="GHEA Grapalat"/>
                <w:sz w:val="20"/>
                <w:szCs w:val="20"/>
              </w:rPr>
              <w:t>с</w:t>
            </w:r>
            <w:r w:rsidR="0038400D" w:rsidRPr="001911DD">
              <w:rPr>
                <w:rFonts w:ascii="GHEA Grapalat" w:hAnsi="GHEA Grapalat"/>
                <w:sz w:val="20"/>
                <w:szCs w:val="20"/>
              </w:rPr>
              <w:t>умма, подлежащая уплате (тыс. драмов)</w:t>
            </w:r>
          </w:p>
        </w:tc>
        <w:tc>
          <w:tcPr>
            <w:tcW w:w="1333" w:type="dxa"/>
            <w:vMerge w:val="restart"/>
            <w:shd w:val="clear" w:color="auto" w:fill="auto"/>
            <w:vAlign w:val="center"/>
          </w:tcPr>
          <w:p w:rsidR="0038400D" w:rsidRPr="001911DD" w:rsidRDefault="00A20240" w:rsidP="007C08A2">
            <w:pPr>
              <w:pStyle w:val="af4"/>
              <w:widowControl w:val="0"/>
              <w:spacing w:before="0" w:beforeAutospacing="0" w:after="0" w:afterAutospacing="0"/>
              <w:jc w:val="center"/>
              <w:rPr>
                <w:rFonts w:ascii="GHEA Grapalat" w:hAnsi="GHEA Grapalat"/>
                <w:sz w:val="20"/>
                <w:szCs w:val="20"/>
              </w:rPr>
            </w:pPr>
            <w:r w:rsidRPr="001911DD">
              <w:rPr>
                <w:rFonts w:ascii="GHEA Grapalat" w:hAnsi="GHEA Grapalat"/>
                <w:sz w:val="20"/>
                <w:szCs w:val="20"/>
              </w:rPr>
              <w:t>с</w:t>
            </w:r>
            <w:r w:rsidR="0038400D" w:rsidRPr="001911DD">
              <w:rPr>
                <w:rFonts w:ascii="GHEA Grapalat" w:hAnsi="GHEA Grapalat"/>
                <w:sz w:val="20"/>
                <w:szCs w:val="20"/>
              </w:rPr>
              <w:t>рок оплаты (по графику оплаты)</w:t>
            </w:r>
          </w:p>
        </w:tc>
      </w:tr>
      <w:tr w:rsidR="00B138F3" w:rsidRPr="001911DD" w:rsidTr="00AB4EAB">
        <w:trPr>
          <w:trHeight w:val="1105"/>
          <w:jc w:val="center"/>
        </w:trPr>
        <w:tc>
          <w:tcPr>
            <w:tcW w:w="442" w:type="dxa"/>
            <w:vMerge/>
            <w:tcBorders>
              <w:bottom w:val="single" w:sz="4" w:space="0" w:color="auto"/>
            </w:tcBorders>
            <w:shd w:val="clear" w:color="auto" w:fill="auto"/>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r w:rsidRPr="001911DD">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r w:rsidRPr="001911DD">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r w:rsidRPr="001911DD">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r w:rsidRPr="001911DD">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r>
      <w:tr w:rsidR="00B138F3" w:rsidRPr="001911DD" w:rsidTr="00AB4EAB">
        <w:trPr>
          <w:jc w:val="center"/>
        </w:trPr>
        <w:tc>
          <w:tcPr>
            <w:tcW w:w="442" w:type="dxa"/>
            <w:shd w:val="clear" w:color="auto" w:fill="auto"/>
            <w:vAlign w:val="center"/>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r>
      <w:tr w:rsidR="0038400D" w:rsidRPr="001911DD" w:rsidTr="00AB4EAB">
        <w:trPr>
          <w:jc w:val="center"/>
        </w:trPr>
        <w:tc>
          <w:tcPr>
            <w:tcW w:w="442" w:type="dxa"/>
            <w:shd w:val="clear" w:color="auto" w:fill="auto"/>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38400D" w:rsidRPr="001911DD" w:rsidRDefault="0038400D" w:rsidP="007C08A2">
            <w:pPr>
              <w:pStyle w:val="af4"/>
              <w:widowControl w:val="0"/>
              <w:spacing w:before="0" w:beforeAutospacing="0" w:after="0" w:afterAutospacing="0"/>
              <w:jc w:val="center"/>
              <w:rPr>
                <w:rFonts w:ascii="GHEA Grapalat" w:hAnsi="GHEA Grapalat"/>
                <w:sz w:val="20"/>
                <w:szCs w:val="20"/>
              </w:rPr>
            </w:pPr>
          </w:p>
        </w:tc>
      </w:tr>
    </w:tbl>
    <w:p w:rsidR="0038400D" w:rsidRPr="001911DD" w:rsidRDefault="0038400D" w:rsidP="007C08A2">
      <w:pPr>
        <w:widowControl w:val="0"/>
        <w:ind w:firstLine="375"/>
        <w:jc w:val="both"/>
        <w:rPr>
          <w:rFonts w:ascii="GHEA Grapalat" w:hAnsi="GHEA Grapalat" w:cs="Arial"/>
          <w:iCs/>
          <w:sz w:val="20"/>
          <w:szCs w:val="20"/>
          <w:lang w:val="en-US"/>
        </w:rPr>
      </w:pPr>
    </w:p>
    <w:p w:rsidR="0038400D" w:rsidRPr="001911DD" w:rsidRDefault="0038400D" w:rsidP="007C08A2">
      <w:pPr>
        <w:widowControl w:val="0"/>
        <w:ind w:firstLine="567"/>
        <w:jc w:val="both"/>
        <w:rPr>
          <w:rFonts w:ascii="GHEA Grapalat" w:hAnsi="GHEA Grapalat"/>
          <w:iCs/>
          <w:snapToGrid w:val="0"/>
          <w:sz w:val="20"/>
          <w:szCs w:val="20"/>
        </w:rPr>
      </w:pPr>
      <w:r w:rsidRPr="001911DD">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1911DD">
        <w:rPr>
          <w:rFonts w:ascii="GHEA Grapalat" w:hAnsi="GHEA Grapalat"/>
          <w:sz w:val="20"/>
          <w:szCs w:val="20"/>
        </w:rPr>
        <w:t>являются составляющей частью настоящего Акта и прилагаются.</w:t>
      </w:r>
    </w:p>
    <w:p w:rsidR="0038400D" w:rsidRPr="001911DD" w:rsidRDefault="0038400D" w:rsidP="007C08A2">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tblPr>
      <w:tblGrid>
        <w:gridCol w:w="4852"/>
        <w:gridCol w:w="4852"/>
      </w:tblGrid>
      <w:tr w:rsidR="00B138F3" w:rsidRPr="001911DD" w:rsidTr="007A2020">
        <w:trPr>
          <w:trHeight w:val="266"/>
          <w:tblCellSpacing w:w="7" w:type="dxa"/>
          <w:jc w:val="center"/>
        </w:trPr>
        <w:tc>
          <w:tcPr>
            <w:tcW w:w="0" w:type="auto"/>
            <w:vAlign w:val="center"/>
          </w:tcPr>
          <w:p w:rsidR="0038400D" w:rsidRPr="001911DD" w:rsidRDefault="0038400D" w:rsidP="007C08A2">
            <w:pPr>
              <w:widowControl w:val="0"/>
              <w:jc w:val="center"/>
              <w:rPr>
                <w:rFonts w:ascii="GHEA Grapalat" w:hAnsi="GHEA Grapalat"/>
                <w:iCs/>
                <w:sz w:val="20"/>
                <w:szCs w:val="20"/>
              </w:rPr>
            </w:pPr>
            <w:r w:rsidRPr="001911DD">
              <w:rPr>
                <w:rFonts w:ascii="GHEA Grapalat" w:hAnsi="GHEA Grapalat"/>
                <w:sz w:val="20"/>
                <w:szCs w:val="20"/>
              </w:rPr>
              <w:t xml:space="preserve">Товар передал </w:t>
            </w:r>
          </w:p>
        </w:tc>
        <w:tc>
          <w:tcPr>
            <w:tcW w:w="0" w:type="auto"/>
            <w:vAlign w:val="center"/>
          </w:tcPr>
          <w:p w:rsidR="0038400D" w:rsidRPr="001911DD" w:rsidRDefault="0038400D" w:rsidP="007C08A2">
            <w:pPr>
              <w:widowControl w:val="0"/>
              <w:jc w:val="center"/>
              <w:rPr>
                <w:rFonts w:ascii="GHEA Grapalat" w:hAnsi="GHEA Grapalat"/>
                <w:iCs/>
                <w:sz w:val="20"/>
                <w:szCs w:val="20"/>
              </w:rPr>
            </w:pPr>
            <w:r w:rsidRPr="001911DD">
              <w:rPr>
                <w:rFonts w:ascii="GHEA Grapalat" w:hAnsi="GHEA Grapalat"/>
                <w:sz w:val="20"/>
                <w:szCs w:val="20"/>
              </w:rPr>
              <w:t>Товар принят</w:t>
            </w:r>
          </w:p>
        </w:tc>
      </w:tr>
      <w:tr w:rsidR="00B138F3" w:rsidRPr="001911DD" w:rsidTr="007A2020">
        <w:trPr>
          <w:trHeight w:val="473"/>
          <w:tblCellSpacing w:w="7" w:type="dxa"/>
          <w:jc w:val="center"/>
        </w:trPr>
        <w:tc>
          <w:tcPr>
            <w:tcW w:w="0" w:type="auto"/>
            <w:vAlign w:val="center"/>
          </w:tcPr>
          <w:p w:rsidR="0038400D" w:rsidRPr="001911DD" w:rsidRDefault="0038400D" w:rsidP="007C08A2">
            <w:pPr>
              <w:widowControl w:val="0"/>
              <w:jc w:val="center"/>
              <w:rPr>
                <w:rFonts w:ascii="GHEA Grapalat" w:hAnsi="GHEA Grapalat"/>
                <w:iCs/>
                <w:sz w:val="20"/>
                <w:szCs w:val="20"/>
              </w:rPr>
            </w:pPr>
            <w:r w:rsidRPr="001911DD">
              <w:rPr>
                <w:rFonts w:ascii="GHEA Grapalat" w:hAnsi="GHEA Grapalat"/>
                <w:sz w:val="20"/>
                <w:szCs w:val="20"/>
              </w:rPr>
              <w:t>____________</w:t>
            </w:r>
            <w:r w:rsidR="00196F14" w:rsidRPr="001911DD">
              <w:rPr>
                <w:rFonts w:ascii="GHEA Grapalat" w:hAnsi="GHEA Grapalat"/>
                <w:sz w:val="20"/>
                <w:szCs w:val="20"/>
              </w:rPr>
              <w:t>________</w:t>
            </w:r>
            <w:r w:rsidRPr="001911DD">
              <w:rPr>
                <w:rFonts w:ascii="GHEA Grapalat" w:hAnsi="GHEA Grapalat"/>
                <w:sz w:val="20"/>
                <w:szCs w:val="20"/>
              </w:rPr>
              <w:t xml:space="preserve">___ </w:t>
            </w:r>
          </w:p>
          <w:p w:rsidR="0038400D" w:rsidRPr="001911DD" w:rsidRDefault="0038400D" w:rsidP="007C08A2">
            <w:pPr>
              <w:widowControl w:val="0"/>
              <w:jc w:val="center"/>
              <w:rPr>
                <w:rFonts w:ascii="GHEA Grapalat" w:hAnsi="GHEA Grapalat"/>
                <w:iCs/>
                <w:sz w:val="20"/>
                <w:szCs w:val="20"/>
                <w:vertAlign w:val="superscript"/>
                <w:lang w:val="en-US"/>
              </w:rPr>
            </w:pPr>
            <w:r w:rsidRPr="001911DD">
              <w:rPr>
                <w:rFonts w:ascii="GHEA Grapalat" w:hAnsi="GHEA Grapalat"/>
                <w:sz w:val="20"/>
                <w:szCs w:val="20"/>
                <w:vertAlign w:val="superscript"/>
              </w:rPr>
              <w:t xml:space="preserve">подпись </w:t>
            </w:r>
          </w:p>
        </w:tc>
        <w:tc>
          <w:tcPr>
            <w:tcW w:w="0" w:type="auto"/>
            <w:vAlign w:val="center"/>
          </w:tcPr>
          <w:p w:rsidR="0038400D" w:rsidRPr="001911DD" w:rsidRDefault="00196F14" w:rsidP="007C08A2">
            <w:pPr>
              <w:widowControl w:val="0"/>
              <w:jc w:val="center"/>
              <w:rPr>
                <w:rFonts w:ascii="GHEA Grapalat" w:hAnsi="GHEA Grapalat"/>
                <w:iCs/>
                <w:sz w:val="20"/>
                <w:szCs w:val="20"/>
              </w:rPr>
            </w:pPr>
            <w:r w:rsidRPr="001911DD">
              <w:rPr>
                <w:rFonts w:ascii="GHEA Grapalat" w:hAnsi="GHEA Grapalat"/>
                <w:sz w:val="20"/>
                <w:szCs w:val="20"/>
              </w:rPr>
              <w:t>_____</w:t>
            </w:r>
            <w:r w:rsidR="0038400D" w:rsidRPr="001911DD">
              <w:rPr>
                <w:rFonts w:ascii="GHEA Grapalat" w:hAnsi="GHEA Grapalat"/>
                <w:sz w:val="20"/>
                <w:szCs w:val="20"/>
              </w:rPr>
              <w:t>__________________</w:t>
            </w:r>
          </w:p>
          <w:p w:rsidR="0038400D" w:rsidRPr="001911DD" w:rsidRDefault="0038400D" w:rsidP="007C08A2">
            <w:pPr>
              <w:widowControl w:val="0"/>
              <w:jc w:val="center"/>
              <w:rPr>
                <w:rFonts w:ascii="GHEA Grapalat" w:hAnsi="GHEA Grapalat"/>
                <w:iCs/>
                <w:sz w:val="20"/>
                <w:szCs w:val="20"/>
                <w:vertAlign w:val="superscript"/>
              </w:rPr>
            </w:pPr>
            <w:r w:rsidRPr="001911DD">
              <w:rPr>
                <w:rFonts w:ascii="GHEA Grapalat" w:hAnsi="GHEA Grapalat"/>
                <w:sz w:val="20"/>
                <w:szCs w:val="20"/>
                <w:vertAlign w:val="superscript"/>
              </w:rPr>
              <w:t xml:space="preserve">подпись </w:t>
            </w:r>
          </w:p>
        </w:tc>
      </w:tr>
      <w:tr w:rsidR="00B138F3" w:rsidRPr="001911DD" w:rsidTr="007A2020">
        <w:trPr>
          <w:trHeight w:val="503"/>
          <w:tblCellSpacing w:w="7" w:type="dxa"/>
          <w:jc w:val="center"/>
        </w:trPr>
        <w:tc>
          <w:tcPr>
            <w:tcW w:w="0" w:type="auto"/>
            <w:vAlign w:val="center"/>
          </w:tcPr>
          <w:p w:rsidR="0038400D" w:rsidRPr="001911DD" w:rsidRDefault="00196F14" w:rsidP="007C08A2">
            <w:pPr>
              <w:widowControl w:val="0"/>
              <w:jc w:val="center"/>
              <w:rPr>
                <w:rFonts w:ascii="GHEA Grapalat" w:hAnsi="GHEA Grapalat"/>
                <w:iCs/>
                <w:sz w:val="20"/>
                <w:szCs w:val="20"/>
              </w:rPr>
            </w:pPr>
            <w:r w:rsidRPr="001911DD">
              <w:rPr>
                <w:rFonts w:ascii="GHEA Grapalat" w:hAnsi="GHEA Grapalat"/>
                <w:sz w:val="20"/>
                <w:szCs w:val="20"/>
              </w:rPr>
              <w:t>_____________________</w:t>
            </w:r>
            <w:r w:rsidR="0038400D" w:rsidRPr="001911DD">
              <w:rPr>
                <w:rFonts w:ascii="GHEA Grapalat" w:hAnsi="GHEA Grapalat"/>
                <w:sz w:val="20"/>
                <w:szCs w:val="20"/>
              </w:rPr>
              <w:t xml:space="preserve">_ </w:t>
            </w:r>
          </w:p>
          <w:p w:rsidR="0038400D" w:rsidRPr="001911DD" w:rsidRDefault="0038400D" w:rsidP="007C08A2">
            <w:pPr>
              <w:widowControl w:val="0"/>
              <w:jc w:val="center"/>
              <w:rPr>
                <w:rFonts w:ascii="GHEA Grapalat" w:hAnsi="GHEA Grapalat"/>
                <w:iCs/>
                <w:sz w:val="20"/>
                <w:szCs w:val="20"/>
                <w:vertAlign w:val="superscript"/>
                <w:lang w:val="en-US"/>
              </w:rPr>
            </w:pPr>
            <w:r w:rsidRPr="001911DD">
              <w:rPr>
                <w:rFonts w:ascii="GHEA Grapalat" w:hAnsi="GHEA Grapalat"/>
                <w:sz w:val="20"/>
                <w:szCs w:val="20"/>
                <w:vertAlign w:val="superscript"/>
              </w:rPr>
              <w:t>фамилия, имя</w:t>
            </w:r>
          </w:p>
        </w:tc>
        <w:tc>
          <w:tcPr>
            <w:tcW w:w="0" w:type="auto"/>
            <w:vAlign w:val="center"/>
          </w:tcPr>
          <w:p w:rsidR="0038400D" w:rsidRPr="001911DD" w:rsidRDefault="00196F14" w:rsidP="007C08A2">
            <w:pPr>
              <w:widowControl w:val="0"/>
              <w:jc w:val="center"/>
              <w:rPr>
                <w:rFonts w:ascii="GHEA Grapalat" w:hAnsi="GHEA Grapalat"/>
                <w:iCs/>
                <w:sz w:val="20"/>
                <w:szCs w:val="20"/>
              </w:rPr>
            </w:pPr>
            <w:r w:rsidRPr="001911DD">
              <w:rPr>
                <w:rFonts w:ascii="GHEA Grapalat" w:hAnsi="GHEA Grapalat"/>
                <w:sz w:val="20"/>
                <w:szCs w:val="20"/>
              </w:rPr>
              <w:t>____</w:t>
            </w:r>
            <w:r w:rsidR="0038400D" w:rsidRPr="001911DD">
              <w:rPr>
                <w:rFonts w:ascii="GHEA Grapalat" w:hAnsi="GHEA Grapalat"/>
                <w:sz w:val="20"/>
                <w:szCs w:val="20"/>
              </w:rPr>
              <w:t>___________________</w:t>
            </w:r>
          </w:p>
          <w:p w:rsidR="0038400D" w:rsidRPr="001911DD" w:rsidRDefault="0038400D" w:rsidP="007C08A2">
            <w:pPr>
              <w:widowControl w:val="0"/>
              <w:jc w:val="center"/>
              <w:rPr>
                <w:rFonts w:ascii="GHEA Grapalat" w:hAnsi="GHEA Grapalat"/>
                <w:iCs/>
                <w:sz w:val="20"/>
                <w:szCs w:val="20"/>
                <w:vertAlign w:val="superscript"/>
              </w:rPr>
            </w:pPr>
            <w:r w:rsidRPr="001911DD">
              <w:rPr>
                <w:rFonts w:ascii="GHEA Grapalat" w:hAnsi="GHEA Grapalat"/>
                <w:sz w:val="20"/>
                <w:szCs w:val="20"/>
                <w:vertAlign w:val="superscript"/>
              </w:rPr>
              <w:t>фамилия, имя</w:t>
            </w:r>
          </w:p>
        </w:tc>
      </w:tr>
      <w:tr w:rsidR="00B138F3" w:rsidRPr="001911DD" w:rsidTr="007A2020">
        <w:trPr>
          <w:trHeight w:val="281"/>
          <w:tblCellSpacing w:w="7" w:type="dxa"/>
          <w:jc w:val="center"/>
        </w:trPr>
        <w:tc>
          <w:tcPr>
            <w:tcW w:w="0" w:type="auto"/>
            <w:vAlign w:val="center"/>
          </w:tcPr>
          <w:p w:rsidR="0038400D" w:rsidRPr="001911DD" w:rsidRDefault="0038400D" w:rsidP="007C08A2">
            <w:pPr>
              <w:widowControl w:val="0"/>
              <w:jc w:val="center"/>
              <w:rPr>
                <w:rFonts w:ascii="GHEA Grapalat" w:hAnsi="GHEA Grapalat"/>
                <w:iCs/>
                <w:sz w:val="20"/>
                <w:szCs w:val="20"/>
              </w:rPr>
            </w:pPr>
            <w:r w:rsidRPr="001911DD">
              <w:rPr>
                <w:rFonts w:ascii="GHEA Grapalat" w:hAnsi="GHEA Grapalat"/>
                <w:sz w:val="20"/>
                <w:szCs w:val="20"/>
              </w:rPr>
              <w:t>М. П.</w:t>
            </w:r>
          </w:p>
        </w:tc>
        <w:tc>
          <w:tcPr>
            <w:tcW w:w="0" w:type="auto"/>
            <w:vAlign w:val="center"/>
          </w:tcPr>
          <w:p w:rsidR="0038400D" w:rsidRPr="001911DD" w:rsidRDefault="0038400D" w:rsidP="007C08A2">
            <w:pPr>
              <w:widowControl w:val="0"/>
              <w:jc w:val="center"/>
              <w:rPr>
                <w:rFonts w:ascii="GHEA Grapalat" w:hAnsi="GHEA Grapalat"/>
                <w:iCs/>
                <w:sz w:val="20"/>
                <w:szCs w:val="20"/>
              </w:rPr>
            </w:pPr>
            <w:r w:rsidRPr="001911DD">
              <w:rPr>
                <w:rFonts w:ascii="GHEA Grapalat" w:hAnsi="GHEA Grapalat"/>
                <w:sz w:val="20"/>
                <w:szCs w:val="20"/>
              </w:rPr>
              <w:t>М. П.</w:t>
            </w:r>
          </w:p>
        </w:tc>
      </w:tr>
    </w:tbl>
    <w:p w:rsidR="00196F14" w:rsidRPr="001911DD" w:rsidRDefault="00196F14" w:rsidP="007C08A2">
      <w:pPr>
        <w:widowControl w:val="0"/>
        <w:jc w:val="right"/>
        <w:rPr>
          <w:rFonts w:ascii="GHEA Grapalat" w:hAnsi="GHEA Grapalat" w:cs="Sylfaen"/>
          <w:b/>
          <w:sz w:val="20"/>
          <w:szCs w:val="20"/>
        </w:rPr>
      </w:pPr>
    </w:p>
    <w:p w:rsidR="00196F14" w:rsidRPr="001911DD" w:rsidRDefault="00196F14" w:rsidP="007C08A2">
      <w:pPr>
        <w:rPr>
          <w:rFonts w:ascii="GHEA Grapalat" w:hAnsi="GHEA Grapalat" w:cs="Sylfaen"/>
          <w:b/>
          <w:sz w:val="20"/>
          <w:szCs w:val="20"/>
        </w:rPr>
      </w:pPr>
      <w:r w:rsidRPr="001911DD">
        <w:rPr>
          <w:rFonts w:ascii="GHEA Grapalat" w:hAnsi="GHEA Grapalat" w:cs="Sylfaen"/>
          <w:b/>
          <w:sz w:val="20"/>
          <w:szCs w:val="20"/>
        </w:rPr>
        <w:br w:type="page"/>
      </w:r>
    </w:p>
    <w:p w:rsidR="00071D1C" w:rsidRPr="001911DD" w:rsidRDefault="00071D1C" w:rsidP="007C08A2">
      <w:pPr>
        <w:widowControl w:val="0"/>
        <w:jc w:val="right"/>
        <w:rPr>
          <w:rFonts w:ascii="GHEA Grapalat" w:hAnsi="GHEA Grapalat" w:cs="Sylfaen"/>
          <w:i/>
          <w:sz w:val="20"/>
          <w:szCs w:val="20"/>
        </w:rPr>
      </w:pPr>
      <w:r w:rsidRPr="001911DD">
        <w:rPr>
          <w:rFonts w:ascii="GHEA Grapalat" w:hAnsi="GHEA Grapalat"/>
          <w:i/>
          <w:sz w:val="20"/>
          <w:szCs w:val="20"/>
        </w:rPr>
        <w:lastRenderedPageBreak/>
        <w:t>Приложение № 3.1</w:t>
      </w:r>
    </w:p>
    <w:p w:rsidR="00341A74" w:rsidRPr="001911DD" w:rsidRDefault="00341A74" w:rsidP="007C08A2">
      <w:pPr>
        <w:widowControl w:val="0"/>
        <w:jc w:val="right"/>
        <w:rPr>
          <w:rFonts w:ascii="GHEA Grapalat" w:hAnsi="GHEA Grapalat" w:cs="Sylfaen"/>
          <w:i/>
          <w:sz w:val="20"/>
          <w:szCs w:val="20"/>
        </w:rPr>
      </w:pPr>
      <w:r w:rsidRPr="001911DD">
        <w:rPr>
          <w:rFonts w:ascii="GHEA Grapalat" w:hAnsi="GHEA Grapalat"/>
          <w:i/>
          <w:sz w:val="20"/>
          <w:szCs w:val="20"/>
        </w:rPr>
        <w:t xml:space="preserve">к Договору под кодом </w:t>
      </w:r>
      <w:r w:rsidR="00196F14" w:rsidRPr="001911DD">
        <w:rPr>
          <w:rFonts w:ascii="GHEA Grapalat" w:hAnsi="GHEA Grapalat" w:cs="Sylfaen"/>
          <w:i/>
          <w:sz w:val="20"/>
          <w:szCs w:val="20"/>
        </w:rPr>
        <w:br/>
      </w:r>
      <w:r w:rsidRPr="001911DD">
        <w:rPr>
          <w:rFonts w:ascii="GHEA Grapalat" w:hAnsi="GHEA Grapalat"/>
          <w:i/>
          <w:sz w:val="20"/>
          <w:szCs w:val="20"/>
        </w:rPr>
        <w:t xml:space="preserve">заключенному </w:t>
      </w:r>
      <w:r w:rsidR="006132ED" w:rsidRPr="001911DD">
        <w:rPr>
          <w:rFonts w:ascii="GHEA Grapalat" w:hAnsi="GHEA Grapalat"/>
          <w:i/>
          <w:sz w:val="20"/>
          <w:szCs w:val="20"/>
        </w:rPr>
        <w:t>"</w:t>
      </w:r>
      <w:r w:rsidR="00D52566" w:rsidRPr="001911DD">
        <w:rPr>
          <w:rFonts w:ascii="GHEA Grapalat" w:hAnsi="GHEA Grapalat"/>
          <w:i/>
          <w:sz w:val="20"/>
          <w:szCs w:val="20"/>
        </w:rPr>
        <w:tab/>
      </w:r>
      <w:r w:rsidR="006132ED" w:rsidRPr="001911DD">
        <w:rPr>
          <w:rFonts w:ascii="GHEA Grapalat" w:hAnsi="GHEA Grapalat"/>
          <w:i/>
          <w:sz w:val="20"/>
          <w:szCs w:val="20"/>
        </w:rPr>
        <w:t>"</w:t>
      </w:r>
      <w:r w:rsidR="00AA7117" w:rsidRPr="001911DD">
        <w:rPr>
          <w:rFonts w:ascii="GHEA Grapalat" w:hAnsi="GHEA Grapalat"/>
          <w:i/>
          <w:sz w:val="20"/>
          <w:szCs w:val="20"/>
        </w:rPr>
        <w:t xml:space="preserve"> </w:t>
      </w:r>
      <w:r w:rsidR="00D52566" w:rsidRPr="001911DD">
        <w:rPr>
          <w:rFonts w:ascii="GHEA Grapalat" w:hAnsi="GHEA Grapalat"/>
          <w:i/>
          <w:sz w:val="20"/>
          <w:szCs w:val="20"/>
        </w:rPr>
        <w:tab/>
      </w:r>
      <w:r w:rsidRPr="001911DD">
        <w:rPr>
          <w:rFonts w:ascii="GHEA Grapalat" w:hAnsi="GHEA Grapalat"/>
          <w:i/>
          <w:sz w:val="20"/>
          <w:szCs w:val="20"/>
        </w:rPr>
        <w:t>20</w:t>
      </w:r>
      <w:r w:rsidR="00AA7117" w:rsidRPr="001911DD">
        <w:rPr>
          <w:rFonts w:ascii="GHEA Grapalat" w:hAnsi="GHEA Grapalat"/>
          <w:i/>
          <w:sz w:val="20"/>
          <w:szCs w:val="20"/>
        </w:rPr>
        <w:t xml:space="preserve"> </w:t>
      </w:r>
      <w:r w:rsidR="00D52566" w:rsidRPr="001911DD">
        <w:rPr>
          <w:rFonts w:ascii="GHEA Grapalat" w:hAnsi="GHEA Grapalat"/>
          <w:i/>
          <w:sz w:val="20"/>
          <w:szCs w:val="20"/>
        </w:rPr>
        <w:tab/>
      </w:r>
      <w:r w:rsidRPr="001911DD">
        <w:rPr>
          <w:rFonts w:ascii="GHEA Grapalat" w:hAnsi="GHEA Grapalat"/>
          <w:i/>
          <w:sz w:val="20"/>
          <w:szCs w:val="20"/>
        </w:rPr>
        <w:t>г.</w:t>
      </w:r>
    </w:p>
    <w:p w:rsidR="00071D1C" w:rsidRPr="001911DD" w:rsidRDefault="00071D1C" w:rsidP="007C08A2">
      <w:pPr>
        <w:widowControl w:val="0"/>
        <w:tabs>
          <w:tab w:val="left" w:pos="360"/>
          <w:tab w:val="left" w:pos="540"/>
        </w:tabs>
        <w:jc w:val="center"/>
        <w:rPr>
          <w:rFonts w:ascii="GHEA Grapalat" w:hAnsi="GHEA Grapalat" w:cs="Sylfaen"/>
          <w:b/>
          <w:bCs/>
          <w:sz w:val="20"/>
          <w:szCs w:val="20"/>
        </w:rPr>
      </w:pPr>
    </w:p>
    <w:p w:rsidR="00071D1C" w:rsidRPr="001911DD" w:rsidRDefault="00196F14" w:rsidP="007C08A2">
      <w:pPr>
        <w:widowControl w:val="0"/>
        <w:jc w:val="center"/>
        <w:rPr>
          <w:rFonts w:ascii="GHEA Grapalat" w:hAnsi="GHEA Grapalat" w:cs="Sylfaen"/>
          <w:bCs/>
          <w:sz w:val="20"/>
          <w:szCs w:val="20"/>
        </w:rPr>
      </w:pPr>
      <w:r w:rsidRPr="001911DD">
        <w:rPr>
          <w:rFonts w:ascii="GHEA Grapalat" w:hAnsi="GHEA Grapalat"/>
          <w:sz w:val="20"/>
          <w:szCs w:val="20"/>
        </w:rPr>
        <w:t>АКТ №———</w:t>
      </w:r>
    </w:p>
    <w:p w:rsidR="00071D1C" w:rsidRPr="001911DD" w:rsidRDefault="00071D1C" w:rsidP="007C08A2">
      <w:pPr>
        <w:widowControl w:val="0"/>
        <w:jc w:val="center"/>
        <w:rPr>
          <w:rFonts w:ascii="GHEA Grapalat" w:hAnsi="GHEA Grapalat" w:cs="Sylfaen"/>
          <w:b/>
          <w:bCs/>
          <w:sz w:val="20"/>
          <w:szCs w:val="20"/>
        </w:rPr>
      </w:pPr>
      <w:r w:rsidRPr="001911DD">
        <w:rPr>
          <w:rFonts w:ascii="GHEA Grapalat" w:hAnsi="GHEA Grapalat"/>
          <w:sz w:val="20"/>
          <w:szCs w:val="20"/>
        </w:rPr>
        <w:t xml:space="preserve">относительно фиксирования факта передачи Покупателю результата договора </w:t>
      </w:r>
    </w:p>
    <w:p w:rsidR="00071D1C" w:rsidRPr="001911DD" w:rsidRDefault="00071D1C" w:rsidP="007C08A2">
      <w:pPr>
        <w:widowControl w:val="0"/>
        <w:tabs>
          <w:tab w:val="left" w:pos="360"/>
          <w:tab w:val="left" w:pos="540"/>
        </w:tabs>
        <w:jc w:val="center"/>
        <w:rPr>
          <w:rFonts w:ascii="GHEA Grapalat" w:hAnsi="GHEA Grapalat" w:cs="Sylfaen"/>
          <w:sz w:val="20"/>
          <w:szCs w:val="20"/>
        </w:rPr>
      </w:pPr>
    </w:p>
    <w:p w:rsidR="006B3AE3" w:rsidRPr="001911DD" w:rsidRDefault="006B3AE3" w:rsidP="007C08A2">
      <w:pPr>
        <w:widowControl w:val="0"/>
        <w:ind w:firstLine="567"/>
        <w:jc w:val="both"/>
        <w:rPr>
          <w:rFonts w:ascii="GHEA Grapalat" w:hAnsi="GHEA Grapalat"/>
          <w:sz w:val="20"/>
          <w:szCs w:val="20"/>
        </w:rPr>
      </w:pPr>
      <w:r w:rsidRPr="001911DD">
        <w:rPr>
          <w:rFonts w:ascii="GHEA Grapalat" w:hAnsi="GHEA Grapalat"/>
          <w:sz w:val="20"/>
          <w:szCs w:val="20"/>
        </w:rPr>
        <w:t>Настоящим фиксируется, что в рамках договора закупки № ______________,</w:t>
      </w:r>
    </w:p>
    <w:p w:rsidR="006B3AE3" w:rsidRPr="001911DD" w:rsidRDefault="006B3AE3" w:rsidP="007C08A2">
      <w:pPr>
        <w:widowControl w:val="0"/>
        <w:ind w:left="7371" w:hanging="141"/>
        <w:jc w:val="both"/>
        <w:rPr>
          <w:rFonts w:ascii="GHEA Grapalat" w:hAnsi="GHEA Grapalat"/>
          <w:sz w:val="20"/>
          <w:szCs w:val="20"/>
        </w:rPr>
      </w:pPr>
      <w:r w:rsidRPr="001911DD">
        <w:rPr>
          <w:rFonts w:ascii="GHEA Grapalat" w:hAnsi="GHEA Grapalat"/>
          <w:sz w:val="20"/>
          <w:szCs w:val="20"/>
        </w:rPr>
        <w:t>номер договора</w:t>
      </w:r>
    </w:p>
    <w:p w:rsidR="006B3AE3" w:rsidRPr="001911DD" w:rsidRDefault="006B3AE3" w:rsidP="007C08A2">
      <w:pPr>
        <w:widowControl w:val="0"/>
        <w:tabs>
          <w:tab w:val="left" w:pos="4480"/>
        </w:tabs>
        <w:jc w:val="both"/>
        <w:rPr>
          <w:rFonts w:ascii="GHEA Grapalat" w:hAnsi="GHEA Grapalat" w:cs="Sylfaen"/>
          <w:sz w:val="20"/>
          <w:szCs w:val="20"/>
        </w:rPr>
      </w:pPr>
      <w:r w:rsidRPr="001911DD">
        <w:rPr>
          <w:rFonts w:ascii="GHEA Grapalat" w:hAnsi="GHEA Grapalat"/>
          <w:sz w:val="20"/>
          <w:szCs w:val="20"/>
        </w:rPr>
        <w:t>заключенного __________________ 20</w:t>
      </w:r>
      <w:r w:rsidRPr="001911DD">
        <w:rPr>
          <w:rFonts w:ascii="GHEA Grapalat" w:hAnsi="GHEA Grapalat"/>
          <w:sz w:val="20"/>
          <w:szCs w:val="20"/>
        </w:rPr>
        <w:tab/>
        <w:t>г. между _____________________________</w:t>
      </w:r>
    </w:p>
    <w:p w:rsidR="006B3AE3" w:rsidRPr="001911DD" w:rsidRDefault="006B3AE3" w:rsidP="007C08A2">
      <w:pPr>
        <w:widowControl w:val="0"/>
        <w:tabs>
          <w:tab w:val="left" w:pos="6379"/>
        </w:tabs>
        <w:ind w:left="1701" w:right="-360"/>
        <w:jc w:val="both"/>
        <w:rPr>
          <w:rFonts w:ascii="GHEA Grapalat" w:hAnsi="GHEA Grapalat" w:cs="Sylfaen"/>
          <w:sz w:val="20"/>
          <w:szCs w:val="20"/>
        </w:rPr>
      </w:pPr>
      <w:r w:rsidRPr="001911DD">
        <w:rPr>
          <w:rFonts w:ascii="GHEA Grapalat" w:hAnsi="GHEA Grapalat"/>
          <w:sz w:val="20"/>
          <w:szCs w:val="20"/>
        </w:rPr>
        <w:t xml:space="preserve">дата заключения договора </w:t>
      </w:r>
      <w:r w:rsidRPr="001911DD">
        <w:rPr>
          <w:rFonts w:ascii="GHEA Grapalat" w:hAnsi="GHEA Grapalat"/>
          <w:sz w:val="20"/>
          <w:szCs w:val="20"/>
        </w:rPr>
        <w:tab/>
        <w:t>наименование Покупателя</w:t>
      </w:r>
    </w:p>
    <w:p w:rsidR="006B3AE3" w:rsidRPr="001911DD" w:rsidRDefault="006B3AE3" w:rsidP="007C08A2">
      <w:pPr>
        <w:widowControl w:val="0"/>
        <w:tabs>
          <w:tab w:val="left" w:pos="360"/>
          <w:tab w:val="left" w:pos="540"/>
        </w:tabs>
        <w:ind w:right="-2"/>
        <w:jc w:val="both"/>
        <w:rPr>
          <w:rFonts w:ascii="GHEA Grapalat" w:hAnsi="GHEA Grapalat"/>
          <w:sz w:val="20"/>
          <w:szCs w:val="20"/>
        </w:rPr>
      </w:pPr>
      <w:r w:rsidRPr="001911DD">
        <w:rPr>
          <w:rFonts w:ascii="GHEA Grapalat" w:hAnsi="GHEA Grapalat"/>
          <w:sz w:val="20"/>
          <w:szCs w:val="20"/>
        </w:rPr>
        <w:t xml:space="preserve">(далее — Покупатель) и ________________________________ (далее — Продавец), </w:t>
      </w:r>
    </w:p>
    <w:p w:rsidR="006B3AE3" w:rsidRPr="001911DD" w:rsidRDefault="006B3AE3" w:rsidP="007C08A2">
      <w:pPr>
        <w:widowControl w:val="0"/>
        <w:ind w:left="3544" w:right="-360"/>
        <w:jc w:val="both"/>
        <w:rPr>
          <w:rFonts w:ascii="GHEA Grapalat" w:hAnsi="GHEA Grapalat"/>
          <w:sz w:val="20"/>
          <w:szCs w:val="20"/>
        </w:rPr>
      </w:pPr>
      <w:r w:rsidRPr="001911DD">
        <w:rPr>
          <w:rFonts w:ascii="GHEA Grapalat" w:hAnsi="GHEA Grapalat"/>
          <w:sz w:val="20"/>
          <w:szCs w:val="20"/>
        </w:rPr>
        <w:t>наименование Продавца</w:t>
      </w:r>
    </w:p>
    <w:p w:rsidR="00071D1C" w:rsidRPr="001911DD" w:rsidRDefault="006B3AE3" w:rsidP="007C08A2">
      <w:pPr>
        <w:widowControl w:val="0"/>
        <w:tabs>
          <w:tab w:val="left" w:pos="360"/>
          <w:tab w:val="left" w:pos="540"/>
        </w:tabs>
        <w:jc w:val="both"/>
        <w:rPr>
          <w:rFonts w:ascii="GHEA Grapalat" w:hAnsi="GHEA Grapalat" w:cs="Sylfaen"/>
          <w:sz w:val="20"/>
          <w:szCs w:val="20"/>
        </w:rPr>
      </w:pPr>
      <w:r w:rsidRPr="001911DD">
        <w:rPr>
          <w:rFonts w:ascii="GHEA Grapalat" w:hAnsi="GHEA Grapalat"/>
          <w:sz w:val="20"/>
          <w:szCs w:val="20"/>
        </w:rPr>
        <w:t>Продавец _______ 20</w:t>
      </w:r>
      <w:r w:rsidRPr="001911DD">
        <w:rPr>
          <w:rFonts w:ascii="GHEA Grapalat" w:hAnsi="GHEA Grapalat"/>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1911DD"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911DD" w:rsidRDefault="00071D1C" w:rsidP="007C08A2">
            <w:pPr>
              <w:widowControl w:val="0"/>
              <w:jc w:val="center"/>
              <w:rPr>
                <w:rFonts w:ascii="GHEA Grapalat" w:hAnsi="GHEA Grapalat" w:cs="Sylfaen"/>
                <w:bCs/>
                <w:sz w:val="20"/>
                <w:szCs w:val="20"/>
              </w:rPr>
            </w:pPr>
            <w:r w:rsidRPr="001911DD">
              <w:rPr>
                <w:rFonts w:ascii="GHEA Grapalat" w:hAnsi="GHEA Grapalat"/>
                <w:sz w:val="20"/>
                <w:szCs w:val="20"/>
              </w:rPr>
              <w:t>Товар</w:t>
            </w:r>
          </w:p>
        </w:tc>
      </w:tr>
      <w:tr w:rsidR="00B138F3" w:rsidRPr="001911DD"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911DD" w:rsidRDefault="0016519F" w:rsidP="007C08A2">
            <w:pPr>
              <w:widowControl w:val="0"/>
              <w:jc w:val="center"/>
              <w:rPr>
                <w:rFonts w:ascii="GHEA Grapalat" w:hAnsi="GHEA Grapalat"/>
                <w:sz w:val="20"/>
                <w:szCs w:val="20"/>
              </w:rPr>
            </w:pPr>
            <w:r w:rsidRPr="001911DD">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911DD" w:rsidRDefault="000F494F" w:rsidP="007C08A2">
            <w:pPr>
              <w:widowControl w:val="0"/>
              <w:jc w:val="center"/>
              <w:rPr>
                <w:rFonts w:ascii="GHEA Grapalat" w:hAnsi="GHEA Grapalat"/>
                <w:sz w:val="20"/>
                <w:szCs w:val="20"/>
              </w:rPr>
            </w:pPr>
            <w:r w:rsidRPr="001911DD">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911DD" w:rsidRDefault="000F494F" w:rsidP="007C08A2">
            <w:pPr>
              <w:widowControl w:val="0"/>
              <w:jc w:val="center"/>
              <w:rPr>
                <w:rFonts w:ascii="GHEA Grapalat" w:hAnsi="GHEA Grapalat"/>
                <w:sz w:val="20"/>
                <w:szCs w:val="20"/>
              </w:rPr>
            </w:pPr>
            <w:r w:rsidRPr="001911DD">
              <w:rPr>
                <w:rFonts w:ascii="GHEA Grapalat" w:hAnsi="GHEA Grapalat"/>
                <w:sz w:val="20"/>
                <w:szCs w:val="20"/>
              </w:rPr>
              <w:t>объем (фактический)</w:t>
            </w:r>
          </w:p>
        </w:tc>
      </w:tr>
      <w:tr w:rsidR="00B138F3" w:rsidRPr="001911DD"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911DD" w:rsidRDefault="00071D1C" w:rsidP="007C08A2">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911DD" w:rsidRDefault="00071D1C" w:rsidP="007C08A2">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911DD" w:rsidRDefault="00071D1C" w:rsidP="007C08A2">
            <w:pPr>
              <w:widowControl w:val="0"/>
              <w:jc w:val="center"/>
              <w:rPr>
                <w:rFonts w:ascii="GHEA Grapalat" w:hAnsi="GHEA Grapalat" w:cs="Sylfaen"/>
                <w:sz w:val="20"/>
                <w:szCs w:val="20"/>
              </w:rPr>
            </w:pPr>
          </w:p>
        </w:tc>
      </w:tr>
      <w:tr w:rsidR="00071D1C" w:rsidRPr="001911DD"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911DD" w:rsidRDefault="00071D1C" w:rsidP="007C08A2">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911DD" w:rsidRDefault="00071D1C" w:rsidP="007C08A2">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911DD" w:rsidRDefault="00071D1C" w:rsidP="007C08A2">
            <w:pPr>
              <w:widowControl w:val="0"/>
              <w:jc w:val="center"/>
              <w:rPr>
                <w:rFonts w:ascii="GHEA Grapalat" w:hAnsi="GHEA Grapalat" w:cs="Sylfaen"/>
                <w:sz w:val="20"/>
                <w:szCs w:val="20"/>
              </w:rPr>
            </w:pPr>
          </w:p>
        </w:tc>
      </w:tr>
    </w:tbl>
    <w:p w:rsidR="00071D1C" w:rsidRPr="001911DD" w:rsidRDefault="00071D1C" w:rsidP="007C08A2">
      <w:pPr>
        <w:widowControl w:val="0"/>
        <w:tabs>
          <w:tab w:val="left" w:pos="360"/>
          <w:tab w:val="left" w:pos="540"/>
        </w:tabs>
        <w:jc w:val="both"/>
        <w:rPr>
          <w:rFonts w:ascii="GHEA Grapalat" w:hAnsi="GHEA Grapalat" w:cs="Sylfaen"/>
          <w:sz w:val="20"/>
          <w:szCs w:val="20"/>
        </w:rPr>
      </w:pPr>
    </w:p>
    <w:p w:rsidR="00071D1C" w:rsidRPr="001911DD" w:rsidRDefault="00071D1C" w:rsidP="007C08A2">
      <w:pPr>
        <w:widowControl w:val="0"/>
        <w:ind w:firstLine="567"/>
        <w:jc w:val="both"/>
        <w:rPr>
          <w:rFonts w:ascii="GHEA Grapalat" w:hAnsi="GHEA Grapalat" w:cs="Sylfaen"/>
          <w:sz w:val="20"/>
          <w:szCs w:val="20"/>
        </w:rPr>
      </w:pPr>
      <w:r w:rsidRPr="001911DD">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1911DD" w:rsidRDefault="00B138F3" w:rsidP="007C08A2">
      <w:pPr>
        <w:rPr>
          <w:rFonts w:ascii="GHEA Grapalat" w:hAnsi="GHEA Grapalat"/>
          <w:sz w:val="20"/>
          <w:szCs w:val="20"/>
        </w:rPr>
      </w:pPr>
      <w:r w:rsidRPr="001911DD">
        <w:rPr>
          <w:rFonts w:ascii="GHEA Grapalat" w:hAnsi="GHEA Grapalat"/>
          <w:sz w:val="20"/>
          <w:szCs w:val="20"/>
        </w:rPr>
        <w:t xml:space="preserve">                                                       </w:t>
      </w:r>
    </w:p>
    <w:p w:rsidR="00071D1C" w:rsidRPr="001911DD" w:rsidRDefault="00B138F3" w:rsidP="007C08A2">
      <w:pPr>
        <w:rPr>
          <w:rFonts w:ascii="GHEA Grapalat" w:hAnsi="GHEA Grapalat"/>
          <w:sz w:val="20"/>
          <w:szCs w:val="20"/>
          <w:lang w:val="en-US"/>
        </w:rPr>
      </w:pPr>
      <w:r w:rsidRPr="001911DD">
        <w:rPr>
          <w:rFonts w:ascii="GHEA Grapalat" w:hAnsi="GHEA Grapalat"/>
          <w:sz w:val="20"/>
          <w:szCs w:val="20"/>
        </w:rPr>
        <w:t xml:space="preserve">                                                          </w:t>
      </w:r>
      <w:r w:rsidR="00071D1C" w:rsidRPr="001911DD">
        <w:rPr>
          <w:rFonts w:ascii="GHEA Grapalat" w:hAnsi="GHEA Grapalat"/>
          <w:sz w:val="20"/>
          <w:szCs w:val="20"/>
        </w:rPr>
        <w:t>СТОРОНЫ</w:t>
      </w:r>
    </w:p>
    <w:p w:rsidR="007072C5" w:rsidRPr="001911DD" w:rsidRDefault="007072C5" w:rsidP="007C08A2">
      <w:pPr>
        <w:widowControl w:val="0"/>
        <w:jc w:val="center"/>
        <w:rPr>
          <w:rFonts w:ascii="GHEA Grapalat" w:hAnsi="GHEA Grapalat" w:cs="Sylfaen"/>
          <w:sz w:val="20"/>
          <w:szCs w:val="20"/>
          <w:lang w:val="en-US"/>
        </w:rPr>
      </w:pPr>
    </w:p>
    <w:tbl>
      <w:tblPr>
        <w:tblW w:w="0" w:type="auto"/>
        <w:tblLook w:val="00A0"/>
      </w:tblPr>
      <w:tblGrid>
        <w:gridCol w:w="4450"/>
        <w:gridCol w:w="4836"/>
      </w:tblGrid>
      <w:tr w:rsidR="00B138F3" w:rsidRPr="001911DD" w:rsidTr="007072C5">
        <w:tc>
          <w:tcPr>
            <w:tcW w:w="4450" w:type="dxa"/>
          </w:tcPr>
          <w:p w:rsidR="00071D1C" w:rsidRPr="001911DD" w:rsidRDefault="00071D1C" w:rsidP="007C08A2">
            <w:pPr>
              <w:widowControl w:val="0"/>
              <w:tabs>
                <w:tab w:val="left" w:pos="360"/>
                <w:tab w:val="left" w:pos="540"/>
              </w:tabs>
              <w:jc w:val="center"/>
              <w:rPr>
                <w:rFonts w:ascii="GHEA Grapalat" w:hAnsi="GHEA Grapalat" w:cs="Sylfaen"/>
                <w:b/>
                <w:bCs/>
                <w:sz w:val="20"/>
                <w:szCs w:val="20"/>
              </w:rPr>
            </w:pPr>
            <w:r w:rsidRPr="001911DD">
              <w:rPr>
                <w:rFonts w:ascii="GHEA Grapalat" w:hAnsi="GHEA Grapalat"/>
                <w:b/>
                <w:sz w:val="20"/>
                <w:szCs w:val="20"/>
              </w:rPr>
              <w:t>Передал</w:t>
            </w:r>
          </w:p>
        </w:tc>
        <w:tc>
          <w:tcPr>
            <w:tcW w:w="4836" w:type="dxa"/>
          </w:tcPr>
          <w:p w:rsidR="00071D1C" w:rsidRPr="001911DD" w:rsidRDefault="00071D1C" w:rsidP="007C08A2">
            <w:pPr>
              <w:widowControl w:val="0"/>
              <w:tabs>
                <w:tab w:val="left" w:pos="360"/>
                <w:tab w:val="left" w:pos="540"/>
              </w:tabs>
              <w:jc w:val="center"/>
              <w:rPr>
                <w:rFonts w:ascii="GHEA Grapalat" w:hAnsi="GHEA Grapalat" w:cs="Sylfaen"/>
                <w:b/>
                <w:bCs/>
                <w:sz w:val="20"/>
                <w:szCs w:val="20"/>
              </w:rPr>
            </w:pPr>
            <w:r w:rsidRPr="001911DD">
              <w:rPr>
                <w:rFonts w:ascii="GHEA Grapalat" w:hAnsi="GHEA Grapalat"/>
                <w:b/>
                <w:sz w:val="20"/>
                <w:szCs w:val="20"/>
              </w:rPr>
              <w:t>Принял</w:t>
            </w:r>
          </w:p>
        </w:tc>
      </w:tr>
    </w:tbl>
    <w:p w:rsidR="00071D1C" w:rsidRPr="001911DD" w:rsidRDefault="00071D1C" w:rsidP="007C08A2">
      <w:pPr>
        <w:widowControl w:val="0"/>
        <w:tabs>
          <w:tab w:val="left" w:pos="360"/>
          <w:tab w:val="left" w:pos="540"/>
        </w:tabs>
        <w:jc w:val="right"/>
        <w:rPr>
          <w:rFonts w:ascii="GHEA Grapalat" w:hAnsi="GHEA Grapalat" w:cs="Sylfaen"/>
          <w:sz w:val="20"/>
          <w:szCs w:val="20"/>
        </w:rPr>
      </w:pPr>
      <w:r w:rsidRPr="001911DD">
        <w:rPr>
          <w:rFonts w:ascii="GHEA Grapalat" w:hAnsi="GHEA Grapalat"/>
          <w:sz w:val="20"/>
          <w:szCs w:val="20"/>
        </w:rPr>
        <w:t>представитель, спроектировавший заявку:</w:t>
      </w:r>
    </w:p>
    <w:p w:rsidR="00071D1C" w:rsidRPr="001911DD" w:rsidRDefault="00071D1C" w:rsidP="007C08A2">
      <w:pPr>
        <w:widowControl w:val="0"/>
        <w:tabs>
          <w:tab w:val="left" w:pos="360"/>
          <w:tab w:val="left" w:pos="540"/>
        </w:tabs>
        <w:rPr>
          <w:rFonts w:ascii="GHEA Grapalat" w:hAnsi="GHEA Grapalat" w:cs="Sylfaen"/>
          <w:sz w:val="20"/>
          <w:szCs w:val="20"/>
        </w:rPr>
      </w:pPr>
    </w:p>
    <w:tbl>
      <w:tblPr>
        <w:tblW w:w="9750" w:type="dxa"/>
        <w:jc w:val="center"/>
        <w:tblCellSpacing w:w="7" w:type="dxa"/>
        <w:tblCellMar>
          <w:left w:w="0" w:type="dxa"/>
          <w:right w:w="0" w:type="dxa"/>
        </w:tblCellMar>
        <w:tblLook w:val="04A0"/>
      </w:tblPr>
      <w:tblGrid>
        <w:gridCol w:w="4875"/>
        <w:gridCol w:w="4875"/>
      </w:tblGrid>
      <w:tr w:rsidR="00B138F3" w:rsidRPr="001911DD" w:rsidTr="00E22E51">
        <w:trPr>
          <w:tblCellSpacing w:w="7" w:type="dxa"/>
          <w:jc w:val="center"/>
        </w:trPr>
        <w:tc>
          <w:tcPr>
            <w:tcW w:w="0" w:type="auto"/>
            <w:vAlign w:val="center"/>
          </w:tcPr>
          <w:p w:rsidR="00071D1C" w:rsidRPr="001911DD" w:rsidRDefault="00071D1C" w:rsidP="007C08A2">
            <w:pPr>
              <w:widowControl w:val="0"/>
              <w:jc w:val="center"/>
              <w:rPr>
                <w:rFonts w:ascii="GHEA Grapalat" w:hAnsi="GHEA Grapalat" w:cs="GHEA Grapalat"/>
                <w:sz w:val="20"/>
                <w:szCs w:val="20"/>
              </w:rPr>
            </w:pPr>
            <w:r w:rsidRPr="001911DD">
              <w:rPr>
                <w:rFonts w:ascii="GHEA Grapalat" w:hAnsi="GHEA Grapalat"/>
                <w:sz w:val="20"/>
                <w:szCs w:val="20"/>
              </w:rPr>
              <w:t xml:space="preserve">___________________________ </w:t>
            </w:r>
          </w:p>
          <w:p w:rsidR="00071D1C" w:rsidRPr="001911DD" w:rsidRDefault="00071D1C" w:rsidP="007C08A2">
            <w:pPr>
              <w:widowControl w:val="0"/>
              <w:jc w:val="center"/>
              <w:rPr>
                <w:rFonts w:ascii="GHEA Grapalat" w:hAnsi="GHEA Grapalat" w:cs="GHEA Grapalat"/>
                <w:sz w:val="20"/>
                <w:szCs w:val="20"/>
                <w:vertAlign w:val="superscript"/>
              </w:rPr>
            </w:pPr>
            <w:r w:rsidRPr="001911DD">
              <w:rPr>
                <w:rFonts w:ascii="GHEA Grapalat" w:hAnsi="GHEA Grapalat"/>
                <w:sz w:val="20"/>
                <w:szCs w:val="20"/>
                <w:vertAlign w:val="superscript"/>
              </w:rPr>
              <w:t>фамилия, имя</w:t>
            </w:r>
          </w:p>
        </w:tc>
        <w:tc>
          <w:tcPr>
            <w:tcW w:w="0" w:type="auto"/>
            <w:vAlign w:val="center"/>
          </w:tcPr>
          <w:p w:rsidR="00071D1C" w:rsidRPr="001911DD" w:rsidRDefault="00071D1C" w:rsidP="007C08A2">
            <w:pPr>
              <w:widowControl w:val="0"/>
              <w:jc w:val="center"/>
              <w:rPr>
                <w:rFonts w:ascii="GHEA Grapalat" w:hAnsi="GHEA Grapalat" w:cs="GHEA Grapalat"/>
                <w:sz w:val="20"/>
                <w:szCs w:val="20"/>
              </w:rPr>
            </w:pPr>
            <w:r w:rsidRPr="001911DD">
              <w:rPr>
                <w:rFonts w:ascii="GHEA Grapalat" w:hAnsi="GHEA Grapalat"/>
                <w:sz w:val="20"/>
                <w:szCs w:val="20"/>
              </w:rPr>
              <w:t>___________________________</w:t>
            </w:r>
          </w:p>
          <w:p w:rsidR="00071D1C" w:rsidRPr="001911DD" w:rsidRDefault="00071D1C" w:rsidP="007C08A2">
            <w:pPr>
              <w:widowControl w:val="0"/>
              <w:jc w:val="center"/>
              <w:rPr>
                <w:rFonts w:ascii="GHEA Grapalat" w:hAnsi="GHEA Grapalat" w:cs="GHEA Grapalat"/>
                <w:sz w:val="20"/>
                <w:szCs w:val="20"/>
                <w:vertAlign w:val="superscript"/>
              </w:rPr>
            </w:pPr>
            <w:r w:rsidRPr="001911DD">
              <w:rPr>
                <w:rFonts w:ascii="GHEA Grapalat" w:hAnsi="GHEA Grapalat"/>
                <w:sz w:val="20"/>
                <w:szCs w:val="20"/>
                <w:vertAlign w:val="superscript"/>
              </w:rPr>
              <w:t>фамилия, имя</w:t>
            </w:r>
          </w:p>
        </w:tc>
      </w:tr>
      <w:tr w:rsidR="00B138F3" w:rsidRPr="001911DD" w:rsidTr="00E22E51">
        <w:trPr>
          <w:tblCellSpacing w:w="7" w:type="dxa"/>
          <w:jc w:val="center"/>
        </w:trPr>
        <w:tc>
          <w:tcPr>
            <w:tcW w:w="0" w:type="auto"/>
            <w:vAlign w:val="center"/>
          </w:tcPr>
          <w:p w:rsidR="00071D1C" w:rsidRPr="001911DD" w:rsidRDefault="00071D1C" w:rsidP="007C08A2">
            <w:pPr>
              <w:widowControl w:val="0"/>
              <w:jc w:val="center"/>
              <w:rPr>
                <w:rFonts w:ascii="GHEA Grapalat" w:hAnsi="GHEA Grapalat" w:cs="GHEA Grapalat"/>
                <w:sz w:val="20"/>
                <w:szCs w:val="20"/>
              </w:rPr>
            </w:pPr>
            <w:r w:rsidRPr="001911DD">
              <w:rPr>
                <w:rFonts w:ascii="GHEA Grapalat" w:hAnsi="GHEA Grapalat"/>
                <w:sz w:val="20"/>
                <w:szCs w:val="20"/>
              </w:rPr>
              <w:t xml:space="preserve">___________________________ </w:t>
            </w:r>
          </w:p>
          <w:p w:rsidR="00071D1C" w:rsidRPr="001911DD" w:rsidRDefault="00071D1C" w:rsidP="007C08A2">
            <w:pPr>
              <w:widowControl w:val="0"/>
              <w:jc w:val="center"/>
              <w:rPr>
                <w:rFonts w:ascii="GHEA Grapalat" w:hAnsi="GHEA Grapalat" w:cs="GHEA Grapalat"/>
                <w:sz w:val="20"/>
                <w:szCs w:val="20"/>
                <w:vertAlign w:val="superscript"/>
              </w:rPr>
            </w:pPr>
            <w:r w:rsidRPr="001911DD">
              <w:rPr>
                <w:rFonts w:ascii="GHEA Grapalat" w:hAnsi="GHEA Grapalat"/>
                <w:sz w:val="20"/>
                <w:szCs w:val="20"/>
                <w:vertAlign w:val="superscript"/>
              </w:rPr>
              <w:t>подпись</w:t>
            </w:r>
          </w:p>
        </w:tc>
        <w:tc>
          <w:tcPr>
            <w:tcW w:w="0" w:type="auto"/>
            <w:vAlign w:val="center"/>
          </w:tcPr>
          <w:p w:rsidR="00071D1C" w:rsidRPr="001911DD" w:rsidRDefault="00071D1C" w:rsidP="007C08A2">
            <w:pPr>
              <w:widowControl w:val="0"/>
              <w:jc w:val="center"/>
              <w:rPr>
                <w:rFonts w:ascii="GHEA Grapalat" w:hAnsi="GHEA Grapalat" w:cs="GHEA Grapalat"/>
                <w:sz w:val="20"/>
                <w:szCs w:val="20"/>
              </w:rPr>
            </w:pPr>
            <w:r w:rsidRPr="001911DD">
              <w:rPr>
                <w:rFonts w:ascii="GHEA Grapalat" w:hAnsi="GHEA Grapalat"/>
                <w:sz w:val="20"/>
                <w:szCs w:val="20"/>
              </w:rPr>
              <w:t>___________________________</w:t>
            </w:r>
          </w:p>
          <w:p w:rsidR="00071D1C" w:rsidRPr="001911DD" w:rsidRDefault="00071D1C" w:rsidP="007C08A2">
            <w:pPr>
              <w:widowControl w:val="0"/>
              <w:jc w:val="center"/>
              <w:rPr>
                <w:rFonts w:ascii="GHEA Grapalat" w:hAnsi="GHEA Grapalat" w:cs="GHEA Grapalat"/>
                <w:sz w:val="20"/>
                <w:szCs w:val="20"/>
                <w:vertAlign w:val="superscript"/>
              </w:rPr>
            </w:pPr>
            <w:r w:rsidRPr="001911DD">
              <w:rPr>
                <w:rFonts w:ascii="GHEA Grapalat" w:hAnsi="GHEA Grapalat"/>
                <w:sz w:val="20"/>
                <w:szCs w:val="20"/>
                <w:vertAlign w:val="superscript"/>
              </w:rPr>
              <w:t>подпись</w:t>
            </w:r>
          </w:p>
        </w:tc>
      </w:tr>
    </w:tbl>
    <w:p w:rsidR="00071D1C" w:rsidRPr="001911DD" w:rsidRDefault="00071D1C" w:rsidP="007C08A2">
      <w:pPr>
        <w:widowControl w:val="0"/>
        <w:ind w:left="-142" w:firstLine="142"/>
        <w:jc w:val="center"/>
        <w:rPr>
          <w:rFonts w:ascii="GHEA Grapalat" w:hAnsi="GHEA Grapalat" w:cs="Sylfaen"/>
          <w:b/>
          <w:sz w:val="20"/>
          <w:szCs w:val="20"/>
        </w:rPr>
      </w:pPr>
    </w:p>
    <w:sectPr w:rsidR="00071D1C" w:rsidRPr="001911DD" w:rsidSect="00E6288F">
      <w:pgSz w:w="11906" w:h="16838" w:code="9"/>
      <w:pgMar w:top="1418" w:right="1418" w:bottom="1418" w:left="1418"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0FA3" w:rsidRDefault="007C0FA3">
      <w:r>
        <w:separator/>
      </w:r>
    </w:p>
  </w:endnote>
  <w:endnote w:type="continuationSeparator" w:id="0">
    <w:p w:rsidR="007C0FA3" w:rsidRDefault="007C0F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20B0604020202020204"/>
    <w:charset w:val="00"/>
    <w:family w:val="swiss"/>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5100216"/>
      <w:docPartObj>
        <w:docPartGallery w:val="Page Numbers (Bottom of Page)"/>
        <w:docPartUnique/>
      </w:docPartObj>
    </w:sdtPr>
    <w:sdtEndPr>
      <w:rPr>
        <w:rFonts w:ascii="GHEA Grapalat" w:hAnsi="GHEA Grapalat"/>
        <w:sz w:val="24"/>
        <w:szCs w:val="24"/>
      </w:rPr>
    </w:sdtEndPr>
    <w:sdtContent>
      <w:p w:rsidR="004F2A2C" w:rsidRPr="00C861E9" w:rsidRDefault="00A91AE1">
        <w:pPr>
          <w:pStyle w:val="a5"/>
          <w:jc w:val="center"/>
          <w:rPr>
            <w:rFonts w:ascii="GHEA Grapalat" w:hAnsi="GHEA Grapalat"/>
            <w:sz w:val="24"/>
            <w:szCs w:val="24"/>
          </w:rPr>
        </w:pPr>
        <w:r w:rsidRPr="00C861E9">
          <w:rPr>
            <w:rFonts w:ascii="GHEA Grapalat" w:hAnsi="GHEA Grapalat"/>
            <w:sz w:val="24"/>
            <w:szCs w:val="24"/>
          </w:rPr>
          <w:fldChar w:fldCharType="begin"/>
        </w:r>
        <w:r w:rsidR="004F2A2C"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C634E">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0FA3" w:rsidRDefault="007C0FA3">
      <w:r>
        <w:separator/>
      </w:r>
    </w:p>
  </w:footnote>
  <w:footnote w:type="continuationSeparator" w:id="0">
    <w:p w:rsidR="007C0FA3" w:rsidRDefault="007C0FA3">
      <w:r>
        <w:continuationSeparator/>
      </w:r>
    </w:p>
  </w:footnote>
  <w:footnote w:id="1">
    <w:p w:rsidR="004F2A2C" w:rsidRPr="0034222E" w:rsidDel="00932115" w:rsidRDefault="004F2A2C" w:rsidP="00AF1F59">
      <w:pPr>
        <w:pStyle w:val="af2"/>
        <w:jc w:val="both"/>
        <w:rPr>
          <w:del w:id="1" w:author="Inesa Kocharyan" w:date="2019-10-29T12:18:00Z"/>
        </w:rPr>
      </w:pPr>
      <w:r w:rsidRPr="0034222E">
        <w:rPr>
          <w:rStyle w:val="af6"/>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2">
    <w:p w:rsidR="004F2A2C" w:rsidRPr="00D3436F" w:rsidRDefault="004F2A2C"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4F2A2C" w:rsidRPr="000811C1" w:rsidRDefault="004F2A2C">
      <w:pPr>
        <w:pStyle w:val="af2"/>
        <w:rPr>
          <w:rFonts w:asciiTheme="minorHAnsi" w:hAnsiTheme="minorHAnsi"/>
        </w:rPr>
      </w:pPr>
    </w:p>
  </w:footnote>
  <w:footnote w:id="3">
    <w:p w:rsidR="004F2A2C" w:rsidRPr="008842CE" w:rsidRDefault="004F2A2C"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4F2A2C" w:rsidRPr="000811C1" w:rsidRDefault="004F2A2C">
      <w:pPr>
        <w:pStyle w:val="af2"/>
        <w:rPr>
          <w:lang w:val="af-ZA"/>
        </w:rPr>
      </w:pPr>
    </w:p>
  </w:footnote>
  <w:footnote w:id="4">
    <w:p w:rsidR="004F2A2C" w:rsidRPr="004A4643" w:rsidRDefault="004F2A2C"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5">
    <w:p w:rsidR="004F2A2C" w:rsidRPr="008E4439" w:rsidRDefault="004F2A2C"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4F2A2C" w:rsidRPr="000811C1" w:rsidRDefault="004F2A2C" w:rsidP="0027573B">
      <w:pPr>
        <w:pStyle w:val="af2"/>
        <w:rPr>
          <w:rFonts w:ascii="Sylfaen" w:hAnsi="Sylfaen"/>
          <w:sz w:val="18"/>
          <w:szCs w:val="18"/>
        </w:rPr>
      </w:pPr>
    </w:p>
  </w:footnote>
  <w:footnote w:id="6">
    <w:p w:rsidR="004F2A2C" w:rsidRPr="00A31673" w:rsidRDefault="004F2A2C">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4F2A2C" w:rsidRPr="00DE7706" w:rsidRDefault="004F2A2C">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8">
    <w:p w:rsidR="004F2A2C" w:rsidRPr="008416BA" w:rsidRDefault="004F2A2C"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4F2A2C" w:rsidRDefault="004F2A2C" w:rsidP="006B3E56">
      <w:pPr>
        <w:jc w:val="both"/>
      </w:pPr>
    </w:p>
    <w:p w:rsidR="004F2A2C" w:rsidRPr="008B70EB" w:rsidRDefault="004F2A2C"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F2A2C" w:rsidRPr="008B70EB" w:rsidRDefault="004F2A2C"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4F2A2C" w:rsidRPr="008B70EB" w:rsidRDefault="004F2A2C"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4F2A2C" w:rsidRDefault="004F2A2C" w:rsidP="00637230">
      <w:pPr>
        <w:jc w:val="both"/>
        <w:rPr>
          <w:rFonts w:asciiTheme="minorHAnsi" w:hAnsiTheme="minorHAnsi"/>
          <w:lang w:val="af-ZA"/>
        </w:rPr>
      </w:pPr>
    </w:p>
  </w:footnote>
  <w:footnote w:id="9">
    <w:p w:rsidR="004F2A2C" w:rsidRPr="00D3436F" w:rsidRDefault="004F2A2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4F2A2C" w:rsidRPr="00D3436F" w:rsidRDefault="004F2A2C">
      <w:pPr>
        <w:pStyle w:val="af2"/>
        <w:rPr>
          <w:lang w:val="es-ES"/>
        </w:rPr>
      </w:pPr>
    </w:p>
  </w:footnote>
  <w:footnote w:id="10">
    <w:p w:rsidR="004F2A2C" w:rsidRPr="008842CE" w:rsidRDefault="004F2A2C" w:rsidP="003D2FE2">
      <w:pPr>
        <w:pStyle w:val="af2"/>
        <w:jc w:val="both"/>
      </w:pPr>
    </w:p>
  </w:footnote>
  <w:footnote w:id="11">
    <w:p w:rsidR="004F2A2C" w:rsidRPr="008842CE" w:rsidRDefault="004F2A2C" w:rsidP="000A214C">
      <w:pPr>
        <w:pStyle w:val="af2"/>
        <w:jc w:val="both"/>
      </w:pPr>
    </w:p>
  </w:footnote>
  <w:footnote w:id="12">
    <w:p w:rsidR="004F2A2C" w:rsidRPr="008842CE" w:rsidRDefault="004F2A2C"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3">
    <w:p w:rsidR="004F2A2C" w:rsidRDefault="004F2A2C" w:rsidP="00D3436F">
      <w:pPr>
        <w:pStyle w:val="af2"/>
        <w:widowControl w:val="0"/>
        <w:jc w:val="both"/>
        <w:rPr>
          <w:ins w:id="5"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4F2A2C" w:rsidRPr="00F21C0D" w:rsidRDefault="004F2A2C" w:rsidP="00D3436F">
      <w:pPr>
        <w:pStyle w:val="af2"/>
        <w:widowControl w:val="0"/>
        <w:jc w:val="both"/>
        <w:rPr>
          <w:lang w:val="hy-AM"/>
        </w:rPr>
      </w:pPr>
    </w:p>
  </w:footnote>
  <w:footnote w:id="14">
    <w:p w:rsidR="004F2A2C" w:rsidRDefault="004F2A2C"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4F2A2C" w:rsidRDefault="004F2A2C" w:rsidP="005E52ED">
      <w:pPr>
        <w:pStyle w:val="af2"/>
        <w:widowControl w:val="0"/>
        <w:jc w:val="both"/>
        <w:rPr>
          <w:rFonts w:ascii="GHEA Grapalat" w:hAnsi="GHEA Grapalat"/>
          <w:i/>
        </w:rPr>
      </w:pPr>
    </w:p>
    <w:p w:rsidR="004F2A2C" w:rsidRDefault="004F2A2C" w:rsidP="005E52ED">
      <w:pPr>
        <w:pStyle w:val="af2"/>
        <w:widowControl w:val="0"/>
        <w:jc w:val="both"/>
        <w:rPr>
          <w:rFonts w:ascii="GHEA Grapalat" w:hAnsi="GHEA Grapalat"/>
          <w:i/>
        </w:rPr>
      </w:pPr>
    </w:p>
    <w:p w:rsidR="004F2A2C" w:rsidRPr="00EB336B" w:rsidRDefault="004F2A2C"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4F2A2C" w:rsidRPr="00D3436F" w:rsidRDefault="004F2A2C">
      <w:pPr>
        <w:pStyle w:val="af2"/>
        <w:rPr>
          <w:lang w:val="hy-AM"/>
        </w:rPr>
      </w:pPr>
    </w:p>
  </w:footnote>
  <w:footnote w:id="15">
    <w:p w:rsidR="004F2A2C" w:rsidRPr="008842CE" w:rsidRDefault="004F2A2C"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4F2A2C" w:rsidRPr="00E85250" w:rsidRDefault="004F2A2C" w:rsidP="00D90640">
      <w:pPr>
        <w:widowControl w:val="0"/>
        <w:spacing w:after="160" w:line="360" w:lineRule="auto"/>
        <w:ind w:firstLine="709"/>
        <w:jc w:val="both"/>
        <w:rPr>
          <w:rFonts w:ascii="GHEA Grapalat" w:hAnsi="GHEA Grapalat"/>
          <w:lang w:val="hy-AM"/>
        </w:rPr>
      </w:pPr>
    </w:p>
    <w:p w:rsidR="004F2A2C" w:rsidRPr="00D3436F" w:rsidRDefault="004F2A2C">
      <w:pPr>
        <w:pStyle w:val="af2"/>
        <w:rPr>
          <w:lang w:val="hy-AM"/>
        </w:rPr>
      </w:pPr>
    </w:p>
  </w:footnote>
  <w:footnote w:id="16">
    <w:p w:rsidR="004F2A2C" w:rsidRPr="00402BC3" w:rsidRDefault="004F2A2C"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4F2A2C" w:rsidRPr="00552088" w:rsidRDefault="004F2A2C"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4F2A2C" w:rsidRPr="00D3436F" w:rsidRDefault="004F2A2C">
      <w:pPr>
        <w:pStyle w:val="af2"/>
        <w:rPr>
          <w:lang w:val="hy-AM"/>
        </w:rPr>
      </w:pPr>
    </w:p>
  </w:footnote>
  <w:footnote w:id="17">
    <w:p w:rsidR="004F2A2C" w:rsidRPr="00D3436F" w:rsidRDefault="004F2A2C"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8">
    <w:p w:rsidR="004F2A2C" w:rsidRPr="008842CE" w:rsidRDefault="004F2A2C"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F2A2C" w:rsidRPr="00D3436F" w:rsidRDefault="004F2A2C">
      <w:pPr>
        <w:pStyle w:val="af2"/>
        <w:rPr>
          <w:lang w:val="hy-AM"/>
        </w:rPr>
      </w:pPr>
    </w:p>
  </w:footnote>
  <w:footnote w:id="19">
    <w:p w:rsidR="004F2A2C" w:rsidRPr="008842CE" w:rsidRDefault="004F2A2C"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4F2A2C" w:rsidRPr="008842CE" w:rsidRDefault="004F2A2C"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4F2A2C" w:rsidRPr="00D3436F" w:rsidRDefault="004F2A2C">
      <w:pPr>
        <w:pStyle w:val="af2"/>
        <w:rPr>
          <w:lang w:val="hy-AM"/>
        </w:rPr>
      </w:pPr>
    </w:p>
  </w:footnote>
  <w:footnote w:id="20">
    <w:p w:rsidR="004F2A2C" w:rsidRPr="00E861BF" w:rsidRDefault="004F2A2C"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1">
    <w:p w:rsidR="004F2A2C" w:rsidRPr="00C84B20" w:rsidRDefault="004F2A2C" w:rsidP="00B64ECA">
      <w:pPr>
        <w:pStyle w:val="af2"/>
        <w:widowControl w:val="0"/>
        <w:jc w:val="both"/>
        <w:rPr>
          <w:rFonts w:ascii="GHEA Grapalat" w:hAnsi="GHEA Grapalat"/>
          <w:i/>
        </w:rPr>
      </w:pPr>
      <w:r w:rsidRPr="00C84B20">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4F2A2C" w:rsidRDefault="004F2A2C" w:rsidP="00B64ECA">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4F2A2C" w:rsidRPr="00E861BF" w:rsidRDefault="004F2A2C"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2">
    <w:p w:rsidR="004F2A2C" w:rsidRPr="00E861BF" w:rsidRDefault="004F2A2C"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3">
    <w:p w:rsidR="004F2A2C" w:rsidRPr="008842CE" w:rsidRDefault="004F2A2C"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4">
    <w:p w:rsidR="004F2A2C" w:rsidRPr="008842CE" w:rsidRDefault="004F2A2C"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2"/>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6"/>
  </w:num>
  <w:num w:numId="13">
    <w:abstractNumId w:val="24"/>
  </w:num>
  <w:num w:numId="14">
    <w:abstractNumId w:val="11"/>
  </w:num>
  <w:num w:numId="15">
    <w:abstractNumId w:val="25"/>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3"/>
  </w:num>
  <w:num w:numId="31">
    <w:abstractNumId w:val="20"/>
  </w:num>
  <w:num w:numId="32">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BE5"/>
    <w:rsid w:val="00034CED"/>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0FB"/>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0B6"/>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B7E4D"/>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1DD"/>
    <w:rsid w:val="00191D27"/>
    <w:rsid w:val="00191D5F"/>
    <w:rsid w:val="001925CB"/>
    <w:rsid w:val="00192606"/>
    <w:rsid w:val="001926B2"/>
    <w:rsid w:val="00192A1C"/>
    <w:rsid w:val="001932A7"/>
    <w:rsid w:val="00193871"/>
    <w:rsid w:val="00194598"/>
    <w:rsid w:val="00195AA0"/>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4928"/>
    <w:rsid w:val="001B6FCF"/>
    <w:rsid w:val="001C07C6"/>
    <w:rsid w:val="001C0849"/>
    <w:rsid w:val="001C1570"/>
    <w:rsid w:val="001C278A"/>
    <w:rsid w:val="001C3D83"/>
    <w:rsid w:val="001C3F6C"/>
    <w:rsid w:val="001C6688"/>
    <w:rsid w:val="001C76F7"/>
    <w:rsid w:val="001D0249"/>
    <w:rsid w:val="001D129F"/>
    <w:rsid w:val="001D1D00"/>
    <w:rsid w:val="001D209D"/>
    <w:rsid w:val="001D21E5"/>
    <w:rsid w:val="001D2D62"/>
    <w:rsid w:val="001D5785"/>
    <w:rsid w:val="001D5FF7"/>
    <w:rsid w:val="001D6232"/>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099"/>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3A04"/>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0521"/>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1C91"/>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1294"/>
    <w:rsid w:val="0033253D"/>
    <w:rsid w:val="00333314"/>
    <w:rsid w:val="00333B85"/>
    <w:rsid w:val="00334564"/>
    <w:rsid w:val="003347CE"/>
    <w:rsid w:val="00335245"/>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D0F"/>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AF3"/>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6B60"/>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6996"/>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69"/>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50DA"/>
    <w:rsid w:val="00425BAB"/>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08D"/>
    <w:rsid w:val="004413A5"/>
    <w:rsid w:val="00441CC1"/>
    <w:rsid w:val="004424F9"/>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E2B"/>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8EB"/>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0EC"/>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634E"/>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A2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15EB"/>
    <w:rsid w:val="0053262C"/>
    <w:rsid w:val="00532EDD"/>
    <w:rsid w:val="00533989"/>
    <w:rsid w:val="00534395"/>
    <w:rsid w:val="00534468"/>
    <w:rsid w:val="005358F5"/>
    <w:rsid w:val="0053597C"/>
    <w:rsid w:val="00535C30"/>
    <w:rsid w:val="00536021"/>
    <w:rsid w:val="005365AE"/>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0DE6"/>
    <w:rsid w:val="005716B8"/>
    <w:rsid w:val="00571702"/>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5BE8"/>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764"/>
    <w:rsid w:val="00617A6E"/>
    <w:rsid w:val="0062023F"/>
    <w:rsid w:val="0062057D"/>
    <w:rsid w:val="00621255"/>
    <w:rsid w:val="00621D3B"/>
    <w:rsid w:val="006220CA"/>
    <w:rsid w:val="00622E34"/>
    <w:rsid w:val="006230DC"/>
    <w:rsid w:val="006231AA"/>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BA4"/>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AE5"/>
    <w:rsid w:val="00682E8D"/>
    <w:rsid w:val="00683285"/>
    <w:rsid w:val="0068521E"/>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B7C27"/>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D73FB"/>
    <w:rsid w:val="006E15CD"/>
    <w:rsid w:val="006E1E8F"/>
    <w:rsid w:val="006E304D"/>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34A"/>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014"/>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CFA"/>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08A2"/>
    <w:rsid w:val="007C0FA3"/>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71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484E"/>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333"/>
    <w:rsid w:val="008F6B74"/>
    <w:rsid w:val="00900517"/>
    <w:rsid w:val="00902D0C"/>
    <w:rsid w:val="00903382"/>
    <w:rsid w:val="00903898"/>
    <w:rsid w:val="00903A1A"/>
    <w:rsid w:val="00903D4D"/>
    <w:rsid w:val="009040AF"/>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B9B"/>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269"/>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B7CC3"/>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A0B"/>
    <w:rsid w:val="009F3E70"/>
    <w:rsid w:val="009F4638"/>
    <w:rsid w:val="009F4DEB"/>
    <w:rsid w:val="009F5D9B"/>
    <w:rsid w:val="009F64A7"/>
    <w:rsid w:val="009F7683"/>
    <w:rsid w:val="009F7BD5"/>
    <w:rsid w:val="009F7C54"/>
    <w:rsid w:val="009F7D78"/>
    <w:rsid w:val="00A00A1F"/>
    <w:rsid w:val="00A00BCA"/>
    <w:rsid w:val="00A00E56"/>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0D0"/>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F6"/>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1AE1"/>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2E48"/>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606"/>
    <w:rsid w:val="00AE1E38"/>
    <w:rsid w:val="00AE224E"/>
    <w:rsid w:val="00AE26C8"/>
    <w:rsid w:val="00AE3822"/>
    <w:rsid w:val="00AE3B58"/>
    <w:rsid w:val="00AE4008"/>
    <w:rsid w:val="00AE43E4"/>
    <w:rsid w:val="00AE4B4E"/>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4E5A"/>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42F"/>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4937"/>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8AD"/>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296"/>
    <w:rsid w:val="00C527F9"/>
    <w:rsid w:val="00C53648"/>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8AF"/>
    <w:rsid w:val="00CA0015"/>
    <w:rsid w:val="00CA0A33"/>
    <w:rsid w:val="00CA11F2"/>
    <w:rsid w:val="00CA13AA"/>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7BB"/>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967"/>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4901"/>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667D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578"/>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39"/>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512"/>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1A45"/>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3D2"/>
    <w:rsid w:val="00E55EBF"/>
    <w:rsid w:val="00E562C0"/>
    <w:rsid w:val="00E60046"/>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87E93"/>
    <w:rsid w:val="00E90E72"/>
    <w:rsid w:val="00E90FD0"/>
    <w:rsid w:val="00E91A69"/>
    <w:rsid w:val="00E91D37"/>
    <w:rsid w:val="00E91F17"/>
    <w:rsid w:val="00E92272"/>
    <w:rsid w:val="00E92BAA"/>
    <w:rsid w:val="00E93CA2"/>
    <w:rsid w:val="00E94D7F"/>
    <w:rsid w:val="00E95645"/>
    <w:rsid w:val="00E95CE6"/>
    <w:rsid w:val="00E95E47"/>
    <w:rsid w:val="00E9642F"/>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ADE"/>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345"/>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A0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nhideWhenUsed/>
    <w:rsid w:val="004F2A2C"/>
    <w:rPr>
      <w:rFonts w:ascii="Consolas" w:hAnsi="Consolas" w:cs="Consolas"/>
      <w:sz w:val="20"/>
      <w:szCs w:val="20"/>
    </w:rPr>
  </w:style>
  <w:style w:type="character" w:customStyle="1" w:styleId="HTML0">
    <w:name w:val="Стандартный HTML Знак"/>
    <w:basedOn w:val="a0"/>
    <w:link w:val="HTML"/>
    <w:rsid w:val="004F2A2C"/>
    <w:rPr>
      <w:rFonts w:ascii="Consolas"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A0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nhideWhenUsed/>
    <w:rsid w:val="004F2A2C"/>
    <w:rPr>
      <w:rFonts w:ascii="Consolas" w:hAnsi="Consolas" w:cs="Consolas"/>
      <w:sz w:val="20"/>
      <w:szCs w:val="20"/>
    </w:rPr>
  </w:style>
  <w:style w:type="character" w:customStyle="1" w:styleId="HTML0">
    <w:name w:val="Стандартный HTML Знак"/>
    <w:basedOn w:val="a0"/>
    <w:link w:val="HTML"/>
    <w:rsid w:val="004F2A2C"/>
    <w:rPr>
      <w:rFonts w:ascii="Consolas" w:hAnsi="Consolas" w:cs="Consolas"/>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5561060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5068698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665307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7716960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6175363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7156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51C05-AC14-47E8-A733-78FFB9A4A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75</Pages>
  <Words>22322</Words>
  <Characters>127239</Characters>
  <Application>Microsoft Office Word</Application>
  <DocSecurity>0</DocSecurity>
  <Lines>1060</Lines>
  <Paragraphs>298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149263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https:/mul2-kotayk.gov.am/tasks/496745/oneclick/hraver snnund rus.docx?token=9fdce29718a27e42a16e28fdb541d5db</cp:keywords>
  <cp:lastModifiedBy>HAdmin</cp:lastModifiedBy>
  <cp:revision>11</cp:revision>
  <cp:lastPrinted>2018-02-16T07:12:00Z</cp:lastPrinted>
  <dcterms:created xsi:type="dcterms:W3CDTF">2022-08-19T20:39:00Z</dcterms:created>
  <dcterms:modified xsi:type="dcterms:W3CDTF">2022-08-31T14:13:00Z</dcterms:modified>
</cp:coreProperties>
</file>